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6AFF1E" w14:textId="21E424D4" w:rsidR="00D808DD" w:rsidRDefault="006305D7" w:rsidP="00D808DD">
      <w:pPr>
        <w:pStyle w:val="NormalWeb"/>
        <w:spacing w:before="0" w:beforeAutospacing="0" w:after="0" w:afterAutospacing="0"/>
        <w:rPr>
          <w:rFonts w:asciiTheme="minorHAnsi" w:hAnsiTheme="minorHAnsi" w:cstheme="minorHAnsi"/>
          <w:b/>
          <w:bCs/>
        </w:rPr>
      </w:pPr>
      <w:r w:rsidRPr="001B1519">
        <w:rPr>
          <w:rFonts w:asciiTheme="minorHAnsi" w:hAnsiTheme="minorHAnsi" w:cstheme="minorHAnsi"/>
          <w:b/>
          <w:bCs/>
        </w:rPr>
        <w:t>TITLE</w:t>
      </w:r>
      <w:r w:rsidR="00D808DD">
        <w:rPr>
          <w:rFonts w:asciiTheme="minorHAnsi" w:hAnsiTheme="minorHAnsi" w:cstheme="minorHAnsi"/>
          <w:b/>
          <w:bCs/>
        </w:rPr>
        <w:t>:</w:t>
      </w:r>
    </w:p>
    <w:p w14:paraId="2E8E3DC3" w14:textId="16C03696" w:rsidR="00D808DD" w:rsidRPr="00D808DD" w:rsidRDefault="009334A7" w:rsidP="002C0BA3">
      <w:pPr>
        <w:pStyle w:val="NormalWeb"/>
        <w:spacing w:before="0" w:beforeAutospacing="0" w:after="0" w:afterAutospacing="0"/>
        <w:rPr>
          <w:rFonts w:asciiTheme="minorHAnsi" w:hAnsiTheme="minorHAnsi" w:cstheme="minorHAnsi"/>
        </w:rPr>
      </w:pPr>
      <w:r>
        <w:rPr>
          <w:rFonts w:asciiTheme="minorHAnsi" w:hAnsiTheme="minorHAnsi" w:cstheme="minorHAnsi"/>
        </w:rPr>
        <w:t xml:space="preserve">The </w:t>
      </w:r>
      <w:r w:rsidR="00D808DD">
        <w:rPr>
          <w:rFonts w:asciiTheme="minorHAnsi" w:hAnsiTheme="minorHAnsi" w:cstheme="minorHAnsi"/>
        </w:rPr>
        <w:t xml:space="preserve">Unpredictable Chronic Mild Stress </w:t>
      </w:r>
      <w:del w:id="0" w:author="owner" w:date="2018-05-26T14:46:00Z">
        <w:r w:rsidR="00D808DD" w:rsidDel="001637CC">
          <w:rPr>
            <w:rFonts w:asciiTheme="minorHAnsi" w:hAnsiTheme="minorHAnsi" w:cstheme="minorHAnsi"/>
          </w:rPr>
          <w:delText xml:space="preserve">Mice </w:delText>
        </w:r>
      </w:del>
      <w:ins w:id="1" w:author="owner" w:date="2018-05-26T14:46:00Z">
        <w:r w:rsidR="001637CC">
          <w:rPr>
            <w:rFonts w:asciiTheme="minorHAnsi" w:hAnsiTheme="minorHAnsi" w:cstheme="minorHAnsi"/>
          </w:rPr>
          <w:t>Protocol for Inducing Anhedoni</w:t>
        </w:r>
      </w:ins>
      <w:ins w:id="2" w:author="owner" w:date="2018-05-30T19:56:00Z">
        <w:r w:rsidR="00977B67">
          <w:rPr>
            <w:rFonts w:asciiTheme="minorHAnsi" w:hAnsiTheme="minorHAnsi" w:cstheme="minorHAnsi"/>
          </w:rPr>
          <w:t xml:space="preserve">a in </w:t>
        </w:r>
      </w:ins>
      <w:ins w:id="3" w:author="owner" w:date="2018-05-30T21:27:00Z">
        <w:r w:rsidR="002C0BA3">
          <w:rPr>
            <w:rFonts w:asciiTheme="minorHAnsi" w:hAnsiTheme="minorHAnsi" w:cstheme="minorHAnsi"/>
          </w:rPr>
          <w:t>M</w:t>
        </w:r>
      </w:ins>
      <w:ins w:id="4" w:author="owner" w:date="2018-05-30T19:56:00Z">
        <w:r w:rsidR="00977B67">
          <w:rPr>
            <w:rFonts w:asciiTheme="minorHAnsi" w:hAnsiTheme="minorHAnsi" w:cstheme="minorHAnsi"/>
          </w:rPr>
          <w:t>ice</w:t>
        </w:r>
      </w:ins>
      <w:r w:rsidR="00D808DD">
        <w:rPr>
          <w:rFonts w:asciiTheme="minorHAnsi" w:hAnsiTheme="minorHAnsi" w:cstheme="minorHAnsi"/>
        </w:rPr>
        <w:t xml:space="preserve"> </w:t>
      </w:r>
    </w:p>
    <w:p w14:paraId="2E300B21" w14:textId="77777777" w:rsidR="007A4DD6" w:rsidRDefault="007A4DD6" w:rsidP="001B1519">
      <w:pPr>
        <w:rPr>
          <w:rFonts w:asciiTheme="minorHAnsi" w:hAnsiTheme="minorHAnsi" w:cstheme="minorHAnsi"/>
          <w:b/>
          <w:bCs/>
        </w:rPr>
      </w:pPr>
    </w:p>
    <w:p w14:paraId="32B171D0" w14:textId="27195F21" w:rsidR="007A4DD6" w:rsidRDefault="006305D7" w:rsidP="00D808DD">
      <w:pPr>
        <w:rPr>
          <w:rFonts w:asciiTheme="minorHAnsi" w:hAnsiTheme="minorHAnsi" w:cstheme="minorHAnsi"/>
          <w:b/>
          <w:bCs/>
        </w:rPr>
      </w:pPr>
      <w:r w:rsidRPr="001B1519">
        <w:rPr>
          <w:rFonts w:asciiTheme="minorHAnsi" w:hAnsiTheme="minorHAnsi" w:cstheme="minorHAnsi"/>
          <w:b/>
          <w:bCs/>
        </w:rPr>
        <w:t>AUTHORS</w:t>
      </w:r>
      <w:r w:rsidR="000B662E" w:rsidRPr="001B1519">
        <w:rPr>
          <w:rFonts w:asciiTheme="minorHAnsi" w:hAnsiTheme="minorHAnsi" w:cstheme="minorHAnsi"/>
          <w:b/>
          <w:bCs/>
        </w:rPr>
        <w:t xml:space="preserve"> </w:t>
      </w:r>
      <w:r w:rsidR="00086FF5">
        <w:rPr>
          <w:rFonts w:asciiTheme="minorHAnsi" w:hAnsiTheme="minorHAnsi" w:cstheme="minorHAnsi"/>
          <w:b/>
          <w:bCs/>
        </w:rPr>
        <w:t>AND</w:t>
      </w:r>
      <w:r w:rsidR="00086FF5" w:rsidRPr="001B1519">
        <w:rPr>
          <w:rFonts w:asciiTheme="minorHAnsi" w:hAnsiTheme="minorHAnsi" w:cstheme="minorHAnsi"/>
          <w:b/>
          <w:bCs/>
        </w:rPr>
        <w:t xml:space="preserve"> </w:t>
      </w:r>
      <w:r w:rsidR="000B662E" w:rsidRPr="001B1519">
        <w:rPr>
          <w:rFonts w:asciiTheme="minorHAnsi" w:hAnsiTheme="minorHAnsi" w:cstheme="minorHAnsi"/>
          <w:b/>
          <w:bCs/>
        </w:rPr>
        <w:t>AFFILIATIONS</w:t>
      </w:r>
      <w:r w:rsidRPr="001B1519">
        <w:rPr>
          <w:rFonts w:asciiTheme="minorHAnsi" w:hAnsiTheme="minorHAnsi" w:cstheme="minorHAnsi"/>
          <w:b/>
          <w:bCs/>
        </w:rPr>
        <w:t>:</w:t>
      </w:r>
    </w:p>
    <w:p w14:paraId="5959F2AA" w14:textId="4CFEF525" w:rsidR="00D808DD" w:rsidRDefault="00D808DD" w:rsidP="00D808DD">
      <w:pPr>
        <w:pStyle w:val="NormalWeb"/>
        <w:spacing w:before="0" w:beforeAutospacing="0" w:after="0" w:afterAutospacing="0"/>
        <w:rPr>
          <w:rFonts w:asciiTheme="minorHAnsi" w:hAnsiTheme="minorHAnsi" w:cstheme="minorHAnsi"/>
        </w:rPr>
      </w:pPr>
      <w:r>
        <w:rPr>
          <w:rFonts w:asciiTheme="minorHAnsi" w:hAnsiTheme="minorHAnsi" w:cstheme="minorHAnsi"/>
        </w:rPr>
        <w:t>Or Burstein</w:t>
      </w:r>
      <w:r>
        <w:rPr>
          <w:rFonts w:asciiTheme="minorHAnsi" w:hAnsiTheme="minorHAnsi" w:cstheme="minorHAnsi"/>
          <w:vertAlign w:val="superscript"/>
        </w:rPr>
        <w:t>1</w:t>
      </w:r>
      <w:r>
        <w:rPr>
          <w:rFonts w:asciiTheme="minorHAnsi" w:hAnsiTheme="minorHAnsi" w:cstheme="minorHAnsi"/>
        </w:rPr>
        <w:t xml:space="preserve">, </w:t>
      </w:r>
      <w:proofErr w:type="spellStart"/>
      <w:r>
        <w:rPr>
          <w:rFonts w:asciiTheme="minorHAnsi" w:hAnsiTheme="minorHAnsi" w:cstheme="minorHAnsi"/>
        </w:rPr>
        <w:t>Ravid</w:t>
      </w:r>
      <w:proofErr w:type="spellEnd"/>
      <w:r>
        <w:rPr>
          <w:rFonts w:asciiTheme="minorHAnsi" w:hAnsiTheme="minorHAnsi" w:cstheme="minorHAnsi"/>
        </w:rPr>
        <w:t xml:space="preserve"> Doron</w:t>
      </w:r>
      <w:r>
        <w:rPr>
          <w:rFonts w:asciiTheme="minorHAnsi" w:hAnsiTheme="minorHAnsi" w:cstheme="minorHAnsi"/>
          <w:vertAlign w:val="superscript"/>
        </w:rPr>
        <w:t>1</w:t>
      </w:r>
      <w:proofErr w:type="gramStart"/>
      <w:r>
        <w:rPr>
          <w:rFonts w:asciiTheme="minorHAnsi" w:hAnsiTheme="minorHAnsi" w:cstheme="minorHAnsi"/>
          <w:vertAlign w:val="superscript"/>
        </w:rPr>
        <w:t>,2</w:t>
      </w:r>
      <w:proofErr w:type="gramEnd"/>
    </w:p>
    <w:p w14:paraId="7E938330" w14:textId="77777777" w:rsidR="001637CC" w:rsidRDefault="001637CC" w:rsidP="00D808DD">
      <w:pPr>
        <w:pStyle w:val="NormalWeb"/>
        <w:spacing w:before="0" w:beforeAutospacing="0" w:after="0" w:afterAutospacing="0"/>
        <w:rPr>
          <w:ins w:id="5" w:author="owner" w:date="2018-05-26T14:47:00Z"/>
          <w:rFonts w:asciiTheme="minorHAnsi" w:hAnsiTheme="minorHAnsi" w:cstheme="minorHAnsi"/>
          <w:vertAlign w:val="superscript"/>
        </w:rPr>
      </w:pPr>
    </w:p>
    <w:p w14:paraId="7AAFA517" w14:textId="09136EBE" w:rsidR="00D808DD" w:rsidRDefault="00D808DD" w:rsidP="00D808DD">
      <w:pPr>
        <w:pStyle w:val="NormalWeb"/>
        <w:spacing w:before="0" w:beforeAutospacing="0" w:after="0" w:afterAutospacing="0"/>
        <w:rPr>
          <w:rFonts w:asciiTheme="minorHAnsi" w:hAnsiTheme="minorHAnsi" w:cstheme="minorHAnsi"/>
        </w:rPr>
      </w:pPr>
      <w:r>
        <w:rPr>
          <w:rFonts w:asciiTheme="minorHAnsi" w:hAnsiTheme="minorHAnsi" w:cstheme="minorHAnsi"/>
          <w:vertAlign w:val="superscript"/>
        </w:rPr>
        <w:t>1</w:t>
      </w:r>
      <w:r>
        <w:rPr>
          <w:rFonts w:asciiTheme="minorHAnsi" w:hAnsiTheme="minorHAnsi" w:cstheme="minorHAnsi"/>
        </w:rPr>
        <w:t xml:space="preserve">School of Behavioral Science, </w:t>
      </w:r>
      <w:proofErr w:type="gramStart"/>
      <w:r>
        <w:rPr>
          <w:rFonts w:asciiTheme="minorHAnsi" w:hAnsiTheme="minorHAnsi" w:cstheme="minorHAnsi"/>
        </w:rPr>
        <w:t>The</w:t>
      </w:r>
      <w:proofErr w:type="gramEnd"/>
      <w:r>
        <w:rPr>
          <w:rFonts w:asciiTheme="minorHAnsi" w:hAnsiTheme="minorHAnsi" w:cstheme="minorHAnsi"/>
        </w:rPr>
        <w:t xml:space="preserve"> Academic College Tel-Aviv-Yaffo, Tel-Aviv, Israel</w:t>
      </w:r>
    </w:p>
    <w:p w14:paraId="22CCE6B5" w14:textId="3BD71623" w:rsidR="00D808DD" w:rsidRDefault="00D808DD" w:rsidP="00D03712">
      <w:pPr>
        <w:pStyle w:val="NormalWeb"/>
        <w:spacing w:before="0" w:beforeAutospacing="0" w:after="0" w:afterAutospacing="0"/>
        <w:rPr>
          <w:rFonts w:asciiTheme="minorHAnsi" w:hAnsiTheme="minorHAnsi" w:cstheme="minorHAnsi"/>
        </w:rPr>
      </w:pPr>
      <w:r>
        <w:rPr>
          <w:rFonts w:asciiTheme="minorHAnsi" w:hAnsiTheme="minorHAnsi" w:cstheme="minorHAnsi"/>
          <w:vertAlign w:val="superscript"/>
        </w:rPr>
        <w:t>2</w:t>
      </w:r>
      <w:r>
        <w:rPr>
          <w:rFonts w:asciiTheme="minorHAnsi" w:hAnsiTheme="minorHAnsi" w:cstheme="minorHAnsi"/>
        </w:rPr>
        <w:t>Dep</w:t>
      </w:r>
      <w:r w:rsidR="00D03712">
        <w:rPr>
          <w:rFonts w:asciiTheme="minorHAnsi" w:hAnsiTheme="minorHAnsi" w:cstheme="minorHAnsi"/>
        </w:rPr>
        <w:t>artment</w:t>
      </w:r>
      <w:r>
        <w:rPr>
          <w:rFonts w:asciiTheme="minorHAnsi" w:hAnsiTheme="minorHAnsi" w:cstheme="minorHAnsi"/>
        </w:rPr>
        <w:t xml:space="preserve"> of Education and Psychology, </w:t>
      </w:r>
      <w:proofErr w:type="gramStart"/>
      <w:r>
        <w:rPr>
          <w:rFonts w:asciiTheme="minorHAnsi" w:hAnsiTheme="minorHAnsi" w:cstheme="minorHAnsi"/>
        </w:rPr>
        <w:t>The</w:t>
      </w:r>
      <w:proofErr w:type="gramEnd"/>
      <w:r>
        <w:rPr>
          <w:rFonts w:asciiTheme="minorHAnsi" w:hAnsiTheme="minorHAnsi" w:cstheme="minorHAnsi"/>
        </w:rPr>
        <w:t xml:space="preserve"> Open University, Raanana, Israel</w:t>
      </w:r>
    </w:p>
    <w:p w14:paraId="53CEB3ED" w14:textId="77777777" w:rsidR="00D03712" w:rsidRDefault="00D03712" w:rsidP="00D03712">
      <w:pPr>
        <w:pStyle w:val="NormalWeb"/>
        <w:spacing w:before="0" w:beforeAutospacing="0" w:after="0" w:afterAutospacing="0"/>
        <w:rPr>
          <w:rFonts w:asciiTheme="minorHAnsi" w:hAnsiTheme="minorHAnsi" w:cstheme="minorHAnsi"/>
        </w:rPr>
      </w:pPr>
    </w:p>
    <w:p w14:paraId="0B427FE1" w14:textId="687C9C0D" w:rsidR="00D03712" w:rsidRDefault="00D03712" w:rsidP="00D03712">
      <w:pPr>
        <w:pStyle w:val="NormalWeb"/>
        <w:spacing w:before="0" w:beforeAutospacing="0" w:after="0" w:afterAutospacing="0"/>
        <w:rPr>
          <w:rFonts w:asciiTheme="minorHAnsi" w:hAnsiTheme="minorHAnsi" w:cstheme="minorHAnsi"/>
        </w:rPr>
      </w:pPr>
      <w:r>
        <w:rPr>
          <w:rFonts w:asciiTheme="minorHAnsi" w:hAnsiTheme="minorHAnsi" w:cstheme="minorHAnsi"/>
        </w:rPr>
        <w:t>Corresponding Author:</w:t>
      </w:r>
    </w:p>
    <w:p w14:paraId="0EAEF1BD" w14:textId="46078D68" w:rsidR="00D03712" w:rsidRDefault="00D03712" w:rsidP="00D03712">
      <w:pPr>
        <w:pStyle w:val="NormalWeb"/>
        <w:spacing w:before="0" w:beforeAutospacing="0" w:after="0" w:afterAutospacing="0"/>
        <w:rPr>
          <w:rFonts w:asciiTheme="minorHAnsi" w:hAnsiTheme="minorHAnsi" w:cstheme="minorHAnsi"/>
        </w:rPr>
      </w:pPr>
      <w:proofErr w:type="spellStart"/>
      <w:r>
        <w:rPr>
          <w:rFonts w:asciiTheme="minorHAnsi" w:hAnsiTheme="minorHAnsi" w:cstheme="minorHAnsi"/>
        </w:rPr>
        <w:t>Ravid</w:t>
      </w:r>
      <w:proofErr w:type="spellEnd"/>
      <w:r>
        <w:rPr>
          <w:rFonts w:asciiTheme="minorHAnsi" w:hAnsiTheme="minorHAnsi" w:cstheme="minorHAnsi"/>
        </w:rPr>
        <w:t xml:space="preserve"> </w:t>
      </w:r>
      <w:proofErr w:type="spellStart"/>
      <w:r>
        <w:rPr>
          <w:rFonts w:asciiTheme="minorHAnsi" w:hAnsiTheme="minorHAnsi" w:cstheme="minorHAnsi"/>
        </w:rPr>
        <w:t>Doron</w:t>
      </w:r>
      <w:proofErr w:type="spellEnd"/>
    </w:p>
    <w:p w14:paraId="13D74F3D" w14:textId="1B3FDE71" w:rsidR="00D03712" w:rsidRDefault="00D03712" w:rsidP="00D03712">
      <w:pPr>
        <w:pStyle w:val="NormalWeb"/>
        <w:spacing w:before="0" w:beforeAutospacing="0" w:after="0" w:afterAutospacing="0"/>
        <w:rPr>
          <w:rFonts w:asciiTheme="minorHAnsi" w:hAnsiTheme="minorHAnsi" w:cstheme="minorHAnsi"/>
        </w:rPr>
      </w:pPr>
      <w:r>
        <w:rPr>
          <w:rFonts w:asciiTheme="minorHAnsi" w:hAnsiTheme="minorHAnsi" w:cstheme="minorHAnsi"/>
        </w:rPr>
        <w:t>raviddor@mta.ac.il</w:t>
      </w:r>
    </w:p>
    <w:p w14:paraId="1653786E" w14:textId="7D995C74" w:rsidR="00D03712" w:rsidRDefault="00D03712" w:rsidP="00D03712">
      <w:pPr>
        <w:pStyle w:val="NormalWeb"/>
        <w:spacing w:before="0" w:beforeAutospacing="0" w:after="0" w:afterAutospacing="0"/>
        <w:rPr>
          <w:rFonts w:asciiTheme="minorHAnsi" w:hAnsiTheme="minorHAnsi" w:cstheme="minorHAnsi"/>
        </w:rPr>
      </w:pPr>
      <w:r>
        <w:rPr>
          <w:rFonts w:asciiTheme="minorHAnsi" w:hAnsiTheme="minorHAnsi" w:cstheme="minorHAnsi"/>
        </w:rPr>
        <w:t>Tel: (972)-54-7468598</w:t>
      </w:r>
    </w:p>
    <w:p w14:paraId="44F77174" w14:textId="77777777" w:rsidR="00D03712" w:rsidRDefault="00D03712" w:rsidP="00D03712">
      <w:pPr>
        <w:pStyle w:val="NormalWeb"/>
        <w:spacing w:before="0" w:beforeAutospacing="0" w:after="0" w:afterAutospacing="0"/>
        <w:rPr>
          <w:rFonts w:asciiTheme="minorHAnsi" w:hAnsiTheme="minorHAnsi" w:cstheme="minorHAnsi"/>
        </w:rPr>
      </w:pPr>
    </w:p>
    <w:p w14:paraId="52F16B15" w14:textId="6430B51C" w:rsidR="00D03712" w:rsidRDefault="00D03712" w:rsidP="00D03712">
      <w:pPr>
        <w:pStyle w:val="NormalWeb"/>
        <w:spacing w:before="0" w:beforeAutospacing="0" w:after="0" w:afterAutospacing="0"/>
        <w:rPr>
          <w:rFonts w:asciiTheme="minorHAnsi" w:hAnsiTheme="minorHAnsi" w:cstheme="minorHAnsi"/>
        </w:rPr>
      </w:pPr>
      <w:r>
        <w:rPr>
          <w:rFonts w:asciiTheme="minorHAnsi" w:hAnsiTheme="minorHAnsi" w:cstheme="minorHAnsi"/>
        </w:rPr>
        <w:t>Email Address of Co-author:</w:t>
      </w:r>
    </w:p>
    <w:p w14:paraId="13E1232F" w14:textId="062F9D6E" w:rsidR="00D03712" w:rsidRDefault="00D03712" w:rsidP="00D03712">
      <w:pPr>
        <w:pStyle w:val="NormalWeb"/>
        <w:spacing w:before="0" w:beforeAutospacing="0" w:after="0" w:afterAutospacing="0"/>
        <w:rPr>
          <w:rFonts w:asciiTheme="minorHAnsi" w:hAnsiTheme="minorHAnsi" w:cstheme="minorHAnsi"/>
        </w:rPr>
      </w:pPr>
      <w:r>
        <w:rPr>
          <w:rFonts w:asciiTheme="minorHAnsi" w:hAnsiTheme="minorHAnsi" w:cstheme="minorHAnsi"/>
        </w:rPr>
        <w:t>Or Burstein (or.bstein@gmail.com)</w:t>
      </w:r>
    </w:p>
    <w:p w14:paraId="6BB7470C" w14:textId="77777777" w:rsidR="00D03712" w:rsidRPr="00D808DD" w:rsidRDefault="00D03712" w:rsidP="00D03712">
      <w:pPr>
        <w:pStyle w:val="NormalWeb"/>
        <w:spacing w:before="0" w:beforeAutospacing="0" w:after="0" w:afterAutospacing="0"/>
        <w:rPr>
          <w:rFonts w:asciiTheme="minorHAnsi" w:hAnsiTheme="minorHAnsi" w:cstheme="minorHAnsi"/>
        </w:rPr>
      </w:pPr>
    </w:p>
    <w:p w14:paraId="1CB4E390" w14:textId="7592E7E3" w:rsidR="006305D7" w:rsidRDefault="006305D7" w:rsidP="00D03712">
      <w:pPr>
        <w:pStyle w:val="NormalWeb"/>
        <w:spacing w:before="0" w:beforeAutospacing="0" w:after="0" w:afterAutospacing="0"/>
        <w:rPr>
          <w:rFonts w:asciiTheme="minorHAnsi" w:hAnsiTheme="minorHAnsi" w:cstheme="minorHAnsi"/>
          <w:color w:val="808080"/>
        </w:rPr>
      </w:pPr>
      <w:r w:rsidRPr="001B1519">
        <w:rPr>
          <w:rFonts w:asciiTheme="minorHAnsi" w:hAnsiTheme="minorHAnsi" w:cstheme="minorHAnsi"/>
          <w:b/>
          <w:bCs/>
        </w:rPr>
        <w:t>KEYWORDS:</w:t>
      </w:r>
      <w:r w:rsidRPr="001B1519">
        <w:rPr>
          <w:rFonts w:asciiTheme="minorHAnsi" w:hAnsiTheme="minorHAnsi" w:cstheme="minorHAnsi"/>
        </w:rPr>
        <w:t xml:space="preserve"> </w:t>
      </w:r>
    </w:p>
    <w:p w14:paraId="1FD6F13E" w14:textId="2EF75B6E" w:rsidR="00D03712" w:rsidRPr="00D03712" w:rsidRDefault="00D03712" w:rsidP="00D03712">
      <w:pPr>
        <w:pStyle w:val="NormalWeb"/>
        <w:spacing w:before="0" w:beforeAutospacing="0" w:after="0" w:afterAutospacing="0"/>
        <w:rPr>
          <w:rFonts w:asciiTheme="minorHAnsi" w:hAnsiTheme="minorHAnsi" w:cstheme="minorHAnsi"/>
        </w:rPr>
      </w:pPr>
      <w:r>
        <w:rPr>
          <w:rFonts w:asciiTheme="minorHAnsi" w:hAnsiTheme="minorHAnsi" w:cstheme="minorHAnsi"/>
        </w:rPr>
        <w:t>Unpredictable Chronic Mild Stress; Anhedonia; Sucrose Preference; Animal Model; Depression; Antidepressants</w:t>
      </w:r>
    </w:p>
    <w:p w14:paraId="266B9A30" w14:textId="77777777" w:rsidR="00D03712" w:rsidRPr="001B1519" w:rsidRDefault="00D03712" w:rsidP="00D03712">
      <w:pPr>
        <w:pStyle w:val="NormalWeb"/>
        <w:spacing w:before="0" w:beforeAutospacing="0" w:after="0" w:afterAutospacing="0"/>
        <w:rPr>
          <w:rFonts w:asciiTheme="minorHAnsi" w:hAnsiTheme="minorHAnsi" w:cstheme="minorHAnsi"/>
        </w:rPr>
      </w:pPr>
    </w:p>
    <w:p w14:paraId="7E13EA2D" w14:textId="30AFB915" w:rsidR="00786129" w:rsidRDefault="00086FF5" w:rsidP="00786129">
      <w:pPr>
        <w:rPr>
          <w:rFonts w:asciiTheme="minorHAnsi" w:hAnsiTheme="minorHAnsi" w:cstheme="minorHAnsi"/>
          <w:b/>
          <w:bCs/>
        </w:rPr>
      </w:pPr>
      <w:r>
        <w:rPr>
          <w:rFonts w:asciiTheme="minorHAnsi" w:hAnsiTheme="minorHAnsi" w:cstheme="minorHAnsi"/>
          <w:b/>
          <w:bCs/>
        </w:rPr>
        <w:t>SUMMARY</w:t>
      </w:r>
      <w:r w:rsidR="00786129">
        <w:rPr>
          <w:rFonts w:asciiTheme="minorHAnsi" w:hAnsiTheme="minorHAnsi" w:cstheme="minorHAnsi"/>
          <w:b/>
          <w:bCs/>
        </w:rPr>
        <w:t>:</w:t>
      </w:r>
    </w:p>
    <w:p w14:paraId="79C9421E" w14:textId="77777777" w:rsidR="001637CC" w:rsidRPr="00786129" w:rsidRDefault="001637CC" w:rsidP="001637CC">
      <w:pPr>
        <w:rPr>
          <w:rFonts w:asciiTheme="minorHAnsi" w:hAnsiTheme="minorHAnsi" w:cstheme="minorHAnsi"/>
        </w:rPr>
      </w:pPr>
      <w:r>
        <w:rPr>
          <w:rFonts w:asciiTheme="minorHAnsi" w:hAnsiTheme="minorHAnsi" w:cstheme="minorHAnsi"/>
        </w:rPr>
        <w:t xml:space="preserve">Here we present the unpredictable chronic mild stress protocol in mice. This protocol induces a long-term depressive-like phenotype and enables to assess the efficacy of putative antidepressants in reversing the behavioral and neuromolecular depressive-like deficits. </w:t>
      </w:r>
    </w:p>
    <w:p w14:paraId="761028D6" w14:textId="77777777" w:rsidR="006305D7" w:rsidRPr="001B1519" w:rsidRDefault="006305D7" w:rsidP="001B1519">
      <w:pPr>
        <w:rPr>
          <w:rFonts w:asciiTheme="minorHAnsi" w:hAnsiTheme="minorHAnsi" w:cstheme="minorHAnsi"/>
        </w:rPr>
      </w:pPr>
    </w:p>
    <w:p w14:paraId="64FB8590" w14:textId="40910B78" w:rsidR="00EF4533" w:rsidRDefault="006305D7" w:rsidP="00EF4533">
      <w:pPr>
        <w:rPr>
          <w:rFonts w:asciiTheme="minorHAnsi" w:hAnsiTheme="minorHAnsi" w:cstheme="minorHAnsi"/>
          <w:b/>
          <w:bCs/>
        </w:rPr>
      </w:pPr>
      <w:r w:rsidRPr="001B1519">
        <w:rPr>
          <w:rFonts w:asciiTheme="minorHAnsi" w:hAnsiTheme="minorHAnsi" w:cstheme="minorHAnsi"/>
          <w:b/>
          <w:bCs/>
        </w:rPr>
        <w:t>ABSTRACT</w:t>
      </w:r>
      <w:r w:rsidR="00EF4533">
        <w:rPr>
          <w:rFonts w:asciiTheme="minorHAnsi" w:hAnsiTheme="minorHAnsi" w:cstheme="minorHAnsi"/>
          <w:b/>
          <w:bCs/>
        </w:rPr>
        <w:t>:</w:t>
      </w:r>
    </w:p>
    <w:p w14:paraId="2ED4BA94" w14:textId="740F087F" w:rsidR="00306747" w:rsidRDefault="001637CC" w:rsidP="00977B67">
      <w:pPr>
        <w:rPr>
          <w:rFonts w:asciiTheme="minorHAnsi" w:hAnsiTheme="minorHAnsi" w:cstheme="minorHAnsi"/>
          <w:bCs/>
        </w:rPr>
      </w:pPr>
      <w:r>
        <w:rPr>
          <w:rFonts w:asciiTheme="minorHAnsi" w:hAnsiTheme="minorHAnsi" w:cstheme="minorHAnsi"/>
        </w:rPr>
        <w:t xml:space="preserve">Depression is a </w:t>
      </w:r>
      <w:r>
        <w:rPr>
          <w:bCs/>
        </w:rPr>
        <w:t xml:space="preserve">highly prevalent and debilitating condition, </w:t>
      </w:r>
      <w:r>
        <w:rPr>
          <w:bCs/>
          <w:lang w:bidi="he-IL"/>
        </w:rPr>
        <w:t xml:space="preserve">only partially addressed by current pharmacotherapies. The lack of response to </w:t>
      </w:r>
      <w:del w:id="6" w:author="owner" w:date="2018-05-30T19:57:00Z">
        <w:r w:rsidDel="00977B67">
          <w:rPr>
            <w:bCs/>
            <w:lang w:bidi="he-IL"/>
          </w:rPr>
          <w:delText xml:space="preserve">the </w:delText>
        </w:r>
      </w:del>
      <w:r>
        <w:rPr>
          <w:bCs/>
          <w:lang w:bidi="he-IL"/>
        </w:rPr>
        <w:t>treatment by many patients prompts the need to develop new therapeutic alternatives and to better understand the etiology of disorder. Pre-clinical models with translational merits are rudimentary</w:t>
      </w:r>
      <w:r w:rsidRPr="00EF4533">
        <w:rPr>
          <w:rFonts w:asciiTheme="minorHAnsi" w:hAnsiTheme="minorHAnsi" w:cstheme="minorHAnsi"/>
        </w:rPr>
        <w:t xml:space="preserve"> </w:t>
      </w:r>
      <w:r>
        <w:rPr>
          <w:rFonts w:asciiTheme="minorHAnsi" w:hAnsiTheme="minorHAnsi" w:cstheme="minorHAnsi"/>
        </w:rPr>
        <w:t xml:space="preserve">for this task. </w:t>
      </w:r>
      <w:r w:rsidR="001542E9">
        <w:rPr>
          <w:rFonts w:asciiTheme="minorHAnsi" w:hAnsiTheme="minorHAnsi" w:cstheme="minorHAnsi"/>
        </w:rPr>
        <w:t>Here w</w:t>
      </w:r>
      <w:r>
        <w:rPr>
          <w:rFonts w:asciiTheme="minorHAnsi" w:hAnsiTheme="minorHAnsi" w:cstheme="minorHAnsi"/>
        </w:rPr>
        <w:t>e</w:t>
      </w:r>
      <w:r w:rsidR="001542E9">
        <w:rPr>
          <w:rFonts w:asciiTheme="minorHAnsi" w:hAnsiTheme="minorHAnsi" w:cstheme="minorHAnsi"/>
        </w:rPr>
        <w:t xml:space="preserve"> present</w:t>
      </w:r>
      <w:r w:rsidR="00306747">
        <w:rPr>
          <w:rFonts w:asciiTheme="minorHAnsi" w:hAnsiTheme="minorHAnsi" w:cstheme="minorHAnsi"/>
        </w:rPr>
        <w:t xml:space="preserve"> </w:t>
      </w:r>
      <w:r w:rsidR="001542E9">
        <w:rPr>
          <w:rFonts w:asciiTheme="minorHAnsi" w:hAnsiTheme="minorHAnsi" w:cstheme="minorHAnsi"/>
        </w:rPr>
        <w:t xml:space="preserve">a protocol </w:t>
      </w:r>
      <w:r>
        <w:rPr>
          <w:rFonts w:asciiTheme="minorHAnsi" w:hAnsiTheme="minorHAnsi" w:cstheme="minorHAnsi"/>
        </w:rPr>
        <w:t>for</w:t>
      </w:r>
      <w:r w:rsidR="001542E9">
        <w:rPr>
          <w:rFonts w:asciiTheme="minorHAnsi" w:hAnsiTheme="minorHAnsi" w:cstheme="minorHAnsi"/>
        </w:rPr>
        <w:t xml:space="preserve"> </w:t>
      </w:r>
      <w:r w:rsidR="00306747">
        <w:rPr>
          <w:rFonts w:asciiTheme="minorHAnsi" w:hAnsiTheme="minorHAnsi" w:cstheme="minorHAnsi"/>
        </w:rPr>
        <w:t>the u</w:t>
      </w:r>
      <w:r w:rsidR="00EF4533">
        <w:rPr>
          <w:rFonts w:asciiTheme="minorHAnsi" w:hAnsiTheme="minorHAnsi" w:cstheme="minorHAnsi"/>
        </w:rPr>
        <w:t>npredictable chronic mild stress (UCMS)</w:t>
      </w:r>
      <w:ins w:id="7" w:author="owner" w:date="2018-05-30T19:58:00Z">
        <w:r w:rsidR="00977B67">
          <w:rPr>
            <w:rFonts w:asciiTheme="minorHAnsi" w:hAnsiTheme="minorHAnsi" w:cstheme="minorHAnsi"/>
          </w:rPr>
          <w:t xml:space="preserve"> method</w:t>
        </w:r>
      </w:ins>
      <w:r w:rsidR="00EF4533">
        <w:rPr>
          <w:rFonts w:asciiTheme="minorHAnsi" w:hAnsiTheme="minorHAnsi" w:cstheme="minorHAnsi"/>
        </w:rPr>
        <w:t xml:space="preserve"> </w:t>
      </w:r>
      <w:r>
        <w:rPr>
          <w:rFonts w:asciiTheme="minorHAnsi" w:hAnsiTheme="minorHAnsi" w:cstheme="minorHAnsi"/>
        </w:rPr>
        <w:t xml:space="preserve">in </w:t>
      </w:r>
      <w:r w:rsidR="00306747">
        <w:rPr>
          <w:rFonts w:asciiTheme="minorHAnsi" w:hAnsiTheme="minorHAnsi" w:cstheme="minorHAnsi"/>
        </w:rPr>
        <w:t>mice</w:t>
      </w:r>
      <w:r w:rsidR="00EF4533">
        <w:rPr>
          <w:rFonts w:asciiTheme="minorHAnsi" w:hAnsiTheme="minorHAnsi" w:cstheme="minorHAnsi"/>
        </w:rPr>
        <w:t>.</w:t>
      </w:r>
      <w:r w:rsidR="00306747">
        <w:rPr>
          <w:rFonts w:asciiTheme="minorHAnsi" w:hAnsiTheme="minorHAnsi" w:cstheme="minorHAnsi"/>
        </w:rPr>
        <w:t xml:space="preserve"> </w:t>
      </w:r>
      <w:r>
        <w:rPr>
          <w:rFonts w:asciiTheme="minorHAnsi" w:hAnsiTheme="minorHAnsi" w:cstheme="minorHAnsi"/>
          <w:bCs/>
        </w:rPr>
        <w:t xml:space="preserve">In this protocol, adolescent mice are chronically exposed to </w:t>
      </w:r>
      <w:r>
        <w:rPr>
          <w:rFonts w:asciiTheme="minorHAnsi" w:hAnsiTheme="minorHAnsi" w:cstheme="minorHAnsi"/>
          <w:bCs/>
          <w:lang w:bidi="he-IL"/>
        </w:rPr>
        <w:t>interchanging</w:t>
      </w:r>
      <w:r>
        <w:rPr>
          <w:rFonts w:asciiTheme="minorHAnsi" w:hAnsiTheme="minorHAnsi" w:cstheme="minorHAnsi"/>
          <w:bCs/>
        </w:rPr>
        <w:t xml:space="preserve"> unpredictable mild stressors. </w:t>
      </w:r>
      <w:del w:id="8" w:author="owner" w:date="2018-05-30T19:58:00Z">
        <w:r w:rsidDel="00977B67">
          <w:rPr>
            <w:rFonts w:asciiTheme="minorHAnsi" w:hAnsiTheme="minorHAnsi" w:cstheme="minorHAnsi"/>
            <w:bCs/>
          </w:rPr>
          <w:delText xml:space="preserve">Reminiscing </w:delText>
        </w:r>
      </w:del>
      <w:ins w:id="9" w:author="owner" w:date="2018-05-30T19:58:00Z">
        <w:r w:rsidR="00977B67">
          <w:rPr>
            <w:rFonts w:asciiTheme="minorHAnsi" w:hAnsiTheme="minorHAnsi" w:cstheme="minorHAnsi"/>
            <w:bCs/>
          </w:rPr>
          <w:t xml:space="preserve">Resembling </w:t>
        </w:r>
      </w:ins>
      <w:r>
        <w:rPr>
          <w:rFonts w:asciiTheme="minorHAnsi" w:hAnsiTheme="minorHAnsi" w:cstheme="minorHAnsi"/>
          <w:bCs/>
        </w:rPr>
        <w:t xml:space="preserve">the pathogenesis of depression in humans, stress exposure during the sensitive period of mice adolescence instigates a depressive-like phenotype evident in adulthood. UCMS can be used for screenings of antidepressants on variety of depressive-like behaviors and neuromolecular indices. Among the more prominent </w:t>
      </w:r>
      <w:del w:id="10" w:author="owner" w:date="2018-05-30T19:59:00Z">
        <w:r w:rsidDel="00977B67">
          <w:rPr>
            <w:rFonts w:asciiTheme="minorHAnsi" w:hAnsiTheme="minorHAnsi" w:cstheme="minorHAnsi"/>
            <w:bCs/>
          </w:rPr>
          <w:delText>outcome measures</w:delText>
        </w:r>
      </w:del>
      <w:ins w:id="11" w:author="owner" w:date="2018-05-30T20:00:00Z">
        <w:r w:rsidR="00977B67">
          <w:rPr>
            <w:rFonts w:asciiTheme="minorHAnsi" w:hAnsiTheme="minorHAnsi" w:cstheme="minorHAnsi"/>
            <w:bCs/>
          </w:rPr>
          <w:t xml:space="preserve">tests to assess </w:t>
        </w:r>
      </w:ins>
      <w:ins w:id="12" w:author="owner" w:date="2018-05-30T19:59:00Z">
        <w:r w:rsidR="00977B67">
          <w:rPr>
            <w:rFonts w:asciiTheme="minorHAnsi" w:hAnsiTheme="minorHAnsi" w:cstheme="minorHAnsi"/>
            <w:bCs/>
          </w:rPr>
          <w:t xml:space="preserve">depressive-like </w:t>
        </w:r>
      </w:ins>
      <w:ins w:id="13" w:author="owner" w:date="2018-05-30T20:00:00Z">
        <w:r w:rsidR="00977B67">
          <w:rPr>
            <w:rFonts w:asciiTheme="minorHAnsi" w:hAnsiTheme="minorHAnsi" w:cstheme="minorHAnsi"/>
            <w:bCs/>
          </w:rPr>
          <w:t>behavior in rodents</w:t>
        </w:r>
      </w:ins>
      <w:r>
        <w:rPr>
          <w:rFonts w:asciiTheme="minorHAnsi" w:hAnsiTheme="minorHAnsi" w:cstheme="minorHAnsi"/>
          <w:bCs/>
        </w:rPr>
        <w:t xml:space="preserve"> is the sucrose preference test (SPT), </w:t>
      </w:r>
      <w:del w:id="14" w:author="owner" w:date="2018-05-30T20:01:00Z">
        <w:r w:rsidDel="00977B67">
          <w:rPr>
            <w:rFonts w:asciiTheme="minorHAnsi" w:hAnsiTheme="minorHAnsi" w:cstheme="minorHAnsi"/>
            <w:bCs/>
          </w:rPr>
          <w:delText>a realistic model</w:delText>
        </w:r>
      </w:del>
      <w:ins w:id="15" w:author="owner" w:date="2018-05-30T20:01:00Z">
        <w:r w:rsidR="00977B67">
          <w:rPr>
            <w:rFonts w:asciiTheme="minorHAnsi" w:hAnsiTheme="minorHAnsi" w:cstheme="minorHAnsi"/>
            <w:bCs/>
          </w:rPr>
          <w:t xml:space="preserve">which reflects </w:t>
        </w:r>
      </w:ins>
      <w:del w:id="16" w:author="owner" w:date="2018-05-30T20:01:00Z">
        <w:r w:rsidDel="00977B67">
          <w:rPr>
            <w:rFonts w:asciiTheme="minorHAnsi" w:hAnsiTheme="minorHAnsi" w:cstheme="minorHAnsi"/>
            <w:bCs/>
          </w:rPr>
          <w:delText xml:space="preserve"> for </w:delText>
        </w:r>
      </w:del>
      <w:r>
        <w:rPr>
          <w:rFonts w:asciiTheme="minorHAnsi" w:hAnsiTheme="minorHAnsi" w:cstheme="minorHAnsi"/>
          <w:bCs/>
        </w:rPr>
        <w:t xml:space="preserve">anhedonia (core symptom of depression). The SPT will also be presented in this protocol. The ability of UCMS to </w:t>
      </w:r>
      <w:del w:id="17" w:author="owner" w:date="2018-05-26T14:50:00Z">
        <w:r w:rsidDel="001637CC">
          <w:rPr>
            <w:rFonts w:asciiTheme="minorHAnsi" w:hAnsiTheme="minorHAnsi" w:cstheme="minorHAnsi"/>
            <w:bCs/>
          </w:rPr>
          <w:delText xml:space="preserve">elicit </w:delText>
        </w:r>
      </w:del>
      <w:ins w:id="18" w:author="owner" w:date="2018-05-26T14:50:00Z">
        <w:r>
          <w:rPr>
            <w:rFonts w:asciiTheme="minorHAnsi" w:hAnsiTheme="minorHAnsi" w:cstheme="minorHAnsi"/>
            <w:bCs/>
          </w:rPr>
          <w:t xml:space="preserve">induce </w:t>
        </w:r>
      </w:ins>
      <w:r>
        <w:rPr>
          <w:rFonts w:asciiTheme="minorHAnsi" w:hAnsiTheme="minorHAnsi" w:cstheme="minorHAnsi"/>
          <w:bCs/>
        </w:rPr>
        <w:t xml:space="preserve">anhedonia, instigate long-term behavioral deficits and </w:t>
      </w:r>
      <w:ins w:id="19" w:author="owner" w:date="2018-05-26T14:51:00Z">
        <w:r>
          <w:rPr>
            <w:rFonts w:asciiTheme="minorHAnsi" w:hAnsiTheme="minorHAnsi" w:cstheme="minorHAnsi"/>
            <w:bCs/>
          </w:rPr>
          <w:t xml:space="preserve">enable </w:t>
        </w:r>
      </w:ins>
      <w:del w:id="20" w:author="owner" w:date="2018-05-26T14:51:00Z">
        <w:r w:rsidDel="001637CC">
          <w:rPr>
            <w:rFonts w:asciiTheme="minorHAnsi" w:hAnsiTheme="minorHAnsi" w:cstheme="minorHAnsi"/>
            <w:bCs/>
          </w:rPr>
          <w:delText xml:space="preserve">reverse </w:delText>
        </w:r>
      </w:del>
      <w:ins w:id="21" w:author="owner" w:date="2018-05-26T14:51:00Z">
        <w:r>
          <w:rPr>
            <w:rFonts w:asciiTheme="minorHAnsi" w:hAnsiTheme="minorHAnsi" w:cstheme="minorHAnsi"/>
            <w:bCs/>
          </w:rPr>
          <w:t xml:space="preserve">reversal of </w:t>
        </w:r>
      </w:ins>
      <w:r>
        <w:rPr>
          <w:rFonts w:asciiTheme="minorHAnsi" w:hAnsiTheme="minorHAnsi" w:cstheme="minorHAnsi"/>
          <w:bCs/>
        </w:rPr>
        <w:t xml:space="preserve">these deficits via chronic (but not acute) treatment with antidepressants strengthens the </w:t>
      </w:r>
      <w:del w:id="22" w:author="owner" w:date="2018-05-26T14:51:00Z">
        <w:r w:rsidDel="001637CC">
          <w:rPr>
            <w:rFonts w:asciiTheme="minorHAnsi" w:hAnsiTheme="minorHAnsi" w:cstheme="minorHAnsi"/>
            <w:bCs/>
          </w:rPr>
          <w:delText xml:space="preserve">model's </w:delText>
        </w:r>
      </w:del>
      <w:ins w:id="23" w:author="owner" w:date="2018-05-26T14:51:00Z">
        <w:r>
          <w:rPr>
            <w:rFonts w:asciiTheme="minorHAnsi" w:hAnsiTheme="minorHAnsi" w:cstheme="minorHAnsi"/>
            <w:bCs/>
          </w:rPr>
          <w:t xml:space="preserve">protocol's </w:t>
        </w:r>
      </w:ins>
      <w:r>
        <w:rPr>
          <w:rFonts w:asciiTheme="minorHAnsi" w:hAnsiTheme="minorHAnsi" w:cstheme="minorHAnsi"/>
          <w:bCs/>
        </w:rPr>
        <w:t xml:space="preserve">validity compared to other animal </w:t>
      </w:r>
      <w:del w:id="24" w:author="owner" w:date="2018-05-26T14:51:00Z">
        <w:r w:rsidDel="001637CC">
          <w:rPr>
            <w:rFonts w:asciiTheme="minorHAnsi" w:hAnsiTheme="minorHAnsi" w:cstheme="minorHAnsi"/>
            <w:bCs/>
          </w:rPr>
          <w:delText xml:space="preserve">models </w:delText>
        </w:r>
      </w:del>
      <w:ins w:id="25" w:author="owner" w:date="2018-05-26T14:51:00Z">
        <w:r>
          <w:rPr>
            <w:rFonts w:asciiTheme="minorHAnsi" w:hAnsiTheme="minorHAnsi" w:cstheme="minorHAnsi"/>
            <w:bCs/>
          </w:rPr>
          <w:t xml:space="preserve">protocols </w:t>
        </w:r>
      </w:ins>
      <w:del w:id="26" w:author="owner" w:date="2018-05-26T14:52:00Z">
        <w:r w:rsidDel="001637CC">
          <w:rPr>
            <w:rFonts w:asciiTheme="minorHAnsi" w:hAnsiTheme="minorHAnsi" w:cstheme="minorHAnsi"/>
            <w:bCs/>
          </w:rPr>
          <w:delText xml:space="preserve">of </w:delText>
        </w:r>
      </w:del>
      <w:ins w:id="27" w:author="owner" w:date="2018-05-26T14:52:00Z">
        <w:r>
          <w:rPr>
            <w:rFonts w:asciiTheme="minorHAnsi" w:hAnsiTheme="minorHAnsi" w:cstheme="minorHAnsi"/>
            <w:bCs/>
          </w:rPr>
          <w:t xml:space="preserve">for inducing </w:t>
        </w:r>
      </w:ins>
      <w:del w:id="28" w:author="owner" w:date="2018-05-26T14:52:00Z">
        <w:r w:rsidDel="001637CC">
          <w:rPr>
            <w:rFonts w:asciiTheme="minorHAnsi" w:hAnsiTheme="minorHAnsi" w:cstheme="minorHAnsi"/>
            <w:bCs/>
          </w:rPr>
          <w:delText>depression</w:delText>
        </w:r>
      </w:del>
      <w:ins w:id="29" w:author="owner" w:date="2018-05-26T14:52:00Z">
        <w:r>
          <w:rPr>
            <w:rFonts w:asciiTheme="minorHAnsi" w:hAnsiTheme="minorHAnsi" w:cstheme="minorHAnsi"/>
            <w:bCs/>
          </w:rPr>
          <w:t>depressive-like behaviors</w:t>
        </w:r>
      </w:ins>
      <w:r>
        <w:rPr>
          <w:rFonts w:asciiTheme="minorHAnsi" w:hAnsiTheme="minorHAnsi" w:cstheme="minorHAnsi"/>
          <w:bCs/>
        </w:rPr>
        <w:t>.</w:t>
      </w:r>
    </w:p>
    <w:p w14:paraId="4C7D5FD5" w14:textId="77777777" w:rsidR="006305D7" w:rsidRPr="001B1519" w:rsidRDefault="006305D7" w:rsidP="001B1519">
      <w:pPr>
        <w:rPr>
          <w:rFonts w:asciiTheme="minorHAnsi" w:hAnsiTheme="minorHAnsi" w:cstheme="minorHAnsi"/>
        </w:rPr>
      </w:pPr>
    </w:p>
    <w:p w14:paraId="00D25F73" w14:textId="145487B4" w:rsidR="006305D7" w:rsidRPr="001B1519" w:rsidRDefault="006305D7" w:rsidP="00C37EA6">
      <w:pPr>
        <w:rPr>
          <w:rFonts w:asciiTheme="minorHAnsi" w:hAnsiTheme="minorHAnsi" w:cstheme="minorHAnsi"/>
          <w:color w:val="808080"/>
        </w:rPr>
      </w:pPr>
      <w:r w:rsidRPr="001B1519">
        <w:rPr>
          <w:rFonts w:asciiTheme="minorHAnsi" w:hAnsiTheme="minorHAnsi" w:cstheme="minorHAnsi"/>
          <w:b/>
        </w:rPr>
        <w:lastRenderedPageBreak/>
        <w:t>INTRODUCTION</w:t>
      </w:r>
      <w:r w:rsidRPr="001B1519">
        <w:rPr>
          <w:rFonts w:asciiTheme="minorHAnsi" w:hAnsiTheme="minorHAnsi" w:cstheme="minorHAnsi"/>
          <w:b/>
          <w:bCs/>
        </w:rPr>
        <w:t>:</w:t>
      </w:r>
    </w:p>
    <w:p w14:paraId="237AD7DD" w14:textId="1BB74019" w:rsidR="00D15131" w:rsidRDefault="00FA6563" w:rsidP="00FA6563">
      <w:pPr>
        <w:pStyle w:val="NormalWeb"/>
        <w:spacing w:before="0" w:beforeAutospacing="0" w:after="0" w:afterAutospacing="0"/>
        <w:rPr>
          <w:rFonts w:asciiTheme="minorHAnsi" w:hAnsiTheme="minorHAnsi" w:cstheme="minorHAnsi"/>
          <w:bCs/>
        </w:rPr>
      </w:pPr>
      <w:r>
        <w:rPr>
          <w:rFonts w:asciiTheme="minorHAnsi" w:hAnsiTheme="minorHAnsi" w:cstheme="minorHAnsi"/>
          <w:bCs/>
        </w:rPr>
        <w:t>Major depressive disorder (MDD) is a debilitating condition, that has been indicated as the 11</w:t>
      </w:r>
      <w:r w:rsidRPr="00BD5353">
        <w:rPr>
          <w:rFonts w:asciiTheme="minorHAnsi" w:hAnsiTheme="minorHAnsi" w:cstheme="minorHAnsi"/>
          <w:bCs/>
          <w:vertAlign w:val="superscript"/>
        </w:rPr>
        <w:t>th</w:t>
      </w:r>
      <w:r>
        <w:rPr>
          <w:rFonts w:asciiTheme="minorHAnsi" w:hAnsiTheme="minorHAnsi" w:cstheme="minorHAnsi"/>
          <w:bCs/>
        </w:rPr>
        <w:t xml:space="preserve"> cause of global burden from disease</w:t>
      </w:r>
      <w:r>
        <w:rPr>
          <w:rFonts w:asciiTheme="minorHAnsi" w:hAnsiTheme="minorHAnsi" w:cstheme="minorHAnsi"/>
          <w:bCs/>
        </w:rPr>
        <w:fldChar w:fldCharType="begin" w:fldLock="1"/>
      </w:r>
      <w:r>
        <w:rPr>
          <w:rFonts w:asciiTheme="minorHAnsi" w:hAnsiTheme="minorHAnsi" w:cstheme="minorHAnsi"/>
          <w:bCs/>
        </w:rPr>
        <w:instrText>ADDIN CSL_CITATION { "citationItems" : [ { "id" : "ITEM-1", "itemData" : { "DOI" : "10.1016/S0140-6736(12)61689-4\\rS0140-6736(12)61689-4 [pii]", "ISBN" : "1474-547X (Electronic)\\r0140-6736 (Linking)", "ISSN" : "1474547X (ISSN)", "PMID" : "23245608", "abstract" : "Measuring disease and injury burden in populations requires a composite metric that captures both premature mortality and the prevalence and severity of ill-health. The 1990 Global Burden of Disease study proposed disability-adjusted life years (DALYs) to measure disease burden. No comprehensive update of disease burden worldwide incorporating a systematic reassessment of disease and injury-specific epidemiology has been done since the 1990 study. We aimed to calculate disease burden worldwide and for 21 regions for 1990, 2005, and 2010 with methods to enable meaningful comparisons over time. We calculated DALYs as the sum of years of life lost (YLLs) and years lived with disability (YLDs). DALYs were calculated for 291 causes, 20 age groups, both sexes, and for 187 countries, and aggregated to regional and global estimates of disease burden for three points in time with strictly comparable definitions and methods. YLLs were calculated from age-sex-country-time-specific estimates of mortality by cause, with death by standardised lost life expectancy at each age. YLDs were calculated as prevalence of 1160 disabling sequelae, by age, sex, and cause, and weighted by new disability weights for each health state. Neither YLLs nor YLDs were age-weighted or discounted. Uncertainty around cause-specific DALYs was calculated incorporating uncertainty in levels of all-cause mortality, cause-specific mortality, prevalence, and disability weights. Global DALYs remained stable from 1990 (2\u00b7503 billion) to 2010 (2\u00b7490 billion). Crude DALYs per 1000 decreased by 23% (472 per 1000 to 361 per 1000). An important shift has occurred in DALY composition with the contribution of deaths and disability among children (younger than 5 years of age) declining from 41% of global DALYs in 1990 to 25% in 2010. YLLs typically account for about half of disease burden in more developed regions (high-income Asia Pacific, western Europe, high-income North America, and Australasia), rising to over 80% of DALYs in sub-Saharan Africa. In 1990, 47% of DALYs worldwide were from communicable, maternal, neonatal, and nutritional disorders, 43% from non-communicable diseases, and 10% from injuries. By 2010, this had shifted to 35%, 54%, and 11%, respectively. Ischaemic heart disease was the leading cause of DALYs worldwide in 2010 (up from fourth rank in 1990, increasing by 29%), followed by lower respiratory infections (top rank in 1990; 44% decline in DALYs), stroke (fifth in 1990; 19% increa\u2026", "author" : [ { "dropping-particle" : "", "family" : "Murray", "given" : "C J", "non-dropping-particle" : "", "parse-names" : false, "suffix" : "" }, { "dropping-particle" : "", "family" : "Vos", "given" : "T", "non-dropping-particle" : "", "parse-names" : false, "suffix" : "" }, { "dropping-particle" : "", "family" : "Lozano", "given" : "R", "non-dropping-particle" : "", "parse-names" : false, "suffix" : "" }, { "dropping-particle" : "", "family" : "Naghavi", "given" : "M", "non-dropping-particle" : "", "parse-names" : false, "suffix" : "" }, { "dropping-particle" : "", "family" : "Flaxman", "given" : "A D", "non-dropping-particle" : "", "parse-names" : false, "suffix" : "" }, { "dropping-particle" : "", "family" : "Michaud", "given" : "C", "non-dropping-particle" : "", "parse-names" : false, "suffix" : "" }, { "dropping-particle" : "", "family" : "Ezzati", "given" : "M", "non-dropping-particle" : "", "parse-names" : false, "suffix" : "" }, { "dropping-particle" : "", "family" : "Shibuya", "given" : "K", "non-dropping-particle" : "", "parse-names" : false, "suffix" : "" }, { "dropping-particle" : "", "family" : "Salomon", "given" : "J A", "non-dropping-particle" : "", "parse-names" : false, "suffix" : "" }, { "dropping-particle" : "", "family" : "Abdalla", "given" : "S", "non-dropping-particle" : "", "parse-names" : false, "suffix" : "" }, { "dropping-particle" : "", "family" : "Aboyans", "given" : "V", "non-dropping-particle" : "", "parse-names" : false, "suffix" : "" }, { "dropping-particle" : "", "family" : "Abraham", "given" : "J", "non-dropping-particle" : "", "parse-names" : false, "suffix" : "" }, { "dropping-particle" : "", "family" : "Ackerman", "given" : "I", "non-dropping-particle" : "", "parse-names" : false, "suffix" : "" }, { "dropping-particle" : "", "family" : "Aggarwal", "given" : "R", "non-dropping-particle" : "", "parse-names" : false, "suffix" : "" }, { "dropping-particle" : "", "family" : "Ahn", "given" : "S Y", "non-dropping-particle" : "", "parse-names" : false, "suffix" : "" }, { "dropping-particle" : "", "family" : "Ali", "given" : "M K", "non-dropping-particle" : "", "parse-names" : false, "suffix" : "" }, { "dropping-particle" : "", "family" : "Alvarado", "given" : "M", "non-dropping-particle" : "", "parse-names" : false, "suffix" : "" }, { "dropping-particle" : "", "family" : "Anderson", "given" : "H R", "non-dropping-particle" : "", "parse-names" : false, "suffix" : "" }, { "dropping-particle" : "", "family" : "Anderson", "given" : "L M", "non-dropping-particle" : "", "parse-names" : false, "suffix" : "" }, { "dropping-particle" : "", "family" : "Andrews", "given" : "K G", "non-dropping-particle" : "", "parse-names" : false, "suffix" : "" }, { "dropping-particle" : "", "family" : "Atkinson", "given" : "C", "non-dropping-particle" : "", "parse-names" : false, "suffix" : "" }, { "dropping-particle" : "", "family" : "Baddour", "given" : "L M", "non-dropping-particle" : "", "parse-names" : false, "suffix" : "" }, { "dropping-particle" : "", "family" : "Bahalim", "given" : "A N", "non-dropping-particle" : "", "parse-names" : false, "suffix" : "" }, { "dropping-particle" : "", "family" : "Barker-Collo", "given" : "S", "non-dropping-particle" : "", "parse-names" : false, "suffix" : "" }, { "dropping-particle" : "", "family" : "Barrero", "given" : "L H", "non-dropping-particle" : "", "parse-names" : false, "suffix" : "" }, { "dropping-particle" : "", "family" : "Bartels", "given" : "D H", "non-dropping-particle" : "", "parse-names" : false, "suffix" : "" }, { "dropping-particle" : "", "family" : "Bas\u00e1\u00f1ez", "given" : "M G", "non-dropping-particle" : "", "parse-names" : false, "suffix" : "" }, { "dropping-particle" : "", "family" : "Baxter", "given" : "A", "non-dropping-particle" : "", "parse-names" : false, "suffix" : "" }, { "dropping-particle" : "", "family" : "Bell", "given" : "M L", "non-dropping-particle" : "", "parse-names" : false, "suffix" : "" }, { "dropping-particle" : "", "family" : "Benjamin", "given" : "E J", "non-dropping-particle" : "", "parse-names" : false, "suffix" : "" }, { "dropping-particle" : "", "family" : "Bennett", "given" : "D", "non-dropping-particle" : "", "parse-names" : false, "suffix" : "" }, { "dropping-particle" : "", "family" : "Bernab\u00e9", "given" : "E", "non-dropping-particle" : "", "parse-names" : false, "suffix" : "" }, { "dropping-particle" : "", "family" : "Bhalla", "given" : "K", "non-dropping-particle" : "", "parse-names" : false, "suffix" : "" }, { "dropping-particle" : "", "family" : "Bhandari", "given" : "B", "non-dropping-particle" : "", "parse-names" : false, "suffix" : "" }, { "dropping-particle" : "", "family" : "Bikbov", "given" : "B", "non-dropping-particle" : "", "parse-names" : false, "suffix" : "" }, { "dropping-particle" : "", "family" : "Abdulhak", "given" : "A", "non-dropping-particle" : "Bin", "parse-names" : false, "suffix" : "" }, { "dropping-particle" : "", "family" : "Birbeck", "given" : "G", "non-dropping-particle" : "", "parse-names" : false, "suffix" : "" }, { "dropping-particle" : "", "family" : "Black", "given" : "J A", "non-dropping-particle" : "", "parse-names" : false, "suffix" : "" }, { "dropping-particle" : "", "family" : "Blencowe", "given" : "H", "non-dropping-particle" : "", "parse-names" : false, "suffix" : "" }, { "dropping-particle" : "", "family" : "Blore", "given" : "J D", "non-dropping-particle" : "", "parse-names" : false, "suffix" : "" }, { "dropping-particle" : "", "family" : "Blyth", "given" : "F", "non-dropping-particle" : "", "parse-names" : false, "suffix" : "" }, { "dropping-particle" : "", "family" : "Bolliger", "given" : "I", "non-dropping-particle" : "", "parse-names" : false, "suffix" : "" }, { "dropping-particle" : "", "family" : "Bonaventure", "given" : "A", "non-dropping-particle" : "", "parse-names" : false, "suffix" : "" }, { "dropping-particle" : "", "family" : "Boufous", "given" : "S", "non-dropping-particle" : "", "parse-names" : false, "suffix" : "" }, { "dropping-particle" : "", "family" : "Bourne", "given" : "R", "non-dropping-particle" : "", "parse-names" : false, "suffix" : "" }, { "dropping-particle" : "", "family" : "Boussinesq", "given" : "M", "non-dropping-particle" : "", "parse-names" : false, "suffix" : "" }, { "dropping-particle" : "", "family" : "Braithwaite", "given" : "T", "non-dropping-particle" : "", "parse-names" : false, "suffix" : "" }, { "dropping-particle" : "", "family" : "Brayne", "given" : "C", "non-dropping-particle" : "", "parse-names" : false, "suffix" : "" }, { "dropping-particle" : "", "family" : "Bridgett", "given" : "L", "non-dropping-particle" : "", "parse-names" : false, "suffix" : "" }, { "dropping-particle" : "", "family" : "Brooker", "given" : "S", "non-dropping-particle" : "", "parse-names" : false, "suffix" : "" }, { "dropping-particle" : "", "family" : "Brooks", "given" : "P", "non-dropping-particle" : "", "parse-names" : false, "suffix" : "" }, { "dropping-particle" : "", "family" : "Brugha", "given" : "T S", "non-dropping-particle" : "", "parse-names" : false, "suffix" : "" }, { "dropping-particle" : "", "family" : "Bryan-Hancock", "given" : "C", "non-dropping-particle" : "", "parse-names" : false, "suffix" : "" }, { "dropping-particle" : "", "family" : "Bucello", "given" : "C", "non-dropping-particle" : "", "parse-names" : false, "suffix" : "" }, { "dropping-particle" : "", "family" : "Buchbinder", "given" : "R", "non-dropping-particle" : "", "parse-names" : false, "suffix" : "" }, { "dropping-particle" : "", "family" : "Buckle", "given" : "G", "non-dropping-particle" : "", "parse-names" : false, "suffix" : "" }, { "dropping-particle" : "", "family" : "Budke", "given" : "C M", "non-dropping-particle" : "", "parse-names" : false, "suffix" : "" }, { "dropping-particle" : "", "family" : "Burch", "given" : "M", "non-dropping-particle" : "", "parse-names" : false, "suffix" : "" }, { "dropping-particle" : "", "family" : "Burney", "given" : "P", "non-dropping-particle" : "", "parse-names" : false, "suffix" : "" }, { "dropping-particle" : "", "family" : "Burstein", "given" : "R", "non-dropping-particle" : "", "parse-names" : false, "suffix" : "" }, { "dropping-particle" : "", "family" : "Calabria", "given" : "B", "non-dropping-particle" : "", "parse-names" : false, "suffix" : "" }, { "dropping-particle" : "", "family" : "Campbell", "given" : "B", "non-dropping-particle" : "", "parse-names" : false, "suffix" : "" }, { "dropping-particle" : "", "family" : "Canter", "given" : "C E", "non-dropping-particle" : "", "parse-names" : false, "suffix" : "" }, { "dropping-particle" : "", "family" : "Carabin", "given" : "H", "non-dropping-particle" : "", "parse-names" : false, "suffix" : "" }, { "dropping-particle" : "", "family" : "Carapetis", "given" : "J", "non-dropping-particle" : "", "parse-names" : false, "suffix" : "" }, { "dropping-particle" : "", "family" : "Carmona", "given" : "L", "non-dropping-particle" : "", "parse-names" : false, "suffix" : "" }, { "dropping-particle" : "", "family" : "Cella", "given" : "C", "non-dropping-particle" : "", "parse-names" : false, "suffix" : "" }, { "dropping-particle" : "", "family" : "Charlson", "given" : "F", "non-dropping-particle" : "", "parse-names" : false, "suffix" : "" }, { "dropping-particle" : "", "family" : "Chen", "given" : "H", "non-dropping-particle" : "", "parse-names" : false, "suffix" : "" }, { "dropping-particle" : "", "family" : "Cheng", "given" : "A T", "non-dropping-particle" : "", "parse-names" : false, "suffix" : "" }, { "dropping-particle" : "", "family" : "Chou", "given" : "D", "non-dropping-particle" : "", "parse-names" : false, "suffix" : "" }, { "dropping-particle" : "", "family" : "Chugh", "given" : "S S", "non-dropping-particle" : "", "parse-names" : false, "suffix" : "" }, { "dropping-particle" : "", "family" : "Coffeng", "given" : "L E", "non-dropping-particle" : "", "parse-names" : false, "suffix" : "" }, { "dropping-particle" : "", "family" : "Colan", "given" : "S D", "non-dropping-particle" : "", "parse-names" : false, "suffix" : "" }, { "dropping-particle" : "", "family" : "Colquhoun", "given" : "S", "non-dropping-particle" : "", "parse-names" : false, "suffix" : "" }, { "dropping-particle" : "", "family" : "Colson", "given" : "K E", "non-dropping-particle" : "", "parse-names" : false, "suffix" : "" }, { "dropping-particle" : "", "family" : "Condon", "given" : "J", "non-dropping-particle" : "", "parse-names" : false, "suffix" : "" }, { "dropping-particle" : "", "family" : "Connor", "given" : "M D", "non-dropping-particle" : "", "parse-names" : false, "suffix" : "" }, { "dropping-particle" : "", "family" : "Cooper", "given" : "L T", "non-dropping-particle" : "", "parse-names" : false, "suffix" : "" }, { "dropping-particle" : "", "family" : "Corriere", "given" : "M", "non-dropping-particle" : "", "parse-names" : false, "suffix" : "" }, { "dropping-particle" : "", "family" : "Cortinovis", "given" : "M", "non-dropping-particle" : "", "parse-names" : false, "suffix" : "" }, { "dropping-particle" : "", "family" : "Vaccaro", "given" : "K C", "non-dropping-particle" : "de", "parse-names" : false, "suffix" : "" }, { "dropping-particle" : "", "family" : "Couser", "given" : "W", "non-dropping-particle" : "", "parse-names" : false, "suffix" : "" }, { "dropping-particle" : "", "family" : "Cowie", "given" : "B C", "non-dropping-particle" : "", "parse-names" : false, "suffix" : "" }, { "dropping-particle" : "", "family" : "Criqui", "given" : "M H", "non-dropping-particle" : "", "parse-names" : false, "suffix" : "" }, { "dropping-particle" : "", "family" : "Cross", "given" : "M", "non-dropping-particle" : "", "parse-names" : false, "suffix" : "" }, { "dropping-particle" : "", "family" : "Dabhadkar", "given" : "K C", "non-dropping-particle" : "", "parse-names" : false, "suffix" : "" }, { "dropping-particle" : "", "family" : "Dahiya", "given" : "M", "non-dropping-particle" : "", "parse-names" : false, "suffix" : "" }, { "dropping-particle" : "", "family" : "Dahodwala", "given" : "N", "non-dropping-particle" : "", "parse-names" : false, "suffix" : "" }, { "dropping-particle" : "", "family" : "Damsere-Derry", "given" : "J", "non-dropping-particle" : "", "parse-names" : false, "suffix" : "" }, { "dropping-particle" : "", "family" : "Danaei", "given" : "G", "non-dropping-particle" : "", "parse-names" : false, "suffix" : "" }, { "dropping-particle" : "", "family" : "Davis", "given" : "A", "non-dropping-particle" : "", "parse-names" : false, "suffix" : "" }, { "dropping-particle" : "", "family" : "Leo", "given" : "D", "non-dropping-particle" : "De", "parse-names" : false, "suffix" : "" }, { "dropping-particle" : "", "family" : "Degenhardt", "given" : "L", "non-dropping-particle" : "", "parse-names" : false, "suffix" : "" }, { "dropping-particle" : "", "family" : "Dellavalle", "given" : "R", "non-dropping-particle" : "", "parse-names" : false, "suffix" : "" }, { "dropping-particle" : "", "family" : "Delossantos", "given" : "A", "non-dropping-particle" : "", "parse-names" : false, "suffix" : "" }, { "dropping-particle" : "", "family" : "Denenberg", "given" : "J", "non-dropping-particle" : "", "parse-names" : false, "suffix" : "" }, { "dropping-particle" : "", "family" : "Derrett", "given" : "S", "non-dropping-particle" : "", "parse-names" : false, "suffix" : "" }, { "dropping-particle" : "", "family" : "Jarlais", "given" : "D C", "non-dropping-particle" : "Des", "parse-names" : false, "suffix" : "" } ], "container-title" : "Lancet", "id" : "ITEM-1", "issue" : "9859", "issued" : { "date-parts" : [ [ "2012" ] ] }, "page" : "2197-2223", "title" : "Disability-adjusted life years (DALYs) for 291 diseases and injuries in 21 regions, 1990-2010: a systematic analysis for the Global Burden of Disease Study 2010.", "type" : "article-journal", "volume" : "380" }, "uris" : [ "http://www.mendeley.com/documents/?uuid=9872299e-8869-4cc6-bfeb-503516853c4a" ] } ], "mendeley" : { "formattedCitation" : "&lt;sup&gt;1&lt;/sup&gt;", "plainTextFormattedCitation" : "1", "previouslyFormattedCitation" : "&lt;sup&gt;1&lt;/sup&gt;" }, "properties" : { "noteIndex" : 0 }, "schema" : "https://github.com/citation-style-language/schema/raw/master/csl-citation.json" }</w:instrText>
      </w:r>
      <w:r>
        <w:rPr>
          <w:rFonts w:asciiTheme="minorHAnsi" w:hAnsiTheme="minorHAnsi" w:cstheme="minorHAnsi"/>
          <w:bCs/>
        </w:rPr>
        <w:fldChar w:fldCharType="separate"/>
      </w:r>
      <w:r w:rsidRPr="007A1679">
        <w:rPr>
          <w:rFonts w:asciiTheme="minorHAnsi" w:hAnsiTheme="minorHAnsi" w:cstheme="minorHAnsi"/>
          <w:bCs/>
          <w:noProof/>
          <w:vertAlign w:val="superscript"/>
        </w:rPr>
        <w:t>1</w:t>
      </w:r>
      <w:r>
        <w:rPr>
          <w:rFonts w:asciiTheme="minorHAnsi" w:hAnsiTheme="minorHAnsi" w:cstheme="minorHAnsi"/>
          <w:bCs/>
        </w:rPr>
        <w:fldChar w:fldCharType="end"/>
      </w:r>
      <w:r>
        <w:rPr>
          <w:rFonts w:asciiTheme="minorHAnsi" w:hAnsiTheme="minorHAnsi" w:cstheme="minorHAnsi"/>
          <w:bCs/>
        </w:rPr>
        <w:t>, with a lifetime prevalence of 11-16%</w:t>
      </w:r>
      <w:r>
        <w:rPr>
          <w:rFonts w:asciiTheme="minorHAnsi" w:hAnsiTheme="minorHAnsi" w:cstheme="minorHAnsi"/>
          <w:bCs/>
        </w:rPr>
        <w:fldChar w:fldCharType="begin" w:fldLock="1"/>
      </w:r>
      <w:r>
        <w:rPr>
          <w:rFonts w:asciiTheme="minorHAnsi" w:hAnsiTheme="minorHAnsi" w:cstheme="minorHAnsi"/>
          <w:bCs/>
        </w:rPr>
        <w:instrText>ADDIN CSL_CITATION { "citationItems" : [ { "id" : "ITEM-1", "itemData" : { "DOI" : "10.1186/1741-7015-9-90", "ISBN" : "1741-7015 (Electronic)\\r1741-7015 (Linking)", "ISSN" : "17417015", "PMID" : "21791035", "abstract" : "BACKGROUND Major depression is one of the leading causes of disability worldwide, yet epidemiologic data are not available for many countries, particularly low- to middle-income countries. In this paper, we present data on the prevalence, impairment and demographic correlates of depression from 18 high and low- to middle-income countries in the World Mental Health Survey Initiative. METHODS Major depressive episodes (MDE) as defined by the Diagnostic and Statistical Manual of Mental Disorders, fourth edition (DMS-IV) were evaluated in face-to-face interviews using the World Health Organization Composite International Diagnostic Interview (CIDI). Data from 18 countries were analyzed in this report (n = 89,037). All countries surveyed representative, population-based samples of adults. RESULTS The average lifetime and 12-month prevalence estimates of DSM-IV MDE were 14.6% and 5.5% in the ten high-income and 11.1% and 5.9% in the eight low- to middle-income countries. The average age of onset ascertained retrospectively was 25.7 in the high-income and 24.0 in low- to middle-income countries. Functional impairment was associated with recency of MDE. The female: male ratio was about 2:1. In high-income countries, younger age was associated with higher 12-month prevalence; by contrast, in several low- to middle-income countries, older age was associated with greater likelihood of MDE. The strongest demographic correlate in high-income countries was being separated from a partner, and in low- to middle-income countries, was being divorced or widowed. CONCLUSIONS MDE is a significant public-health concern across all regions of the world and is strongly linked to social conditions. Future research is needed to investigate the combination of demographic risk factors that are most strongly associated with MDE in the specific countries included in the WMH.", "author" : [ { "dropping-particle" : "", "family" : "Bromet", "given" : "Evelyn", "non-dropping-particle" : "", "parse-names" : false, "suffix" : "" }, { "dropping-particle" : "", "family" : "Andrade", "given" : "Laura H.", "non-dropping-particle" : "", "parse-names" : false, "suffix" : "" }, { "dropping-particle" : "", "family" : "Hwang", "given" : "Irving", "non-dropping-particle" : "", "parse-names" : false, "suffix" : "" }, { "dropping-particle" : "", "family" : "Sampson", "given" : "Nancy A.", "non-dropping-particle" : "", "parse-names" : false, "suffix" : "" }, { "dropping-particle" : "", "family" : "Alonso", "given" : "Jordi", "non-dropping-particle" : "", "parse-names" : false, "suffix" : "" }, { "dropping-particle" : "", "family" : "Girolamo", "given" : "Giovanni", "non-dropping-particle" : "de", "parse-names" : false, "suffix" : "" }, { "dropping-particle" : "", "family" : "Graaf", "given" : "Ron", "non-dropping-particle" : "de", "parse-names" : false, "suffix" : "" }, { "dropping-particle" : "", "family" : "Demyttenaere", "given" : "Koen", "non-dropping-particle" : "", "parse-names" : false, "suffix" : "" }, { "dropping-particle" : "", "family" : "Hu", "given" : "Chiyi", "non-dropping-particle" : "", "parse-names" : false, "suffix" : "" }, { "dropping-particle" : "", "family" : "Iwata", "given" : "Noboru", "non-dropping-particle" : "", "parse-names" : false, "suffix" : "" }, { "dropping-particle" : "", "family" : "Karam", "given" : "Aimee N.", "non-dropping-particle" : "", "parse-names" : false, "suffix" : "" }, { "dropping-particle" : "", "family" : "Kaur", "given" : "Jagdish", "non-dropping-particle" : "", "parse-names" : false, "suffix" : "" }, { "dropping-particle" : "", "family" : "Kostyuchenko", "given" : "Stanislav", "non-dropping-particle" : "", "parse-names" : false, "suffix" : "" }, { "dropping-particle" : "", "family" : "L\u00e9pine", "given" : "Jean Pierre", "non-dropping-particle" : "", "parse-names" : false, "suffix" : "" }, { "dropping-particle" : "", "family" : "Levinson", "given" : "Daphna", "non-dropping-particle" : "", "parse-names" : false, "suffix" : "" }, { "dropping-particle" : "", "family" : "Matschinger", "given" : "Herbert", "non-dropping-particle" : "", "parse-names" : false, "suffix" : "" }, { "dropping-particle" : "", "family" : "Mora", "given" : "Maria E.M.", "non-dropping-particle" : "", "parse-names" : false, "suffix" : "" }, { "dropping-particle" : "", "family" : "Browne", "given" : "Mark O.", "non-dropping-particle" : "", "parse-names" : false, "suffix" : "" }, { "dropping-particle" : "", "family" : "Posada-Villa", "given" : "Jose", "non-dropping-particle" : "", "parse-names" : false, "suffix" : "" }, { "dropping-particle" : "", "family" : "Viana", "given" : "Maria C.", "non-dropping-particle" : "", "parse-names" : false, "suffix" : "" }, { "dropping-particle" : "", "family" : "Williams", "given" : "David R.", "non-dropping-particle" : "", "parse-names" : false, "suffix" : "" }, { "dropping-particle" : "", "family" : "Kessler", "given" : "Ronald C.", "non-dropping-particle" : "", "parse-names" : false, "suffix" : "" } ], "container-title" : "BMC Medicine", "id" : "ITEM-1", "issued" : { "date-parts" : [ [ "2011" ] ] }, "title" : "Cross-national epidemiology of DSM-IV major depressive episode", "type" : "article-journal", "volume" : "9" }, "uris" : [ "http://www.mendeley.com/documents/?uuid=55867fad-2aef-4395-9e47-67e21c3e623d" ] }, { "id" : "ITEM-2", "itemData" : { "DOI" : "10.1001/jama.289.23.3095", "ISBN" : "0098-7484", "ISSN" : "0098-7484", "PMID" : "12813115", "abstract" : "Context Uncertainties exist about prevalence and correlates of major depressive disorder (MDD). Objective To present nationally representative data on prevalence and correlates of MDD by Diagnostic and Statistical Manual of Mental Disorders, Fourth Edition (DSM-IV) criteria, and on study patterns and correlates of treatment and treatment adequacy from the recently completed National Comorbidity Survey Replication (NCS-R). Design Face-to-face household survey conducted from February 2001 to December 2002. Setting The 48 contiguous United States. Participants Household residents ages 18 years or older (N = 9090) who responded to the NCS-R survey. Main Outcome Measures Prevalence and correlates of MDD using the World Health Organization's (WHO) Composite International Diagnostic Interview (CIDI), 12-month severity with the Quick Inventory of Depressive Symptomatology Self-Report (QIDS-SR), the Sheehan Disability Scale (SDS), and the WHO disability assessment scale (WHO-DAS). Clinical reinterviews used the Structured Clinical Interview for DSM-IV. Results The prevalence of CIDI MDD for lifetime was 16.2% (95% confidence interval [CI], 15.1-17.3) (32.6-35.1 million US adults) and for 12-month was 6.6% (95% CI, 5.9-7.3) (13.1-14.2 million US adults). Virtually all CIDI 12-month cases were independently classified as clinically significant using the QIDS-SR, with 10.4% mild, 38.6% moderate, 38.0% severe, and 12.9% very severe. Mean episode duration was 16 weeks (95% CI, 15.1-17.3). Role impairment as measured by SDS was substantial as indicated by 59.3% of 12-month cases with severe or very severe role impairment. Most lifetime (72.1%) and 12-month (78.5%) cases had comorbid CIDI/DSM-IV disorders, with MDD only rarely primary. Although 51.6% (95% CI, 46.1-57.2) of 12-month cases received health care treatment for MDD, treatment was adequate in only 41.9% (95% CI, 35.9-47.9) of these cases, resulting in 21.7% (95% CI, 18.1-25.2) of 12-month MDD being adequately treated. Sociodemographic correlates of treatment were far less numerous than those of prevalence. Conclusions Major depressive disorder is a common disorder, widely distributed in the population, and usually associated with substantial symptom severity and role impairment. While the recent increase in treatment is encouraging, inadequate treatment is a serious concern. Emphasis on screening and expansion of treatment needs to be accompanied by a parallel emphasis on treatment quality improvement.", "author" : [ { "dropping-particle" : "", "family" : "Kessler", "given" : "Ronald C.", "non-dropping-particle" : "", "parse-names" : false, "suffix" : "" }, { "dropping-particle" : "", "family" : "Berglund", "given" : "Patricia", "non-dropping-particle" : "", "parse-names" : false, "suffix" : "" }, { "dropping-particle" : "", "family" : "Demler", "given" : "Olga", "non-dropping-particle" : "", "parse-names" : false, "suffix" : "" }, { "dropping-particle" : "", "family" : "Jin", "given" : "Robert", "non-dropping-particle" : "", "parse-names" : false, "suffix" : "" }, { "dropping-particle" : "", "family" : "Koretz", "given" : "Doreen", "non-dropping-particle" : "", "parse-names" : false, "suffix" : "" }, { "dropping-particle" : "", "family" : "Merikangas", "given" : "Kathleen R.", "non-dropping-particle" : "", "parse-names" : false, "suffix" : "" }, { "dropping-particle" : "", "family" : "Rush", "given" : "A. John", "non-dropping-particle" : "", "parse-names" : false, "suffix" : "" }, { "dropping-particle" : "", "family" : "Walters", "given" : "Ellen E.", "non-dropping-particle" : "", "parse-names" : false, "suffix" : "" }, { "dropping-particle" : "", "family" : "Wang", "given" : "Philip S.", "non-dropping-particle" : "", "parse-names" : false, "suffix" : "" } ], "container-title" : "JAMA", "id" : "ITEM-2", "issue" : "23", "issued" : { "date-parts" : [ [ "2003" ] ] }, "page" : "3095", "title" : "The Epidemiology of Major Depressive Disorder", "type" : "article-journal", "volume" : "289" }, "uris" : [ "http://www.mendeley.com/documents/?uuid=2eb1e517-685c-4d4c-8e54-0ee586d298c7" ] } ], "mendeley" : { "formattedCitation" : "&lt;sup&gt;2, 3&lt;/sup&gt;", "plainTextFormattedCitation" : "2, 3", "previouslyFormattedCitation" : "&lt;sup&gt;2, 3&lt;/sup&gt;" }, "properties" : { "noteIndex" : 0 }, "schema" : "https://github.com/citation-style-language/schema/raw/master/csl-citation.json" }</w:instrText>
      </w:r>
      <w:r>
        <w:rPr>
          <w:rFonts w:asciiTheme="minorHAnsi" w:hAnsiTheme="minorHAnsi" w:cstheme="minorHAnsi"/>
          <w:bCs/>
        </w:rPr>
        <w:fldChar w:fldCharType="separate"/>
      </w:r>
      <w:r w:rsidRPr="00A00720">
        <w:rPr>
          <w:rFonts w:asciiTheme="minorHAnsi" w:hAnsiTheme="minorHAnsi" w:cstheme="minorHAnsi"/>
          <w:bCs/>
          <w:noProof/>
          <w:vertAlign w:val="superscript"/>
        </w:rPr>
        <w:t>2, 3</w:t>
      </w:r>
      <w:r>
        <w:rPr>
          <w:rFonts w:asciiTheme="minorHAnsi" w:hAnsiTheme="minorHAnsi" w:cstheme="minorHAnsi"/>
          <w:bCs/>
        </w:rPr>
        <w:fldChar w:fldCharType="end"/>
      </w:r>
      <w:r>
        <w:rPr>
          <w:rFonts w:asciiTheme="minorHAnsi" w:hAnsiTheme="minorHAnsi" w:cstheme="minorHAnsi"/>
          <w:bCs/>
        </w:rPr>
        <w:t>. MDD has been associated with severe impairments on patients' social and occupational functioning, diminished quality of life, numerous mental and physical disorders and increased risk for mortality</w:t>
      </w:r>
      <w:r>
        <w:rPr>
          <w:rFonts w:asciiTheme="minorHAnsi" w:hAnsiTheme="minorHAnsi" w:cstheme="minorHAnsi"/>
          <w:bCs/>
        </w:rPr>
        <w:fldChar w:fldCharType="begin" w:fldLock="1"/>
      </w:r>
      <w:r>
        <w:rPr>
          <w:rFonts w:asciiTheme="minorHAnsi" w:hAnsiTheme="minorHAnsi" w:cstheme="minorHAnsi"/>
          <w:bCs/>
        </w:rPr>
        <w:instrText>ADDIN CSL_CITATION { "citationItems" : [ { "id" : "ITEM-1", "itemData" : { "DOI" : "10.5993/AJHB.37.5.4", "ISBN" : "1945-7359 (Electronic)\\r1087-3244 (Linking)", "ISSN" : "10873244", "PMID" : "23985283", "abstract" : "Objective: To test whether cognitive vulnerability could explain the link between depression and poor health. Methods: A 4-week longitudinal design was used to examine health problems (eg, diabetes), health behaviors (eg, smoking), depressive symptoms, cognitive vulnerability, and life stress in a sample of 154 undergraduates. Results: Contrary to hypotheses, depressive symptoms, but not cognitive vulnerability, were associated with health problems. However, as predicted, cognitive vulnerability was a better predictor of prospective changes in specific health behaviors than were depressive symptoms. Unexpectedly, life stress was the best predictor of prospective changes in specific health behaviors. Conclusions: These results are among the first to show that the factors associated with health problems are different than those associated with specific health behaviors. [ABSTRACT FROM AUTHOR]", "author" : [ { "dropping-particle" : "", "family" : "Doom", "given" : "Jenalee R.", "non-dropping-particle" : "", "parse-names" : false, "suffix" : "" }, { "dropping-particle" : "", "family" : "Haeffel", "given" : "Gerald J.", "non-dropping-particle" : "", "parse-names" : false, "suffix" : "" } ], "container-title" : "American Journal of Health Behavior", "id" : "ITEM-1", "issue" : "5", "issued" : { "date-parts" : [ [ "2013" ] ] }, "page" : "610-619", "title" : "Teasing apart the effects of cognition, stress, and depression on health", "type" : "article-journal", "volume" : "37" }, "uris" : [ "http://www.mendeley.com/documents/?uuid=0819d65d-71ec-4b3c-b77c-0ae16a48b6b7" ] }, { "id" : "ITEM-2", "itemData" : { "DOI" : "10.1192/bjp.bp.108.054866", "ISBN" : "0007-1250", "ISSN" : "00071250", "PMID" : "19648541", "abstract" : "BACKGROUND: Depression is reported to be associated with increased mortality, although underlying mechanisms are uncertain. Associations between anxiety and mortality are also uncertain. AIMS: To investigate associations between individual and combined anxiety/depression symptom loads (using the Hospital Anxiety and Depression Scale (HADS)) and mortality over a 3-6 year period. METHOD: We utilised a unique link between a large population survey (HUNT-2, n = 61 349) and a comprehensive mortality database. RESULTS: Case-level depression was associated with increased mortality (hazard ratio (HR) = 1.52, 95% CI 1.35-1.72) comparable with that of smoking (HR = 1.59, 95% CI 1.44-1.75), and which was only partly explained by somatic symptoms/conditions. Anxiety comorbid with depression lowered mortality compared with depression alone (anxiety depression interaction P = 0.017). The association between anxiety symptom load and mortality was U-shaped. CONCLUSIONS: Depression as a risk factor for mortality was comparable in strength to smoking. Comorbid anxiety reduced mortality compared with depression alone. The relationship between anxiety symptoms and mortality was more complex with a U-shape and highest mortality in those with the lowest anxiety symptom loads.", "author" : [ { "dropping-particle" : "", "family" : "Mykletun", "given" : "Arnstein", "non-dropping-particle" : "", "parse-names" : false, "suffix" : "" }, { "dropping-particle" : "", "family" : "Bjerkeset", "given" : "Ottar", "non-dropping-particle" : "", "parse-names" : false, "suffix" : "" }, { "dropping-particle" : "", "family" : "\u00d8verland", "given" : "Simon", "non-dropping-particle" : "", "parse-names" : false, "suffix" : "" }, { "dropping-particle" : "", "family" : "Prince", "given" : "Martin", "non-dropping-particle" : "", "parse-names" : false, "suffix" : "" }, { "dropping-particle" : "", "family" : "Dewey", "given" : "Michael", "non-dropping-particle" : "", "parse-names" : false, "suffix" : "" }, { "dropping-particle" : "", "family" : "Stewart", "given" : "Robert", "non-dropping-particle" : "", "parse-names" : false, "suffix" : "" } ], "container-title" : "British Journal of Psychiatry", "id" : "ITEM-2", "issue" : "2", "issued" : { "date-parts" : [ [ "2009" ] ] }, "page" : "118-125", "title" : "Levels of anxiety and depression as predictors of mortality: The HUNT study", "type" : "article-journal", "volume" : "195" }, "uris" : [ "http://www.mendeley.com/documents/?uuid=f1df28c5-3d6d-4ff0-9a9c-1245822c3658" ] }, { "id" : "ITEM-3", "itemData" : { "DOI" : "10.1016/S0140-6736(07)61415-9", "ISBN" : "0140-6736", "ISSN" : "01406736", "PMID" : "17826170", "abstract" : "Background: Depression is an important public-health problem, and one of the leading causes of disease burden worldwide. Depression is often comorbid with other chronic diseases and can worsen their associated health outcomes. Few studies have explored the effect of depression, alone or as a comorbidity, on overall health status. Methods: The WHO World Health Survey (WHS) studied adults aged 18 years and older to obtain data for health, health-related outcomes, and their determinants. Prevalence of depression in respondents based on ICD-10 criteria was estimated. Prevalence values for four chronic physical diseases-angina, arthritis, asthma, and diabetes-were also estimated using algorithms derived via a Diagnostic Item Probability Study. Mean health scores were constructed using factor analysis and compared across different disease states and demographic variables. The relation of these disease states to mean health scores was determined through regression modelling. Findings: Observations were available for 245 404 participants from 60 countries in all regions of the world. Overall, 1-year prevalence for ICD-10 depressive episode alone was 3\u00b72% (95% CI 3\u00b70-3\u00b75); for angina 4\u00b75% (4\u00b73-4\u00b78); for arthritis 4\u00b71% (3\u00b78-4\u00b73); for asthma 3\u00b73% (2\u00b79-3\u00b76); and for diabetes 2\u00b70% (1\u00b78-2\u00b72). An average of between 9\u00b73% and 23\u00b70% of participants with one or more chronic physical disease had comorbid depression. This result was significantly higher than the likelihood of having depression in the absence of a chronic physical disease (p&lt;0\u00b70001). After adjustment for socioeconomic factors and health conditions, depression had the largest effect on worsening mean health scores compared with the other chronic conditions. Consistently across countries and different demographic characteristics, respondents with depression comorbid with one or more chronic diseases had the worst health scores of all the disease states. Interpretation: Depression produces the greatest decrement in health compared with the chronic diseases angina, arthritis, asthma, and diabetes. The comorbid state of depression incrementally worsens health compared with depression alone, with any of the chronic diseases alone, and with any combination of chronic diseases without depression. These results indicate the urgency of addressing depression as a public-health priority to reduce disease burden and disability, and to improve the overall health of populations. \u00a9 2007 Elsevier Ltd. All rights reserved.", "author" : [ { "dropping-particle" : "", "family" : "Moussavi", "given" : "Saba", "non-dropping-particle" : "", "parse-names" : false, "suffix" : "" }, { "dropping-particle" : "", "family" : "Chatterji", "given" : "Somnath", "non-dropping-particle" : "", "parse-names" : false, "suffix" : "" }, { "dropping-particle" : "", "family" : "Verdes", "given" : "Emese", "non-dropping-particle" : "", "parse-names" : false, "suffix" : "" }, { "dropping-particle" : "", "family" : "Tandon", "given" : "Ajay", "non-dropping-particle" : "", "parse-names" : false, "suffix" : "" }, { "dropping-particle" : "", "family" : "Patel", "given" : "Vikram", "non-dropping-particle" : "", "parse-names" : false, "suffix" : "" }, { "dropping-particle" : "", "family" : "Ustun", "given" : "Bedirhan", "non-dropping-particle" : "", "parse-names" : false, "suffix" : "" } ], "container-title" : "Lancet", "id" : "ITEM-3", "issue" : "9590", "issued" : { "date-parts" : [ [ "2007" ] ] }, "page" : "851-858", "title" : "Depression, chronic diseases, and decrements in health: results from the World Health Surveys", "type" : "article-journal", "volume" : "370" }, "uris" : [ "http://www.mendeley.com/documents/?uuid=1015c286-71c5-45b1-a2ca-bdb346b71470" ] }, { "id" : "ITEM-4", "itemData" : { "DOI" : "10.1038/nrdp.2016.65", "ISBN" : "2056-676X (Electronic) 2056-676X (Linking)", "ISSN" : "2056676X", "PMID" : "27629598", "abstract" : "Major depressive disorder (MDD) is a debilitating disease that is characterized by depressed mood, diminished interests, impaired cognitive function and vegetative symptoms, such as disturbed sleep or appetite. MDD occurs about twice as often in women than it does in men and affects one in six adults in their lifetime. The aetiology of MDD is multifactorial and its heritability is estimated to be approximately 35%. In addition, environmental factors, such as sexual, physical or emotional abuse during childhood, are strongly associated with the risk of developing MDD. No established mechanism can explain all aspects of the disease. However, MDD is associated with alterations in regional brain volumes, particularly the hippocampus, and with functional changes in brain circuits, such as the cognitive control network and the affective-salience network. Furthermore, disturbances in the main neurobiological stress-responsive systems, including the hypothalamic-pituitary-adrenal axis and the immune system, occur in MDD. Management primarily comprises psychotherapy and pharmacological treatment. For treatment-resistant patients who have not responded to several augmentation or combination treatment attempts, electroconvulsive therapy is the treatment with the best empirical evidence. In this Primer, we provide an overview of the current evidence of MDD, including its epidemiology, aetiology, pathophysiology, diagnosis and treatment.", "author" : [ { "dropping-particle" : "", "family" : "Otte", "given" : "Christian", "non-dropping-particle" : "", "parse-names" : false, "suffix" : "" }, { "dropping-particle" : "", "family" : "Gold", "given" : "Stefan M.", "non-dropping-particle" : "", "parse-names" : false, "suffix" : "" }, { "dropping-particle" : "", "family" : "Penninx", "given" : "Brenda W.", "non-dropping-particle" : "", "parse-names" : false, "suffix" : "" }, { "dropping-particle" : "", "family" : "Pariante", "given" : "Carmine M.", "non-dropping-particle" : "", "parse-names" : false, "suffix" : "" }, { "dropping-particle" : "", "family" : "Etkin", "given" : "Amit", "non-dropping-particle" : "", "parse-names" : false, "suffix" : "" }, { "dropping-particle" : "", "family" : "Fava", "given" : "Maurizio", "non-dropping-particle" : "", "parse-names" : false, "suffix" : "" }, { "dropping-particle" : "", "family" : "Mohr", "given" : "David C.", "non-dropping-particle" : "", "parse-names" : false, "suffix" : "" }, { "dropping-particle" : "", "family" : "Schatzberg", "given" : "Alan F.", "non-dropping-particle" : "", "parse-names" : false, "suffix" : "" } ], "container-title" : "Nature Reviews Disease Primers", "id" : "ITEM-4", "issued" : { "date-parts" : [ [ "2016" ] ] }, "title" : "Major depressive disorder", "type" : "article", "volume" : "2" }, "uris" : [ "http://www.mendeley.com/documents/?uuid=8fd7e0df-af8a-484f-853e-0ed8bb8bc565" ] } ], "mendeley" : { "formattedCitation" : "&lt;sup&gt;4\u20137&lt;/sup&gt;", "plainTextFormattedCitation" : "4\u20137", "previouslyFormattedCitation" : "&lt;sup&gt;4\u20137&lt;/sup&gt;" }, "properties" : { "noteIndex" : 0 }, "schema" : "https://github.com/citation-style-language/schema/raw/master/csl-citation.json" }</w:instrText>
      </w:r>
      <w:r>
        <w:rPr>
          <w:rFonts w:asciiTheme="minorHAnsi" w:hAnsiTheme="minorHAnsi" w:cstheme="minorHAnsi"/>
          <w:bCs/>
        </w:rPr>
        <w:fldChar w:fldCharType="separate"/>
      </w:r>
      <w:r w:rsidRPr="002D3D2C">
        <w:rPr>
          <w:rFonts w:asciiTheme="minorHAnsi" w:hAnsiTheme="minorHAnsi" w:cstheme="minorHAnsi"/>
          <w:bCs/>
          <w:noProof/>
          <w:vertAlign w:val="superscript"/>
        </w:rPr>
        <w:t>4–7</w:t>
      </w:r>
      <w:r>
        <w:rPr>
          <w:rFonts w:asciiTheme="minorHAnsi" w:hAnsiTheme="minorHAnsi" w:cstheme="minorHAnsi"/>
          <w:bCs/>
        </w:rPr>
        <w:fldChar w:fldCharType="end"/>
      </w:r>
      <w:r>
        <w:rPr>
          <w:rFonts w:asciiTheme="minorHAnsi" w:hAnsiTheme="minorHAnsi" w:cstheme="minorHAnsi"/>
          <w:bCs/>
        </w:rPr>
        <w:t>. There are several efficacious pharmacotherapies and psychological interventions for MDD; however, more than third of the patients do not achieve remission with the existing therapeutic options</w:t>
      </w:r>
      <w:r>
        <w:rPr>
          <w:rFonts w:asciiTheme="minorHAnsi" w:hAnsiTheme="minorHAnsi" w:cstheme="minorHAnsi"/>
          <w:bCs/>
        </w:rPr>
        <w:fldChar w:fldCharType="begin" w:fldLock="1"/>
      </w:r>
      <w:r>
        <w:rPr>
          <w:rFonts w:asciiTheme="minorHAnsi" w:hAnsiTheme="minorHAnsi" w:cstheme="minorHAnsi"/>
          <w:bCs/>
        </w:rPr>
        <w:instrText>ADDIN CSL_CITATION { "citationItems" : [ { "id" : "ITEM-1", "itemData" : { "DOI" : "10.1176/appi.ajp.163.11.1905", "ISBN" : "0002953X", "ISSN" : "0002953X", "PMID" : "17074942", "abstract" : "OBJECTIVE: This report describes the participants and compares the acute and longer-term treatment outcomes associated with each of four successive steps in the Sequenced Treatment Alternatives to Relieve Depression (STAR*D) trial. METHOD: A broadly representative adult outpatient sample with nonpsychotic major depressive disorder received one (N=3,671) to four (N=123) successive acute treatment steps. Those not achieving remission with or unable to tolerate a treatment step were encouraged to move to the next step. Those with an acceptable benefit, preferably symptom remission, from any particular step could enter a 12-month naturalistic follow-up phase. A score of &lt;or=5 on the Quick Inventory of Depressive Symptomatology-Self-Report (QIDS-SR(16)) (equivalent to &lt;or=7 on the 17-item Hamilton Rating Scale for Depression [HRSD(17)]) defined remission; a QIDS-SR(16) total score of &gt;or=11 (HRSD(17)&gt;or=14) defined relapse. RESULTS: The QIDS-SR(16) remission rates were 36.8%, 30.6%, 13.7%, and 13.0% for the first, second, third, and fourth acute treatment steps, respectively. The overall cumulative remission rate was 67%. Overall, those who required more treatment steps had higher relapse rates during the naturalistic follow-up phase. In addition, lower relapse rates were found among participants who were in remission at follow-up entry than for those who were not after the first three treatment steps. CONCLUSIONS: When more treatment steps are required, lower acute remission rates (especially in the third and fourth treatment steps) and higher relapse rates during the follow-up phase are to be expected. Studies to identify the best multistep treatment sequences for individual patients and the development of more broadly effective treatments are needed.", "author" : [ { "dropping-particle" : "", "family" : "Rush", "given" : "A. John", "non-dropping-particle" : "", "parse-names" : false, "suffix" : "" }, { "dropping-particle" : "", "family" : "Trivedi", "given" : "Madhukar H.", "non-dropping-particle" : "", "parse-names" : false, "suffix" : "" }, { "dropping-particle" : "", "family" : "Wisniewski", "given" : "Stephen R.", "non-dropping-particle" : "", "parse-names" : false, "suffix" : "" }, { "dropping-particle" : "", "family" : "Nierenberg", "given" : "Andrew A.", "non-dropping-particle" : "", "parse-names" : false, "suffix" : "" }, { "dropping-particle" : "", "family" : "Stewart", "given" : "Jonathan W.", "non-dropping-particle" : "", "parse-names" : false, "suffix" : "" }, { "dropping-particle" : "", "family" : "Warden", "given" : "Diane", "non-dropping-particle" : "", "parse-names" : false, "suffix" : "" }, { "dropping-particle" : "", "family" : "Niederehe", "given" : "George", "non-dropping-particle" : "", "parse-names" : false, "suffix" : "" }, { "dropping-particle" : "", "family" : "Thase", "given" : "Michael E.", "non-dropping-particle" : "", "parse-names" : false, "suffix" : "" }, { "dropping-particle" : "", "family" : "Lavori", "given" : "Philip W.", "non-dropping-particle" : "", "parse-names" : false, "suffix" : "" }, { "dropping-particle" : "", "family" : "Lebowitz", "given" : "Barry D.", "non-dropping-particle" : "", "parse-names" : false, "suffix" : "" }, { "dropping-particle" : "", "family" : "McGrath", "given" : "Patrick J.", "non-dropping-particle" : "", "parse-names" : false, "suffix" : "" }, { "dropping-particle" : "", "family" : "Rosenbaum", "given" : "Jerrold F.", "non-dropping-particle" : "", "parse-names" : false, "suffix" : "" }, { "dropping-particle" : "", "family" : "Sackeim", "given" : "Harold A.", "non-dropping-particle" : "", "parse-names" : false, "suffix" : "" }, { "dropping-particle" : "", "family" : "Kupfer", "given" : "David J.", "non-dropping-particle" : "", "parse-names" : false, "suffix" : "" }, { "dropping-particle" : "", "family" : "Luther", "given" : "James", "non-dropping-particle" : "", "parse-names" : false, "suffix" : "" }, { "dropping-particle" : "", "family" : "Fava", "given" : "Maurizio", "non-dropping-particle" : "", "parse-names" : false, "suffix" : "" } ], "container-title" : "American Journal of Psychiatry", "id" : "ITEM-1", "issue" : "11", "issued" : { "date-parts" : [ [ "2006" ] ] }, "page" : "1905-1917", "title" : "Acute and longer-term outcomes in depressed outpatients requiring one or several treatment steps: A STAR*D report", "type" : "article-journal", "volume" : "163" }, "uris" : [ "http://www.mendeley.com/documents/?uuid=ae3884ea-3935-4d3b-8f1e-c846356d5384" ] }, { "id" : "ITEM-2", "itemData" : { "DOI" : "10.1016/j.jad.2014.02.026", "ISBN" : "0165-0327; EN :1573-2517", "ISSN" : "15732517", "PMID" : "24679399", "abstract" : "Background Standardised effect sizes have been criticized because they are difficult to interpret and offer little clinical information. This meta-analyses examine the extent of actual improvement, the absolute numbers of patients no longer meeting criteria for major depression, and absolute rates of response and remission. Methods We conducted a meta-analysis of 92 studies with 181 conditions (134 psychotherapy and 47 control conditions) with 6937 patients meeting criteria for major depressive disorder. Within these conditions, we calculated the absolute number of patients no longer meeting criteria for major depression, rates of response and remission, and the absolute reduction on the BDI, BDI-II, and HAM-D. Results After treatment, 62% of patients no longer met criteria for MDD in the psychotherapy conditions. However, 43% of participants in the control conditions and 48% of people in the care-as-usual conditions no longer met criteria for MDD, suggesting that the additional value of psychotherapy compared to care-as-usual would be 14%. For response and remission, comparable results were found, with less than half of the patients meeting criteria for response and remission after psychotherapy. Additionally, a considerable proportion of response and remission was also found in control conditions. In the psychotherapy conditions, scores on the BDI were reduced by 13.42 points, 15.12 points on the BDI-II, and 10.28 points on the HAM-D. In the control conditions, these reductions were 4.56, 4.68, and 5.29. Discussion Psychotherapy contributes to improvement in depressed patients, but improvement in control conditions is also considerable. \u00a9 2014 Elsevier B.V.", "author" : [ { "dropping-particle" : "", "family" : "Cuijpers", "given" : "Pim", "non-dropping-particle" : "", "parse-names" : false, "suffix" : "" }, { "dropping-particle" : "", "family" : "Karyotaki", "given" : "Eirini", "non-dropping-particle" : "", "parse-names" : false, "suffix" : "" }, { "dropping-particle" : "", "family" : "Weitz", "given" : "Erica", "non-dropping-particle" : "", "parse-names" : false, "suffix" : "" }, { "dropping-particle" : "", "family" : "Andersson", "given" : "Gerhard", "non-dropping-particle" : "", "parse-names" : false, "suffix" : "" }, { "dropping-particle" : "", "family" : "Hollon", "given" : "Steven D.", "non-dropping-particle" : "", "parse-names" : false, "suffix" : "" }, { "dropping-particle" : "", "family" : "Straten", "given" : "Annemieke", "non-dropping-particle" : "Van", "parse-names" : false, "suffix" : "" } ], "container-title" : "Journal of Affective Disorders", "id" : "ITEM-2", "issued" : { "date-parts" : [ [ "2014" ] ] }, "page" : "118-126", "title" : "The effects of psychotherapies for major depression in adults on remission, recovery and improvement: A meta-analysis", "type" : "article", "volume" : "159" }, "uris" : [ "http://www.mendeley.com/documents/?uuid=ff0a295e-9384-4f4e-82d6-7232d3ec82f9" ] }, { "id" : "ITEM-3", "itemData" : { "DOI" : "10.1177/0706743716659416", "ISBN" : "0706-7437", "ISSN" : "14970015", "PMID" : "27486151", "abstract" : "Background:The Canadian Network for Mood and Anxiety Treatments (CANMAT) conducted a revision of the 2009 guidelines by updating the evidence and recommendations. The scope of the 2016 guidelines remains the management of major depressive disorder (MDD) in adults, with a target audience of psychiatrists and other mental health professionals.Methods:Using the question-answer format, we conducted a systematic literature search focusing on systematic reviews and meta-analyses. Evidence was graded using CANMAT-defined criteria for level of evidence. Recommendations for lines of treatment were based on the quality of evidence and clinical expert consensus. This section is the first of six guidelines articles.Results:In Canada, the annual and lifetime prevalence of MDD was 4.7% and 11.3%, respectively. MDD represents the second leading cause of global disability, with high occupational and economic impact mainly attributable to indirect costs. DSM-5 criteria for depressive disorders remain relatively unchanged,...", "author" : [ { "dropping-particle" : "", "family" : "Lam", "given" : "Raymond W.", "non-dropping-particle" : "", "parse-names" : false, "suffix" : "" }, { "dropping-particle" : "", "family" : "McIntosh", "given" : "Diane", "non-dropping-particle" : "", "parse-names" : false, "suffix" : "" }, { "dropping-particle" : "", "family" : "Wang", "given" : "JianLi", "non-dropping-particle" : "", "parse-names" : false, "suffix" : "" }, { "dropping-particle" : "", "family" : "Enns", "given" : "Murray W.", "non-dropping-particle" : "", "parse-names" : false, "suffix" : "" }, { "dropping-particle" : "", "family" : "Kolivakis", "given" : "Theo", "non-dropping-particle" : "", "parse-names" : false, "suffix" : "" }, { "dropping-particle" : "", "family" : "Michalak", "given" : "Erin E.", "non-dropping-particle" : "", "parse-names" : false, "suffix" : "" }, { "dropping-particle" : "", "family" : "Sareen", "given" : "Jitender", "non-dropping-particle" : "", "parse-names" : false, "suffix" : "" }, { "dropping-particle" : "", "family" : "Song", "given" : "Wei-Yi", "non-dropping-particle" : "", "parse-names" : false, "suffix" : "" }, { "dropping-particle" : "", "family" : "Kennedy", "given" : "Sidney H.", "non-dropping-particle" : "", "parse-names" : false, "suffix" : "" }, { "dropping-particle" : "", "family" : "MacQueen", "given" : "Glenda M.", "non-dropping-particle" : "", "parse-names" : false, "suffix" : "" }, { "dropping-particle" : "V.", "family" : "Milev", "given" : "Roumen", "non-dropping-particle" : "", "parse-names" : false, "suffix" : "" }, { "dropping-particle" : "V.", "family" : "Parikh", "given" : "Sagar", "non-dropping-particle" : "", "parse-names" : false, "suffix" : "" }, { "dropping-particle" : "V.", "family" : "Ravindran", "given" : "Arun", "non-dropping-particle" : "", "parse-names" : false, "suffix" : "" }, { "dropping-particle" : "", "family" : "Group", "given" : "the CANMAT Depression Work", "non-dropping-particle" : "", "parse-names" : false, "suffix" : "" } ], "container-title" : "The Canadian Journal of Psychiatry", "id" : "ITEM-3", "issue" : "9", "issued" : { "date-parts" : [ [ "2016" ] ] }, "page" : "510-523", "title" : "Canadian Network for Mood and Anxiety Treatments (CANMAT) 2016 Clinical Guidelines for the Management of Adults with Major Depressive Disorder", "type" : "article-journal", "volume" : "61" }, "uris" : [ "http://www.mendeley.com/documents/?uuid=a24e9f2d-3c8a-4613-8778-3994e242054c" ] }, { "id" : "ITEM-4", "itemData" : { "DOI" : "10.1016/S0140-6736(11)60602-8", "ISBN" : "1474-547X (Electronic)\\r0140-6736 (Linking)", "ISSN" : "01406736", "PMID" : "22189047", "abstract" : "In this Seminar we discuss developments from the past 5 years in the diagnosis, neurobiology, and treatment of major depressive disorder. For diagnosis, psychiatric and medical comorbidity have been emphasised as important factors in improving the appropriate assessment and management of depression. Advances in neurobiology have also increased, and we aim to indicate genetic, molecular, and neuroimaging studies that are relevant for assessment and treatment selection of this disorder. Further studies of depression-specific psychotherapies, the continued application of antidepressants, the development of new treatment compounds, and the status of new somatic treatments are also discussed. We address two treatment-related issues: suicide risk with selective serotonin reuptake inhibitors, and the safety of antidepressants in pregnancy. Although clear advances have been made, no fully satisfactory treatments for major depression are available. \u00a9 2012 Elsevier Ltd.", "author" : [ { "dropping-particle" : "", "family" : "Kupfer", "given" : "David J.", "non-dropping-particle" : "", "parse-names" : false, "suffix" : "" }, { "dropping-particle" : "", "family" : "Frank", "given" : "Ellen", "non-dropping-particle" : "", "parse-names" : false, "suffix" : "" }, { "dropping-particle" : "", "family" : "Phillips", "given" : "Mary L.", "non-dropping-particle" : "", "parse-names" : false, "suffix" : "" } ], "container-title" : "The Lancet", "id" : "ITEM-4", "issue" : "9820", "issued" : { "date-parts" : [ [ "2012" ] ] }, "page" : "1045-1055", "title" : "Major depressive disorder: New clinical, neurobiological, and treatment perspectives", "type" : "article", "volume" : "379" }, "uris" : [ "http://www.mendeley.com/documents/?uuid=44d3462a-9033-46fb-9fb5-9b8ac4c693a8" ] } ], "mendeley" : { "formattedCitation" : "&lt;sup&gt;8\u201311&lt;/sup&gt;", "plainTextFormattedCitation" : "8\u201311", "previouslyFormattedCitation" : "&lt;sup&gt;8\u201311&lt;/sup&gt;" }, "properties" : { "noteIndex" : 0 }, "schema" : "https://github.com/citation-style-language/schema/raw/master/csl-citation.json" }</w:instrText>
      </w:r>
      <w:r>
        <w:rPr>
          <w:rFonts w:asciiTheme="minorHAnsi" w:hAnsiTheme="minorHAnsi" w:cstheme="minorHAnsi"/>
          <w:bCs/>
        </w:rPr>
        <w:fldChar w:fldCharType="separate"/>
      </w:r>
      <w:r w:rsidRPr="0089604E">
        <w:rPr>
          <w:rFonts w:asciiTheme="minorHAnsi" w:hAnsiTheme="minorHAnsi" w:cstheme="minorHAnsi"/>
          <w:bCs/>
          <w:noProof/>
          <w:vertAlign w:val="superscript"/>
        </w:rPr>
        <w:t>8–11</w:t>
      </w:r>
      <w:r>
        <w:rPr>
          <w:rFonts w:asciiTheme="minorHAnsi" w:hAnsiTheme="minorHAnsi" w:cstheme="minorHAnsi"/>
          <w:bCs/>
        </w:rPr>
        <w:fldChar w:fldCharType="end"/>
      </w:r>
      <w:r>
        <w:rPr>
          <w:rFonts w:asciiTheme="minorHAnsi" w:hAnsiTheme="minorHAnsi" w:cstheme="minorHAnsi"/>
          <w:bCs/>
        </w:rPr>
        <w:t>. Therefore, better mapping of the pathophysiology of MDD and development of novel drugs are still</w:t>
      </w:r>
      <w:r w:rsidR="005B1E1C">
        <w:rPr>
          <w:rFonts w:asciiTheme="minorHAnsi" w:hAnsiTheme="minorHAnsi" w:cstheme="minorHAnsi"/>
          <w:bCs/>
        </w:rPr>
        <w:t xml:space="preserve"> </w:t>
      </w:r>
      <w:del w:id="30" w:author="owner" w:date="2018-05-26T14:53:00Z">
        <w:r w:rsidR="005B1E1C" w:rsidDel="00FA6563">
          <w:rPr>
            <w:rFonts w:asciiTheme="minorHAnsi" w:hAnsiTheme="minorHAnsi" w:cstheme="minorHAnsi"/>
            <w:bCs/>
          </w:rPr>
          <w:delText xml:space="preserve">at </w:delText>
        </w:r>
      </w:del>
      <w:ins w:id="31" w:author="owner" w:date="2018-05-26T14:53:00Z">
        <w:r>
          <w:rPr>
            <w:rFonts w:asciiTheme="minorHAnsi" w:hAnsiTheme="minorHAnsi" w:cstheme="minorHAnsi"/>
            <w:bCs/>
          </w:rPr>
          <w:t xml:space="preserve">of </w:t>
        </w:r>
      </w:ins>
      <w:r>
        <w:rPr>
          <w:rFonts w:asciiTheme="minorHAnsi" w:hAnsiTheme="minorHAnsi" w:cstheme="minorHAnsi"/>
          <w:bCs/>
        </w:rPr>
        <w:t>utmost importance. In order to address these tasks scientifically validated animal models needs to be utilized.</w:t>
      </w:r>
    </w:p>
    <w:p w14:paraId="70559490" w14:textId="77777777" w:rsidR="00FA6563" w:rsidRDefault="00FA6563" w:rsidP="00FA6563">
      <w:pPr>
        <w:pStyle w:val="NormalWeb"/>
        <w:spacing w:before="0" w:beforeAutospacing="0" w:after="0" w:afterAutospacing="0"/>
        <w:rPr>
          <w:rFonts w:asciiTheme="minorHAnsi" w:hAnsiTheme="minorHAnsi" w:cstheme="minorHAnsi"/>
          <w:bCs/>
        </w:rPr>
      </w:pPr>
    </w:p>
    <w:p w14:paraId="049F8FF0" w14:textId="11AD520D" w:rsidR="002B36C7" w:rsidRDefault="00EF47B2" w:rsidP="0011101D">
      <w:pPr>
        <w:pStyle w:val="NormalWeb"/>
        <w:spacing w:before="0" w:beforeAutospacing="0" w:after="0" w:afterAutospacing="0"/>
        <w:rPr>
          <w:ins w:id="32" w:author="owner" w:date="2018-05-30T20:05:00Z"/>
          <w:rFonts w:asciiTheme="minorHAnsi" w:hAnsiTheme="minorHAnsi" w:cstheme="minorHAnsi"/>
          <w:bCs/>
        </w:rPr>
      </w:pPr>
      <w:r>
        <w:rPr>
          <w:rFonts w:asciiTheme="minorHAnsi" w:hAnsiTheme="minorHAnsi" w:cstheme="minorHAnsi"/>
          <w:bCs/>
        </w:rPr>
        <w:t xml:space="preserve">Unpredictable chronic mild stress (UCMS) is a renowned rodent </w:t>
      </w:r>
      <w:del w:id="33" w:author="owner" w:date="2018-05-26T14:53:00Z">
        <w:r w:rsidR="00D778DF" w:rsidDel="00FA6563">
          <w:rPr>
            <w:rFonts w:asciiTheme="minorHAnsi" w:hAnsiTheme="minorHAnsi" w:cstheme="minorHAnsi"/>
            <w:bCs/>
          </w:rPr>
          <w:delText xml:space="preserve">model </w:delText>
        </w:r>
      </w:del>
      <w:ins w:id="34" w:author="owner" w:date="2018-05-26T14:53:00Z">
        <w:r w:rsidR="00FA6563">
          <w:rPr>
            <w:rFonts w:asciiTheme="minorHAnsi" w:hAnsiTheme="minorHAnsi" w:cstheme="minorHAnsi"/>
            <w:bCs/>
          </w:rPr>
          <w:t xml:space="preserve">paradigm used to induce depressive- and anxiety-like </w:t>
        </w:r>
      </w:ins>
      <w:del w:id="35" w:author="owner" w:date="2018-05-26T14:54:00Z">
        <w:r w:rsidR="00D778DF" w:rsidDel="00FA6563">
          <w:rPr>
            <w:rFonts w:asciiTheme="minorHAnsi" w:hAnsiTheme="minorHAnsi" w:cstheme="minorHAnsi"/>
            <w:bCs/>
          </w:rPr>
          <w:delText>of depression</w:delText>
        </w:r>
      </w:del>
      <w:ins w:id="36" w:author="owner" w:date="2018-05-26T14:54:00Z">
        <w:r w:rsidR="00FA6563">
          <w:rPr>
            <w:rFonts w:asciiTheme="minorHAnsi" w:hAnsiTheme="minorHAnsi" w:cstheme="minorHAnsi"/>
            <w:bCs/>
          </w:rPr>
          <w:t>behaviors</w:t>
        </w:r>
      </w:ins>
      <w:ins w:id="37" w:author="owner" w:date="2018-05-26T14:56:00Z">
        <w:r w:rsidR="00B90191">
          <w:rPr>
            <w:rFonts w:asciiTheme="minorHAnsi" w:hAnsiTheme="minorHAnsi" w:cstheme="minorHAnsi"/>
            <w:bCs/>
          </w:rPr>
          <w:fldChar w:fldCharType="begin" w:fldLock="1"/>
        </w:r>
      </w:ins>
      <w:r w:rsidR="00B90191">
        <w:rPr>
          <w:rFonts w:asciiTheme="minorHAnsi" w:hAnsiTheme="minorHAnsi" w:cstheme="minorHAnsi"/>
          <w:bCs/>
        </w:rPr>
        <w:instrText>ADDIN CSL_CITATION { "citationItems" : [ { "id" : "ITEM-1", "itemData" : { "DOI" : "10.1159/000087097", "ISBN" : "0302-282X (Print)", "ISSN" : "0302282X", "PMID" : "16037678", "abstract" : "The chronic mild stress (CMS) model of depression has high validity but has in the past been criticized for being difficult to replicate. However, a large number of recent publications have confirmed that CMS causes behavioural changes in rodents that parallel symptoms of depression. This review summarizes studies from over sixty independent research groups that have reported decreases in reactivity to rewards, and a variety of other depression-like behaviours, in rats or mice, following exposure to CMS. Together, these changes are referred to as a 'depressive' behavioural profile. Almost every study that has examined the effects of chronic antidepressant treatment in these procedures has reported that antidepressants were effective in reversing or preventing these 'depressive' behavioural changes. (The single exception is a study in which the duration of treatment was too brief to constitute an adequate trial.) There are also a handful of reports of CMS causing significant effects in the opposite direction, termed here an 'anomalous' behavioural profile. There are six neurobiological parameters that have been studied in both 'anhedonic' and 'anomalous' animals: psychostimulant and place-conditioning effects of dopamine agonists; dopamine D2 receptor number and message; inhibition of dopamine turnover by quinpirole, and beta-adrenergic receptor binding. On all six measures, CMS caused opposite effects in animals displaying 'depressive' and 'anomalous' profiles. Thus, there is overwhelming evidence that under appropriate experimental conditions, CMS can cause antidepressant-reversible depressive-like effects in rodents; however, the 'anomalous' profile that is occasionally reported appears to be a genuine phenomenon, and these two sets of behavioural effects appear to be associated with opposite patterns of neurobiological changes.", "author" : [ { "dropping-particle" : "", "family" : "Willner", "given" : "Paul", "non-dropping-particle" : "", "parse-names" : false, "suffix" : "" } ], "container-title" : "Neuropsychobiology", "id" : "ITEM-1", "issue" : "2", "issued" : { "date-parts" : [ [ "2005" ] ] }, "page" : "90-110", "title" : "Chronic mild stress (CMS) revisited: Consistency and behavioural- neurobiological concordance in the effects of CMS", "type" : "article", "volume" : "52" }, "uris" : [ "http://www.mendeley.com/documents/?uuid=14c88af1-6ac8-4d0e-bbc7-50a3671c6a5f" ] }, { "id" : "ITEM-2", "itemData" : { "ISBN" : "978-1-60692-022-0", "author" : [ { "dropping-particle" : "", "family" : "Surget", "given" : "A.", "non-dropping-particle" : "", "parse-names" : false, "suffix" : "" }, { "dropping-particle" : "", "family" : "Belzung", "given" : "C.", "non-dropping-particle" : "", "parse-names" : false, "suffix" : "" } ], "chapter-number" : "5", "container-title" : "Experimental Animal Models in Neurobehavioral Research", "editor" : [ { "dropping-particle" : "V.", "family" : "Kalueff", "given" : "A.", "non-dropping-particle" : "", "parse-names" : false, "suffix" : "" }, { "dropping-particle" : "", "family" : "LaPorte", "given" : "J. L.", "non-dropping-particle" : "", "parse-names" : false, "suffix" : "" } ], "id" : "ITEM-2", "issued" : { "date-parts" : [ [ "2009" ] ] }, "page" : "79-112", "publisher" : "Nova Science Publishers", "publisher-place" : "New-York", "title" : "Unpredictable chronic mild stress in mice", "type" : "chapter" }, "uris" : [ "http://www.mendeley.com/documents/?uuid=e5229725-0948-4ce8-88bb-47c43ffc4b30" ] }, { "id" : "ITEM-3", "itemData" : { "DOI" : "10.1016/B978-0-08-100099-1.00002-9", "ISBN" : "9780081000991", "abstract" : "Depressive disorders are among the most common of the mental illnesses. Approximately 16% of the population will suffer from major depressive disorder (MDD) or persistent depressive disorder sometime during their lifetime. Depressive and anxiety disorders are fall within the so-called \u201cinternalizing\u201d spectrum of psychiatric syndromes, which are characterized by symptoms involving negative emotions. MDD, the core syndrome within this category, has been associated with structural and functional alterations in brain regions and circuits that are involved in emotional regulation, processing of negative stimuli and self-referential information, processing of reward and punishment, as well as in the physiologic and emotional response to stress. These circuits involve the anterior cingulate, medial prefrontal and ventral prefrontal cortices, and their communication with the amygdala and striatum. Theories within the framework of evolutionary psychology propose that the temporary psychological and physiologic state of depression may represent a conserved adaptive response that would serve to conserve resources in certain circumstances of adversity, including when a young individual is separated from its mother, during sickness or after injury, or in situations of chronic social submission or defeat. Several endophenotypes for depression have been identified, including anhedonia, negative processing biases, cognitive vulnerability, and specific changes in sleep patterns. Many of these endophenotypes can also be measured in laboratory animals, providing a translational bridge between human and animal research. Depression is closely associated with stress and chronic or severe adversity, and several animal models incorporate acute or chronically administered stressors, often uncontrollable and unpredictable (from the animal\u2019s standpoint), in order to induce a depression-like state. Other models for depression involve pharmacologic treatments, lesions, genetic manipulation, or selective breeding for depressive-like behaviors. Nontraditional model animals for studying the biologic bases of depression include nonhuman primate species that have a similar social structure, psychological development, and brain complexity. Additionally, the nematode, fruit fly, zebrafish, and chicken each exhibit special characteristics that make them useful for modeling specific aspects of depressive disorders.", "author" : [ { "dropping-particle" : "", "family" : "Hoffman", "given" : "Kurt Leroy", "non-dropping-particle" : "", "parse-names" : false, "suffix" : "" } ], "container-title" : "Modeling Neuropsychiatric Disorders in Laboratory Animals", "id" : "ITEM-3", "issued" : { "date-parts" : [ [ "2016" ] ] }, "number-of-pages" : "35-86", "title" : "2 \u2013 What can animal models tell us about depressive disorders?", "type" : "book" }, "uris" : [ "http://www.mendeley.com/documents/?uuid=0774a2dd-3009-4965-a173-fc9474383b3b" ] }, { "id" : "ITEM-4", "itemData" : { "DOI" : "10.1038/nrd1825", "ISBN" : "1474-1776 (Print)\\r1474-1776 (Linking)", "ISSN" : "1474-1776", "PMID" : "16138108", "abstract" : "Psychiatry has proven to be among the least penetrable clinical disciplines for the development of satisfactory in vivo model systems for evaluating novel treatment approaches. However, mood and anxiety disorders remain poorly understood and inadequately treated. With the explosion in the use of genetically modified mice, enormous research efforts have been focused on developing mouse models of psychiatric disorders. The success of this approach is largely contingent on the usefulness of available behavioural models of depression- and anxiety-related behaviours in mice. Here, we assess the current status of research into developing appropriate tests for assessing such behaviours.", "author" : [ { "dropping-particle" : "", "family" : "Cryan", "given" : "J F", "non-dropping-particle" : "", "parse-names" : false, "suffix" : "" }, { "dropping-particle" : "", "family" : "Holmes", "given" : "A", "non-dropping-particle" : "", "parse-names" : false, "suffix" : "" } ], "container-title" : "Nat Rev Drug Discov", "id" : "ITEM-4", "issue" : "9", "issued" : { "date-parts" : [ [ "2005" ] ] }, "page" : "775-790", "title" : "The ascent of mouse: advances in modelling human depression and anxiety", "type" : "article-journal", "volume" : "4" }, "uris" : [ "http://www.mendeley.com/documents/?uuid=699f2a90-6d0a-4e65-a9e6-c209f19bdf05" ] } ], "mendeley" : { "formattedCitation" : "&lt;sup&gt;12\u201315&lt;/sup&gt;", "plainTextFormattedCitation" : "12\u201315", "previouslyFormattedCitation" : "&lt;sup&gt;12\u201315&lt;/sup&gt;" }, "properties" : { "noteIndex" : 0 }, "schema" : "https://github.com/citation-style-language/schema/raw/master/csl-citation.json" }</w:instrText>
      </w:r>
      <w:r w:rsidR="00B90191">
        <w:rPr>
          <w:rFonts w:asciiTheme="minorHAnsi" w:hAnsiTheme="minorHAnsi" w:cstheme="minorHAnsi"/>
          <w:bCs/>
        </w:rPr>
        <w:fldChar w:fldCharType="separate"/>
      </w:r>
      <w:r w:rsidR="00B90191" w:rsidRPr="00B90191">
        <w:rPr>
          <w:rFonts w:asciiTheme="minorHAnsi" w:hAnsiTheme="minorHAnsi" w:cstheme="minorHAnsi"/>
          <w:bCs/>
          <w:noProof/>
          <w:vertAlign w:val="superscript"/>
        </w:rPr>
        <w:t>12–15</w:t>
      </w:r>
      <w:ins w:id="38" w:author="owner" w:date="2018-05-26T14:56:00Z">
        <w:r w:rsidR="00B90191">
          <w:rPr>
            <w:rFonts w:asciiTheme="minorHAnsi" w:hAnsiTheme="minorHAnsi" w:cstheme="minorHAnsi"/>
            <w:bCs/>
          </w:rPr>
          <w:fldChar w:fldCharType="end"/>
        </w:r>
      </w:ins>
      <w:r w:rsidR="00D778DF">
        <w:rPr>
          <w:rFonts w:asciiTheme="minorHAnsi" w:hAnsiTheme="minorHAnsi" w:cstheme="minorHAnsi"/>
          <w:bCs/>
        </w:rPr>
        <w:t xml:space="preserve">. </w:t>
      </w:r>
      <w:r w:rsidR="00D4043E">
        <w:rPr>
          <w:rFonts w:asciiTheme="minorHAnsi" w:hAnsiTheme="minorHAnsi" w:cstheme="minorHAnsi"/>
          <w:bCs/>
        </w:rPr>
        <w:t>The main o</w:t>
      </w:r>
      <w:r w:rsidR="00D778DF">
        <w:rPr>
          <w:rFonts w:asciiTheme="minorHAnsi" w:hAnsiTheme="minorHAnsi" w:cstheme="minorHAnsi"/>
          <w:bCs/>
        </w:rPr>
        <w:t xml:space="preserve">bjective of UCMS </w:t>
      </w:r>
      <w:r w:rsidR="006C72AB">
        <w:rPr>
          <w:rFonts w:asciiTheme="minorHAnsi" w:hAnsiTheme="minorHAnsi" w:cstheme="minorHAnsi"/>
          <w:bCs/>
        </w:rPr>
        <w:t>is</w:t>
      </w:r>
      <w:r w:rsidR="00D778DF">
        <w:rPr>
          <w:rFonts w:asciiTheme="minorHAnsi" w:hAnsiTheme="minorHAnsi" w:cstheme="minorHAnsi"/>
          <w:bCs/>
        </w:rPr>
        <w:t xml:space="preserve"> to </w:t>
      </w:r>
      <w:del w:id="39" w:author="owner" w:date="2018-05-26T14:56:00Z">
        <w:r w:rsidR="00D778DF" w:rsidDel="00B90191">
          <w:rPr>
            <w:rFonts w:asciiTheme="minorHAnsi" w:hAnsiTheme="minorHAnsi" w:cstheme="minorHAnsi"/>
            <w:bCs/>
          </w:rPr>
          <w:delText xml:space="preserve">induce </w:delText>
        </w:r>
      </w:del>
      <w:ins w:id="40" w:author="owner" w:date="2018-05-26T14:56:00Z">
        <w:r w:rsidR="00B90191">
          <w:rPr>
            <w:rFonts w:asciiTheme="minorHAnsi" w:hAnsiTheme="minorHAnsi" w:cstheme="minorHAnsi"/>
            <w:bCs/>
          </w:rPr>
          <w:t xml:space="preserve">generate </w:t>
        </w:r>
      </w:ins>
      <w:del w:id="41" w:author="owner" w:date="2018-05-26T14:57:00Z">
        <w:r w:rsidR="00D4043E" w:rsidDel="00B90191">
          <w:rPr>
            <w:rFonts w:asciiTheme="minorHAnsi" w:hAnsiTheme="minorHAnsi" w:cstheme="minorHAnsi"/>
            <w:bCs/>
          </w:rPr>
          <w:delText xml:space="preserve">depressive-like </w:delText>
        </w:r>
        <w:r w:rsidR="00D778DF" w:rsidDel="00B90191">
          <w:rPr>
            <w:rFonts w:asciiTheme="minorHAnsi" w:hAnsiTheme="minorHAnsi" w:cstheme="minorHAnsi"/>
            <w:bCs/>
          </w:rPr>
          <w:delText>symptoms (</w:delText>
        </w:r>
      </w:del>
      <w:ins w:id="42" w:author="owner" w:date="2018-05-26T14:57:00Z">
        <w:r w:rsidR="00B90191">
          <w:rPr>
            <w:rFonts w:asciiTheme="minorHAnsi" w:hAnsiTheme="minorHAnsi" w:cstheme="minorHAnsi"/>
            <w:bCs/>
          </w:rPr>
          <w:t>behavioral deficits (</w:t>
        </w:r>
      </w:ins>
      <w:r w:rsidR="00D778DF">
        <w:rPr>
          <w:rFonts w:asciiTheme="minorHAnsi" w:hAnsiTheme="minorHAnsi" w:cstheme="minorHAnsi"/>
          <w:bCs/>
        </w:rPr>
        <w:t>such as anhedonia and behavioral despair</w:t>
      </w:r>
      <w:r w:rsidR="00D778DF">
        <w:rPr>
          <w:rFonts w:asciiTheme="minorHAnsi" w:hAnsiTheme="minorHAnsi" w:cstheme="minorHAnsi"/>
          <w:bCs/>
        </w:rPr>
        <w:fldChar w:fldCharType="begin" w:fldLock="1"/>
      </w:r>
      <w:r w:rsidR="00B90191">
        <w:rPr>
          <w:rFonts w:asciiTheme="minorHAnsi" w:hAnsiTheme="minorHAnsi" w:cstheme="minorHAnsi"/>
          <w:bCs/>
        </w:rPr>
        <w:instrText>ADDIN CSL_CITATION { "citationItems" : [ { "id" : "ITEM-1", "itemData" : { "DOI" : "10.1038/nrd1825", "ISBN" : "1474-1776 (Print)\\r1474-1776 (Linking)", "ISSN" : "1474-1776", "PMID" : "16138108", "abstract" : "Psychiatry has proven to be among the least penetrable clinical disciplines for the development of satisfactory in vivo model systems for evaluating novel treatment approaches. However, mood and anxiety disorders remain poorly understood and inadequately treated. With the explosion in the use of genetically modified mice, enormous research efforts have been focused on developing mouse models of psychiatric disorders. The success of this approach is largely contingent on the usefulness of available behavioural models of depression- and anxiety-related behaviours in mice. Here, we assess the current status of research into developing appropriate tests for assessing such behaviours.", "author" : [ { "dropping-particle" : "", "family" : "Cryan", "given" : "J F", "non-dropping-particle" : "", "parse-names" : false, "suffix" : "" }, { "dropping-particle" : "", "family" : "Holmes", "given" : "A", "non-dropping-particle" : "", "parse-names" : false, "suffix" : "" } ], "container-title" : "Nat Rev Drug Discov", "id" : "ITEM-1", "issue" : "9", "issued" : { "date-parts" : [ [ "2005" ] ] }, "page" : "775-790", "title" : "The ascent of mouse: advances in modelling human depression and anxiety", "type" : "article-journal", "volume" : "4" }, "uris" : [ "http://www.mendeley.com/documents/?uuid=699f2a90-6d0a-4e65-a9e6-c209f19bdf05" ] }, { "id" : "ITEM-2", "itemData" : { "DOI" : "10.1159/000087097", "ISBN" : "0302-282X (Print)", "ISSN" : "0302282X", "PMID" : "16037678", "abstract" : "The chronic mild stress (CMS) model of depression has high validity but has in the past been criticized for being difficult to replicate. However, a large number of recent publications have confirmed that CMS causes behavioural changes in rodents that parallel symptoms of depression. This review summarizes studies from over sixty independent research groups that have reported decreases in reactivity to rewards, and a variety of other depression-like behaviours, in rats or mice, following exposure to CMS. Together, these changes are referred to as a 'depressive' behavioural profile. Almost every study that has examined the effects of chronic antidepressant treatment in these procedures has reported that antidepressants were effective in reversing or preventing these 'depressive' behavioural changes. (The single exception is a study in which the duration of treatment was too brief to constitute an adequate trial.) There are also a handful of reports of CMS causing significant effects in the opposite direction, termed here an 'anomalous' behavioural profile. There are six neurobiological parameters that have been studied in both 'anhedonic' and 'anomalous' animals: psychostimulant and place-conditioning effects of dopamine agonists; dopamine D2 receptor number and message; inhibition of dopamine turnover by quinpirole, and beta-adrenergic receptor binding. On all six measures, CMS caused opposite effects in animals displaying 'depressive' and 'anomalous' profiles. Thus, there is overwhelming evidence that under appropriate experimental conditions, CMS can cause antidepressant-reversible depressive-like effects in rodents; however, the 'anomalous' profile that is occasionally reported appears to be a genuine phenomenon, and these two sets of behavioural effects appear to be associated with opposite patterns of neurobiological changes.", "author" : [ { "dropping-particle" : "", "family" : "Willner", "given" : "Paul", "non-dropping-particle" : "", "parse-names" : false, "suffix" : "" } ], "container-title" : "Neuropsychobiology", "id" : "ITEM-2", "issue" : "2", "issued" : { "date-parts" : [ [ "2005" ] ] }, "page" : "90-110", "title" : "Chronic mild stress (CMS) revisited: Consistency and behavioural- neurobiological concordance in the effects of CMS", "type" : "article", "volume" : "52" }, "uris" : [ "http://www.mendeley.com/documents/?uuid=14c88af1-6ac8-4d0e-bbc7-50a3671c6a5f" ] } ], "mendeley" : { "formattedCitation" : "&lt;sup&gt;12, 15&lt;/sup&gt;", "plainTextFormattedCitation" : "12, 15", "previouslyFormattedCitation" : "&lt;sup&gt;12, 15&lt;/sup&gt;" }, "properties" : { "noteIndex" : 0 }, "schema" : "https://github.com/citation-style-language/schema/raw/master/csl-citation.json" }</w:instrText>
      </w:r>
      <w:r w:rsidR="00D778DF">
        <w:rPr>
          <w:rFonts w:asciiTheme="minorHAnsi" w:hAnsiTheme="minorHAnsi" w:cstheme="minorHAnsi"/>
          <w:bCs/>
        </w:rPr>
        <w:fldChar w:fldCharType="separate"/>
      </w:r>
      <w:r w:rsidR="00B90191" w:rsidRPr="00B90191">
        <w:rPr>
          <w:rFonts w:asciiTheme="minorHAnsi" w:hAnsiTheme="minorHAnsi" w:cstheme="minorHAnsi"/>
          <w:bCs/>
          <w:noProof/>
          <w:vertAlign w:val="superscript"/>
        </w:rPr>
        <w:t>12, 15</w:t>
      </w:r>
      <w:r w:rsidR="00D778DF">
        <w:rPr>
          <w:rFonts w:asciiTheme="minorHAnsi" w:hAnsiTheme="minorHAnsi" w:cstheme="minorHAnsi"/>
          <w:bCs/>
        </w:rPr>
        <w:fldChar w:fldCharType="end"/>
      </w:r>
      <w:r w:rsidR="00D778DF">
        <w:rPr>
          <w:rFonts w:asciiTheme="minorHAnsi" w:hAnsiTheme="minorHAnsi" w:cstheme="minorHAnsi"/>
          <w:bCs/>
        </w:rPr>
        <w:t>)</w:t>
      </w:r>
      <w:ins w:id="43" w:author="owner" w:date="2018-05-26T14:57:00Z">
        <w:r w:rsidR="00B90191">
          <w:rPr>
            <w:rFonts w:asciiTheme="minorHAnsi" w:hAnsiTheme="minorHAnsi" w:cstheme="minorHAnsi"/>
            <w:bCs/>
          </w:rPr>
          <w:t xml:space="preserve"> in mice and rats</w:t>
        </w:r>
      </w:ins>
      <w:r w:rsidR="00D4043E">
        <w:rPr>
          <w:rFonts w:asciiTheme="minorHAnsi" w:hAnsiTheme="minorHAnsi" w:cstheme="minorHAnsi"/>
          <w:bCs/>
        </w:rPr>
        <w:t xml:space="preserve">, </w:t>
      </w:r>
      <w:r w:rsidR="0088482E">
        <w:rPr>
          <w:rFonts w:asciiTheme="minorHAnsi" w:hAnsiTheme="minorHAnsi" w:cstheme="minorHAnsi"/>
          <w:bCs/>
        </w:rPr>
        <w:t xml:space="preserve">and </w:t>
      </w:r>
      <w:r w:rsidR="00DD4596">
        <w:rPr>
          <w:rFonts w:asciiTheme="minorHAnsi" w:hAnsiTheme="minorHAnsi" w:cstheme="minorHAnsi"/>
          <w:bCs/>
        </w:rPr>
        <w:t xml:space="preserve">promote </w:t>
      </w:r>
      <w:r w:rsidR="00D4043E">
        <w:rPr>
          <w:rFonts w:asciiTheme="minorHAnsi" w:hAnsiTheme="minorHAnsi" w:cstheme="minorHAnsi"/>
          <w:bCs/>
        </w:rPr>
        <w:t>screen</w:t>
      </w:r>
      <w:r w:rsidR="00DD4596">
        <w:rPr>
          <w:rFonts w:asciiTheme="minorHAnsi" w:hAnsiTheme="minorHAnsi" w:cstheme="minorHAnsi"/>
          <w:bCs/>
        </w:rPr>
        <w:t>ings</w:t>
      </w:r>
      <w:r w:rsidR="00D4043E">
        <w:rPr>
          <w:rFonts w:asciiTheme="minorHAnsi" w:hAnsiTheme="minorHAnsi" w:cstheme="minorHAnsi"/>
          <w:bCs/>
        </w:rPr>
        <w:t xml:space="preserve"> for potential </w:t>
      </w:r>
      <w:ins w:id="44" w:author="owner" w:date="2018-05-26T14:58:00Z">
        <w:r w:rsidR="00B90191">
          <w:rPr>
            <w:rFonts w:asciiTheme="minorHAnsi" w:hAnsiTheme="minorHAnsi" w:cstheme="minorHAnsi"/>
            <w:bCs/>
          </w:rPr>
          <w:t xml:space="preserve">therapeutic </w:t>
        </w:r>
      </w:ins>
      <w:r w:rsidR="00460FE5">
        <w:rPr>
          <w:rFonts w:asciiTheme="minorHAnsi" w:hAnsiTheme="minorHAnsi" w:cstheme="minorHAnsi"/>
          <w:bCs/>
        </w:rPr>
        <w:t>pharmacological</w:t>
      </w:r>
      <w:r w:rsidR="00D4043E">
        <w:rPr>
          <w:rFonts w:asciiTheme="minorHAnsi" w:hAnsiTheme="minorHAnsi" w:cstheme="minorHAnsi"/>
          <w:bCs/>
        </w:rPr>
        <w:t xml:space="preserve"> agents. </w:t>
      </w:r>
      <w:r w:rsidR="00B90191">
        <w:rPr>
          <w:rFonts w:asciiTheme="minorHAnsi" w:hAnsiTheme="minorHAnsi" w:cstheme="minorHAnsi"/>
          <w:bCs/>
        </w:rPr>
        <w:t>The procedure was first introduced by Katz</w:t>
      </w:r>
      <w:r w:rsidR="00B90191">
        <w:rPr>
          <w:rFonts w:asciiTheme="minorHAnsi" w:hAnsiTheme="minorHAnsi" w:cstheme="minorHAnsi"/>
          <w:bCs/>
        </w:rPr>
        <w:fldChar w:fldCharType="begin" w:fldLock="1"/>
      </w:r>
      <w:r w:rsidR="00B90191">
        <w:rPr>
          <w:rFonts w:asciiTheme="minorHAnsi" w:hAnsiTheme="minorHAnsi" w:cstheme="minorHAnsi"/>
          <w:bCs/>
        </w:rPr>
        <w:instrText>ADDIN CSL_CITATION { "citationItems" : [ { "id" : "ITEM-1", "itemData" : { "DOI" : "10.1016/0149-7634(81)90005-1", "ISBN" : "0149-7634", "ISSN" : "0149-7634", "PMID" : "7196554", "abstract" : "The initial activity of a rat placed in novel surroundings (i.e., open field activity) has been taken as an indicator of its emotional state. We have investigated the effects of immediately antecedent stress upon open field activity in comparison with basal (i.e., unstressed) activity, and additionally, the effects of a history of chronic stress upon the above behavioral patterns. Acute exposure to a non-traumatic, non-debilitating stress (noise and light) consistently increased activity in comparison with basal activity. A history of chronic stress on the other hand reduced basal activity from control levels, and eliminated the activation response to acute stress. This lack of acute activation may bear some resemblance to depression on several grounds. Behaviorally it represents a \u201crefractory loss of interest\u201d. Also, chronically stressed rats showed endocrine changes similar to those seen in human depressives. Finally, antidepressant treatment with the monoamine oxidase inhibitor pargyline restored the ability of chronically stressed rats to respond actively to stress.", "author" : [ { "dropping-particle" : "", "family" : "Katz", "given" : "R. J.", "non-dropping-particle" : "", "parse-names" : false, "suffix" : "" }, { "dropping-particle" : "", "family" : "Roth", "given" : "K. A.", "non-dropping-particle" : "", "parse-names" : false, "suffix" : "" }, { "dropping-particle" : "", "family" : "Carroll", "given" : "B. J.", "non-dropping-particle" : "", "parse-names" : false, "suffix" : "" } ], "container-title" : "Neuroscience &amp; Biobehavioral Reviews", "id" : "ITEM-1", "issue" : "2", "issued" : { "date-parts" : [ [ "1981" ] ] }, "page" : "247-251", "title" : "Acute and chronic stress effects on open field activity in the rat: Implications for a model of depression", "type" : "article-journal", "volume" : "5" }, "uris" : [ "http://www.mendeley.com/documents/?uuid=aa978dfd-1e1d-491f-8831-948c205a05f9" ] } ], "mendeley" : { "formattedCitation" : "&lt;sup&gt;16&lt;/sup&gt;", "plainTextFormattedCitation" : "16", "previouslyFormattedCitation" : "&lt;sup&gt;16&lt;/sup&gt;" }, "properties" : { "noteIndex" : 0 }, "schema" : "https://github.com/citation-style-language/schema/raw/master/csl-citation.json" }</w:instrText>
      </w:r>
      <w:r w:rsidR="00B90191">
        <w:rPr>
          <w:rFonts w:asciiTheme="minorHAnsi" w:hAnsiTheme="minorHAnsi" w:cstheme="minorHAnsi"/>
          <w:bCs/>
        </w:rPr>
        <w:fldChar w:fldCharType="separate"/>
      </w:r>
      <w:r w:rsidR="00B90191" w:rsidRPr="00B90191">
        <w:rPr>
          <w:rFonts w:asciiTheme="minorHAnsi" w:hAnsiTheme="minorHAnsi" w:cstheme="minorHAnsi"/>
          <w:bCs/>
          <w:noProof/>
          <w:vertAlign w:val="superscript"/>
        </w:rPr>
        <w:t>16</w:t>
      </w:r>
      <w:r w:rsidR="00B90191">
        <w:rPr>
          <w:rFonts w:asciiTheme="minorHAnsi" w:hAnsiTheme="minorHAnsi" w:cstheme="minorHAnsi"/>
          <w:bCs/>
        </w:rPr>
        <w:fldChar w:fldCharType="end"/>
      </w:r>
      <w:r w:rsidR="00B90191">
        <w:rPr>
          <w:rFonts w:asciiTheme="minorHAnsi" w:hAnsiTheme="minorHAnsi" w:cstheme="minorHAnsi"/>
          <w:bCs/>
        </w:rPr>
        <w:t xml:space="preserve"> and subsequently developed by Willner</w:t>
      </w:r>
      <w:r w:rsidR="00B90191">
        <w:rPr>
          <w:rFonts w:asciiTheme="minorHAnsi" w:hAnsiTheme="minorHAnsi" w:cstheme="minorHAnsi"/>
          <w:bCs/>
        </w:rPr>
        <w:fldChar w:fldCharType="begin" w:fldLock="1"/>
      </w:r>
      <w:r w:rsidR="00B90191">
        <w:rPr>
          <w:rFonts w:asciiTheme="minorHAnsi" w:hAnsiTheme="minorHAnsi" w:cstheme="minorHAnsi"/>
          <w:bCs/>
        </w:rPr>
        <w:instrText>ADDIN CSL_CITATION { "citationItems" : [ { "id" : "ITEM-1", "itemData" : { "DOI" : "10.1007/BF00427414", "ISBN" : "0955-8810 (Print)\\r0955-8810 (Linking)", "ISSN" : "00333158", "PMID" : "6429692", "abstract" : "Eighteen animal models of depression are reviewed in relation to three sets of validating criteria. Of the 18 models, five could only be assessed for predictive validity, seven could be assessed for predictive and face validity, and six could potentially have predictive, face and construct validity. Some traditional models (reserpine reversal, amphetamine potentiation) are rejected as invalid; the models with the highest overall validity are the intracranial self-stimulation, chronic stress and learned helplessness models in rats, and the primate separation model.", "author" : [ { "dropping-particle" : "", "family" : "Willner", "given" : "Paul", "non-dropping-particle" : "", "parse-names" : false, "suffix" : "" } ], "container-title" : "Psychopharmacology", "id" : "ITEM-1", "issue" : "1", "issued" : { "date-parts" : [ [ "1984" ] ] }, "page" : "1-16", "title" : "The validity of animal models of depression", "type" : "article", "volume" : "83" }, "uris" : [ "http://www.mendeley.com/documents/?uuid=9e83bce8-b7f4-47c0-9af7-4fcbc2ba7936" ] }, { "id" : "ITEM-2", "itemData" : { "DOI" : "10.1007/BF00187257", "ISBN" : "0033-3158 (Print)\\r0033-3158 (Linking)", "ISSN" : "00333158", "PMID" : "3124165", "abstract" : "Rats exposed chronically (5-9 weeks) to a variety of mild unpredictable stressors showed a reduced consumption of and preference for saccharin or sucrose solutions. Preference deficits took at least 2 weeks to develop and were maintained for more than 2 weeks after termination of the stress regime. Sucrose preference was unaffected by 1 week of treatment with the tricyclic antidepressant DMI but returned to normal after 2-4 weeks of DMI treatment. DMI did not alter sucrose preference in unstressed animals. No significant changes were seen in saline preference either during stress or following drug treatment. DMI reduced blood corticosterone and glucose levels, but stress did not significantly alter either measure. The results are discussed in terms of an animal model of endogenous depression.", "author" : [ { "dropping-particle" : "", "family" : "Willner", "given" : "P.", "non-dropping-particle" : "", "parse-names" : false, "suffix" : "" }, { "dropping-particle" : "", "family" : "Towell", "given" : "A.", "non-dropping-particle" : "", "parse-names" : false, "suffix" : "" }, { "dropping-particle" : "", "family" : "Sampson", "given" : "D.", "non-dropping-particle" : "", "parse-names" : false, "suffix" : "" }, { "dropping-particle" : "", "family" : "Sophokleous", "given" : "S.", "non-dropping-particle" : "", "parse-names" : false, "suffix" : "" }, { "dropping-particle" : "", "family" : "Muscat", "given" : "R.", "non-dropping-particle" : "", "parse-names" : false, "suffix" : "" } ], "container-title" : "Psychopharmacology", "id" : "ITEM-2", "issue" : "3", "issued" : { "date-parts" : [ [ "1987" ] ] }, "page" : "358-364", "title" : "Reduction of sucrose preference by chronic unpredictable mild stress, and its restoration by a tricyclic antidepressant", "type" : "article-journal", "volume" : "93" }, "uris" : [ "http://www.mendeley.com/documents/?uuid=7efd36b7-9af4-4bcf-976b-d74b7f413825" ] } ], "mendeley" : { "formattedCitation" : "&lt;sup&gt;17, 18&lt;/sup&gt;", "plainTextFormattedCitation" : "17, 18", "previouslyFormattedCitation" : "&lt;sup&gt;17, 18&lt;/sup&gt;" }, "properties" : { "noteIndex" : 0 }, "schema" : "https://github.com/citation-style-language/schema/raw/master/csl-citation.json" }</w:instrText>
      </w:r>
      <w:r w:rsidR="00B90191">
        <w:rPr>
          <w:rFonts w:asciiTheme="minorHAnsi" w:hAnsiTheme="minorHAnsi" w:cstheme="minorHAnsi"/>
          <w:bCs/>
        </w:rPr>
        <w:fldChar w:fldCharType="separate"/>
      </w:r>
      <w:r w:rsidR="00B90191" w:rsidRPr="00B90191">
        <w:rPr>
          <w:rFonts w:asciiTheme="minorHAnsi" w:hAnsiTheme="minorHAnsi" w:cstheme="minorHAnsi"/>
          <w:bCs/>
          <w:noProof/>
          <w:vertAlign w:val="superscript"/>
        </w:rPr>
        <w:t>17, 18</w:t>
      </w:r>
      <w:r w:rsidR="00B90191">
        <w:rPr>
          <w:rFonts w:asciiTheme="minorHAnsi" w:hAnsiTheme="minorHAnsi" w:cstheme="minorHAnsi"/>
          <w:bCs/>
        </w:rPr>
        <w:fldChar w:fldCharType="end"/>
      </w:r>
      <w:r w:rsidR="00B90191">
        <w:rPr>
          <w:rFonts w:asciiTheme="minorHAnsi" w:hAnsiTheme="minorHAnsi" w:cstheme="minorHAnsi"/>
          <w:bCs/>
        </w:rPr>
        <w:t>, yielding vast behavioral and neurobiological outcomes reminiscing depressive symptomatology</w:t>
      </w:r>
      <w:r w:rsidR="00B90191">
        <w:rPr>
          <w:rFonts w:asciiTheme="minorHAnsi" w:hAnsiTheme="minorHAnsi" w:cstheme="minorHAnsi"/>
          <w:bCs/>
        </w:rPr>
        <w:fldChar w:fldCharType="begin" w:fldLock="1"/>
      </w:r>
      <w:r w:rsidR="00B90191">
        <w:rPr>
          <w:rFonts w:asciiTheme="minorHAnsi" w:hAnsiTheme="minorHAnsi" w:cstheme="minorHAnsi"/>
          <w:bCs/>
        </w:rPr>
        <w:instrText>ADDIN CSL_CITATION { "citationItems" : [ { "id" : "ITEM-1", "itemData" : { "DOI" : "10.1159/000087097", "ISBN" : "0302-282X (Print)", "ISSN" : "0302282X", "PMID" : "16037678", "abstract" : "The chronic mild stress (CMS) model of depression has high validity but has in the past been criticized for being difficult to replicate. However, a large number of recent publications have confirmed that CMS causes behavioural changes in rodents that parallel symptoms of depression. This review summarizes studies from over sixty independent research groups that have reported decreases in reactivity to rewards, and a variety of other depression-like behaviours, in rats or mice, following exposure to CMS. Together, these changes are referred to as a 'depressive' behavioural profile. Almost every study that has examined the effects of chronic antidepressant treatment in these procedures has reported that antidepressants were effective in reversing or preventing these 'depressive' behavioural changes. (The single exception is a study in which the duration of treatment was too brief to constitute an adequate trial.) There are also a handful of reports of CMS causing significant effects in the opposite direction, termed here an 'anomalous' behavioural profile. There are six neurobiological parameters that have been studied in both 'anhedonic' and 'anomalous' animals: psychostimulant and place-conditioning effects of dopamine agonists; dopamine D2 receptor number and message; inhibition of dopamine turnover by quinpirole, and beta-adrenergic receptor binding. On all six measures, CMS caused opposite effects in animals displaying 'depressive' and 'anomalous' profiles. Thus, there is overwhelming evidence that under appropriate experimental conditions, CMS can cause antidepressant-reversible depressive-like effects in rodents; however, the 'anomalous' profile that is occasionally reported appears to be a genuine phenomenon, and these two sets of behavioural effects appear to be associated with opposite patterns of neurobiological changes.", "author" : [ { "dropping-particle" : "", "family" : "Willner", "given" : "Paul", "non-dropping-particle" : "", "parse-names" : false, "suffix" : "" } ], "container-title" : "Neuropsychobiology", "id" : "ITEM-1", "issue" : "2", "issued" : { "date-parts" : [ [ "2005" ] ] }, "page" : "90-110", "title" : "Chronic mild stress (CMS) revisited: Consistency and behavioural- neurobiological concordance in the effects of CMS", "type" : "article", "volume" : "52" }, "uris" : [ "http://www.mendeley.com/documents/?uuid=14c88af1-6ac8-4d0e-bbc7-50a3671c6a5f" ] } ], "mendeley" : { "formattedCitation" : "&lt;sup&gt;12&lt;/sup&gt;", "plainTextFormattedCitation" : "12", "previouslyFormattedCitation" : "&lt;sup&gt;12&lt;/sup&gt;" }, "properties" : { "noteIndex" : 0 }, "schema" : "https://github.com/citation-style-language/schema/raw/master/csl-citation.json" }</w:instrText>
      </w:r>
      <w:r w:rsidR="00B90191">
        <w:rPr>
          <w:rFonts w:asciiTheme="minorHAnsi" w:hAnsiTheme="minorHAnsi" w:cstheme="minorHAnsi"/>
          <w:bCs/>
        </w:rPr>
        <w:fldChar w:fldCharType="separate"/>
      </w:r>
      <w:r w:rsidR="00B90191" w:rsidRPr="00B90191">
        <w:rPr>
          <w:rFonts w:asciiTheme="minorHAnsi" w:hAnsiTheme="minorHAnsi" w:cstheme="minorHAnsi"/>
          <w:bCs/>
          <w:noProof/>
          <w:vertAlign w:val="superscript"/>
        </w:rPr>
        <w:t>12</w:t>
      </w:r>
      <w:r w:rsidR="00B90191">
        <w:rPr>
          <w:rFonts w:asciiTheme="minorHAnsi" w:hAnsiTheme="minorHAnsi" w:cstheme="minorHAnsi"/>
          <w:bCs/>
        </w:rPr>
        <w:fldChar w:fldCharType="end"/>
      </w:r>
      <w:r w:rsidR="00B90191">
        <w:rPr>
          <w:rFonts w:asciiTheme="minorHAnsi" w:hAnsiTheme="minorHAnsi" w:cstheme="minorHAnsi"/>
          <w:bCs/>
        </w:rPr>
        <w:t>. It was initially designed for rats and later accommodated to mice</w:t>
      </w:r>
      <w:r w:rsidR="00B90191">
        <w:rPr>
          <w:rFonts w:asciiTheme="minorHAnsi" w:hAnsiTheme="minorHAnsi" w:cstheme="minorHAnsi"/>
          <w:bCs/>
        </w:rPr>
        <w:fldChar w:fldCharType="begin" w:fldLock="1"/>
      </w:r>
      <w:r w:rsidR="00B90191">
        <w:rPr>
          <w:rFonts w:asciiTheme="minorHAnsi" w:hAnsiTheme="minorHAnsi" w:cstheme="minorHAnsi"/>
          <w:bCs/>
        </w:rPr>
        <w:instrText>ADDIN CSL_CITATION { "citationItems" : [ { "id" : "ITEM-1", "itemData" : { "DOI" : "10.1016/j.physbeh.2004.01.013", "ISBN" : "0031-9384 (Print)\\r0031-9384 (Linking)", "ISSN" : "00319384", "PMID" : "15135013", "abstract" : "This study was aimed at investigating the coping style of mice subjected to a subchronic unpredictable mild stress procedure and its relationship to initial emotional reactivity. Two inbred strains of mice, the BALB/c ByJ and the C57BL/6 J, known to exhibit distinct emotionality, have been used. They were first observed in the elevated plus-maze and the free exploratory paradigm, each provides a separation of the population in high and low emotional mice. Half of the mice of each strain were then confronted to a 2-week subchronic unpredictable mild stress and tested for their responses in different behavioural situations (consumption of a palatable food, physical state, grooming behaviours and reactivity to a conflict situation). Mice were also tested in the light/dark procedure to assess the effect of the subchronic stress on emotional reactivity. First, a relationship between initial emotional reactivity in the elevated plus-maze and behavioural coping style in response to stress was found, high emotional mice (i.e., BALB mice) displaying inhibited behaviours and less emotional mice (i.e., BL/6 mice) exhibiting few behavioural changes. Furthermore, emotional reactivity was increased in stressed mice compared with nonstressed ones. ?? 2004 Elsevier Inc. All rights reserved.", "author" : [ { "dropping-particle" : "", "family" : "Ducottet", "given" : "C.", "non-dropping-particle" : "", "parse-names" : false, "suffix" : "" }, { "dropping-particle" : "", "family" : "Belzung", "given" : "C.", "non-dropping-particle" : "", "parse-names" : false, "suffix" : "" } ], "container-title" : "Physiology and Behavior", "id" : "ITEM-1", "issue" : "3", "issued" : { "date-parts" : [ [ "2004" ] ] }, "page" : "417-426", "title" : "Behaviour in the elevated plus-maze predicts coping after subchronic mild stress in mice", "type" : "article-journal", "volume" : "81" }, "uris" : [ "http://www.mendeley.com/documents/?uuid=25675882-d818-4019-8164-758f3e2e3569" ] }, { "id" : "ITEM-2", "itemData" : { "ISBN" : "978-1-60692-022-0", "author" : [ { "dropping-particle" : "", "family" : "Surget", "given" : "A.", "non-dropping-particle" : "", "parse-names" : false, "suffix" : "" }, { "dropping-particle" : "", "family" : "Belzung", "given" : "C.", "non-dropping-particle" : "", "parse-names" : false, "suffix" : "" } ], "chapter-number" : "5", "container-title" : "Experimental Animal Models in Neurobehavioral Research", "editor" : [ { "dropping-particle" : "V.", "family" : "Kalueff", "given" : "A.", "non-dropping-particle" : "", "parse-names" : false, "suffix" : "" }, { "dropping-particle" : "", "family" : "LaPorte", "given" : "J. L.", "non-dropping-particle" : "", "parse-names" : false, "suffix" : "" } ], "id" : "ITEM-2", "issued" : { "date-parts" : [ [ "2009" ] ] }, "page" : "79-112", "publisher" : "Nova Science Publishers", "publisher-place" : "New-York", "title" : "Unpredictable chronic mild stress in mice", "type" : "chapter" }, "uris" : [ "http://www.mendeley.com/documents/?uuid=e5229725-0948-4ce8-88bb-47c43ffc4b30" ] } ], "mendeley" : { "formattedCitation" : "&lt;sup&gt;13, 19&lt;/sup&gt;", "plainTextFormattedCitation" : "13, 19", "previouslyFormattedCitation" : "&lt;sup&gt;13, 19&lt;/sup&gt;" }, "properties" : { "noteIndex" : 0 }, "schema" : "https://github.com/citation-style-language/schema/raw/master/csl-citation.json" }</w:instrText>
      </w:r>
      <w:r w:rsidR="00B90191">
        <w:rPr>
          <w:rFonts w:asciiTheme="minorHAnsi" w:hAnsiTheme="minorHAnsi" w:cstheme="minorHAnsi"/>
          <w:bCs/>
        </w:rPr>
        <w:fldChar w:fldCharType="separate"/>
      </w:r>
      <w:r w:rsidR="00B90191" w:rsidRPr="00B90191">
        <w:rPr>
          <w:rFonts w:asciiTheme="minorHAnsi" w:hAnsiTheme="minorHAnsi" w:cstheme="minorHAnsi"/>
          <w:bCs/>
          <w:noProof/>
          <w:vertAlign w:val="superscript"/>
        </w:rPr>
        <w:t>13, 19</w:t>
      </w:r>
      <w:r w:rsidR="00B90191">
        <w:rPr>
          <w:rFonts w:asciiTheme="minorHAnsi" w:hAnsiTheme="minorHAnsi" w:cstheme="minorHAnsi"/>
          <w:bCs/>
        </w:rPr>
        <w:fldChar w:fldCharType="end"/>
      </w:r>
      <w:r w:rsidR="00B90191">
        <w:rPr>
          <w:rFonts w:asciiTheme="minorHAnsi" w:hAnsiTheme="minorHAnsi" w:cstheme="minorHAnsi"/>
          <w:bCs/>
        </w:rPr>
        <w:t xml:space="preserve">. In the procedure, adolescent animals are chronically exposed to different unpredictable mild stressors. Subsequently, pharmacological agents are administered. Behavioral and biological indices are obtained upon treatment termination. One of the more prominent tests conducted following UCMS is the sucrose preference test (SPT). </w:t>
      </w:r>
      <w:ins w:id="45" w:author="owner" w:date="2018-05-30T20:05:00Z">
        <w:r w:rsidR="002B36C7">
          <w:rPr>
            <w:rFonts w:asciiTheme="minorHAnsi" w:hAnsiTheme="minorHAnsi" w:cstheme="minorHAnsi"/>
            <w:bCs/>
          </w:rPr>
          <w:t>The</w:t>
        </w:r>
      </w:ins>
      <w:ins w:id="46" w:author="owner" w:date="2018-05-30T20:06:00Z">
        <w:r w:rsidR="0011101D">
          <w:rPr>
            <w:rFonts w:asciiTheme="minorHAnsi" w:hAnsiTheme="minorHAnsi" w:cstheme="minorHAnsi"/>
            <w:bCs/>
          </w:rPr>
          <w:t xml:space="preserve"> </w:t>
        </w:r>
      </w:ins>
      <w:ins w:id="47" w:author="owner" w:date="2018-05-30T20:05:00Z">
        <w:r w:rsidR="002B36C7">
          <w:rPr>
            <w:rFonts w:asciiTheme="minorHAnsi" w:hAnsiTheme="minorHAnsi" w:cstheme="minorHAnsi"/>
            <w:bCs/>
          </w:rPr>
          <w:t xml:space="preserve">SPT is based on rodents' innate preference </w:t>
        </w:r>
        <w:r w:rsidR="0011101D">
          <w:rPr>
            <w:rFonts w:asciiTheme="minorHAnsi" w:hAnsiTheme="minorHAnsi" w:cstheme="minorHAnsi"/>
            <w:bCs/>
          </w:rPr>
          <w:t>for sweetened solution rather than</w:t>
        </w:r>
      </w:ins>
      <w:ins w:id="48" w:author="owner" w:date="2018-05-30T20:06:00Z">
        <w:r w:rsidR="0011101D">
          <w:rPr>
            <w:rFonts w:asciiTheme="minorHAnsi" w:hAnsiTheme="minorHAnsi" w:cstheme="minorHAnsi"/>
            <w:bCs/>
          </w:rPr>
          <w:t xml:space="preserve"> </w:t>
        </w:r>
      </w:ins>
      <w:ins w:id="49" w:author="owner" w:date="2018-05-30T20:05:00Z">
        <w:r w:rsidR="0011101D">
          <w:rPr>
            <w:rFonts w:asciiTheme="minorHAnsi" w:hAnsiTheme="minorHAnsi" w:cstheme="minorHAnsi"/>
            <w:bCs/>
          </w:rPr>
          <w:t>water</w:t>
        </w:r>
        <w:r w:rsidR="002B36C7">
          <w:rPr>
            <w:rFonts w:asciiTheme="minorHAnsi" w:hAnsiTheme="minorHAnsi" w:cstheme="minorHAnsi"/>
            <w:bCs/>
          </w:rPr>
          <w:t xml:space="preserve">, and </w:t>
        </w:r>
      </w:ins>
      <w:ins w:id="50" w:author="owner" w:date="2018-05-30T20:06:00Z">
        <w:r w:rsidR="0011101D">
          <w:rPr>
            <w:rFonts w:asciiTheme="minorHAnsi" w:hAnsiTheme="minorHAnsi" w:cstheme="minorHAnsi"/>
            <w:bCs/>
          </w:rPr>
          <w:t>is</w:t>
        </w:r>
      </w:ins>
      <w:ins w:id="51" w:author="owner" w:date="2018-05-30T20:05:00Z">
        <w:r w:rsidR="002B36C7">
          <w:rPr>
            <w:rFonts w:asciiTheme="minorHAnsi" w:hAnsiTheme="minorHAnsi" w:cstheme="minorHAnsi"/>
            <w:bCs/>
          </w:rPr>
          <w:t xml:space="preserve"> widely acknowledged as </w:t>
        </w:r>
      </w:ins>
      <w:ins w:id="52" w:author="owner" w:date="2018-05-30T20:06:00Z">
        <w:r w:rsidR="0011101D">
          <w:rPr>
            <w:rFonts w:asciiTheme="minorHAnsi" w:hAnsiTheme="minorHAnsi" w:cstheme="minorHAnsi"/>
            <w:bCs/>
          </w:rPr>
          <w:t>a</w:t>
        </w:r>
      </w:ins>
      <w:ins w:id="53" w:author="owner" w:date="2018-05-30T20:07:00Z">
        <w:r w:rsidR="0011101D">
          <w:rPr>
            <w:rFonts w:asciiTheme="minorHAnsi" w:hAnsiTheme="minorHAnsi" w:cstheme="minorHAnsi"/>
            <w:bCs/>
          </w:rPr>
          <w:t>n</w:t>
        </w:r>
      </w:ins>
      <w:ins w:id="54" w:author="owner" w:date="2018-05-30T20:06:00Z">
        <w:r w:rsidR="0011101D">
          <w:rPr>
            <w:rFonts w:asciiTheme="minorHAnsi" w:hAnsiTheme="minorHAnsi" w:cstheme="minorHAnsi"/>
            <w:bCs/>
          </w:rPr>
          <w:t xml:space="preserve"> </w:t>
        </w:r>
      </w:ins>
      <w:ins w:id="55" w:author="owner" w:date="2018-05-30T20:07:00Z">
        <w:r w:rsidR="0011101D">
          <w:rPr>
            <w:rFonts w:asciiTheme="minorHAnsi" w:hAnsiTheme="minorHAnsi" w:cstheme="minorHAnsi"/>
            <w:bCs/>
          </w:rPr>
          <w:t>essential</w:t>
        </w:r>
      </w:ins>
      <w:ins w:id="56" w:author="owner" w:date="2018-05-30T20:05:00Z">
        <w:r w:rsidR="002B36C7">
          <w:rPr>
            <w:rFonts w:asciiTheme="minorHAnsi" w:hAnsiTheme="minorHAnsi" w:cstheme="minorHAnsi"/>
            <w:bCs/>
          </w:rPr>
          <w:t xml:space="preserve"> </w:t>
        </w:r>
        <w:r w:rsidR="0011101D">
          <w:rPr>
            <w:rFonts w:asciiTheme="minorHAnsi" w:hAnsiTheme="minorHAnsi" w:cstheme="minorHAnsi"/>
            <w:bCs/>
          </w:rPr>
          <w:t>translational model</w:t>
        </w:r>
        <w:r w:rsidR="002B36C7">
          <w:rPr>
            <w:rFonts w:asciiTheme="minorHAnsi" w:hAnsiTheme="minorHAnsi" w:cstheme="minorHAnsi"/>
            <w:bCs/>
          </w:rPr>
          <w:t xml:space="preserve"> for assessing anhedonia</w:t>
        </w:r>
        <w:r w:rsidR="002B36C7">
          <w:rPr>
            <w:rFonts w:asciiTheme="minorHAnsi" w:hAnsiTheme="minorHAnsi" w:cstheme="minorHAnsi"/>
            <w:bCs/>
          </w:rPr>
          <w:fldChar w:fldCharType="begin" w:fldLock="1"/>
        </w:r>
      </w:ins>
      <w:r w:rsidR="0011101D">
        <w:rPr>
          <w:rFonts w:asciiTheme="minorHAnsi" w:hAnsiTheme="minorHAnsi" w:cstheme="minorHAnsi"/>
          <w:bCs/>
        </w:rPr>
        <w:instrText>ADDIN CSL_CITATION { "citationItems" : [ { "id" : "ITEM-1", "itemData" : { "DOI" : "10.1016/j.neubiorev.2010.06.006", "ISBN" : "0149-7634", "ISSN" : "01497634", "PMID" : "20603146", "abstract" : "Anhedonia is a core symptom of major depressive disorder (MDD), the neurobiological mechanisms of which remain poorly understood. Despite decades of speculation regarding the role of dopamine (DA) in anhedonic symptoms, empirical evidence has remained elusive, with frequent reports of contradictory findings. In the present review, we argue that this has resulted from an underspecified definition of anhedonia, which has failed to dissociate between consummatory and motivational aspects of reward behavior. Given substantial preclinical evidence that DA is involved primarily in motivational aspects of reward, we suggest that a refined definition of anhedonia that distinguishes between deficits in pleasure and motivation is essential for the purposes of identifying its neurobiological substrates. Moreover, bridging the gap between preclinical and clinical models of anhedonia may require moving away from the conceptualization of anhedonia as a steady-state, mood-like phenomena. Consequently, we introduce the term \"decisional anhedonia\" to address the influence of anhedonia on reward decision-making. These proposed modifications to the theoretical definition of anhedonia have implications for research, assessment and treatment of MDD. \u00a9 2010 Elsevier Ltd.", "author" : [ { "dropping-particle" : "", "family" : "Treadway", "given" : "Michael T.", "non-dropping-particle" : "", "parse-names" : false, "suffix" : "" }, { "dropping-particle" : "", "family" : "Zald", "given" : "David H.", "non-dropping-particle" : "", "parse-names" : false, "suffix" : "" } ], "container-title" : "Neuroscience and Biobehavioral Reviews", "id" : "ITEM-1", "issue" : "3", "issued" : { "date-parts" : [ [ "2011" ] ] }, "page" : "537-555", "title" : "Reconsidering anhedonia in depression: Lessons from translational neuroscience", "type" : "article", "volume" : "35" }, "uris" : [ "http://www.mendeley.com/documents/?uuid=e7ac068f-c49f-4cdd-aa08-4107cc896fd5" ] }, { "id" : "ITEM-2", "itemData" : { "DOI" : "10.1159/000087097", "ISBN" : "0302-282X (Print)", "ISSN" : "0302282X", "PMID" : "16037678", "abstract" : "The chronic mild stress (CMS) model of depression has high validity but has in the past been criticized for being difficult to replicate. However, a large number of recent publications have confirmed that CMS causes behavioural changes in rodents that parallel symptoms of depression. This review summarizes studies from over sixty independent research groups that have reported decreases in reactivity to rewards, and a variety of other depression-like behaviours, in rats or mice, following exposure to CMS. Together, these changes are referred to as a 'depressive' behavioural profile. Almost every study that has examined the effects of chronic antidepressant treatment in these procedures has reported that antidepressants were effective in reversing or preventing these 'depressive' behavioural changes. (The single exception is a study in which the duration of treatment was too brief to constitute an adequate trial.) There are also a handful of reports of CMS causing significant effects in the opposite direction, termed here an 'anomalous' behavioural profile. There are six neurobiological parameters that have been studied in both 'anhedonic' and 'anomalous' animals: psychostimulant and place-conditioning effects of dopamine agonists; dopamine D2 receptor number and message; inhibition of dopamine turnover by quinpirole, and beta-adrenergic receptor binding. On all six measures, CMS caused opposite effects in animals displaying 'depressive' and 'anomalous' profiles. Thus, there is overwhelming evidence that under appropriate experimental conditions, CMS can cause antidepressant-reversible depressive-like effects in rodents; however, the 'anomalous' profile that is occasionally reported appears to be a genuine phenomenon, and these two sets of behavioural effects appear to be associated with opposite patterns of neurobiological changes.", "author" : [ { "dropping-particle" : "", "family" : "Willner", "given" : "Paul", "non-dropping-particle" : "", "parse-names" : false, "suffix" : "" } ], "container-title" : "Neuropsychobiology", "id" : "ITEM-2", "issue" : "2", "issued" : { "date-parts" : [ [ "2005" ] ] }, "page" : "90-110", "title" : "Chronic mild stress (CMS) revisited: Consistency and behavioural- neurobiological concordance in the effects of CMS", "type" : "article", "volume" : "52" }, "uris" : [ "http://www.mendeley.com/documents/?uuid=14c88af1-6ac8-4d0e-bbc7-50a3671c6a5f" ] }, { "id" : "ITEM-3", "itemData" : { "DOI" : "10.1007/BF00187257", "ISBN" : "0033-3158 (Print)\\r0033-3158 (Linking)", "ISSN" : "00333158", "PMID" : "3124165", "abstract" : "Rats exposed chronically (5-9 weeks) to a variety of mild unpredictable stressors showed a reduced consumption of and preference for saccharin or sucrose solutions. Preference deficits took at least 2 weeks to develop and were maintained for more than 2 weeks after termination of the stress regime. Sucrose preference was unaffected by 1 week of treatment with the tricyclic antidepressant DMI but returned to normal after 2-4 weeks of DMI treatment. DMI did not alter sucrose preference in unstressed animals. No significant changes were seen in saline preference either during stress or following drug treatment. DMI reduced blood corticosterone and glucose levels, but stress did not significantly alter either measure. The results are discussed in terms of an animal model of endogenous depression.", "author" : [ { "dropping-particle" : "", "family" : "Willner", "given" : "P.", "non-dropping-particle" : "", "parse-names" : false, "suffix" : "" }, { "dropping-particle" : "", "family" : "Towell", "given" : "A.", "non-dropping-particle" : "", "parse-names" : false, "suffix" : "" }, { "dropping-particle" : "", "family" : "Sampson", "given" : "D.", "non-dropping-particle" : "", "parse-names" : false, "suffix" : "" }, { "dropping-particle" : "", "family" : "Sophokleous", "given" : "S.", "non-dropping-particle" : "", "parse-names" : false, "suffix" : "" }, { "dropping-particle" : "", "family" : "Muscat", "given" : "R.", "non-dropping-particle" : "", "parse-names" : false, "suffix" : "" } ], "container-title" : "Psychopharmacology", "id" : "ITEM-3", "issue" : "3", "issued" : { "date-parts" : [ [ "1987" ] ] }, "page" : "358-364", "title" : "Reduction of sucrose preference by chronic unpredictable mild stress, and its restoration by a tricyclic antidepressant", "type" : "article-journal", "volume" : "93" }, "uris" : [ "http://www.mendeley.com/documents/?uuid=2702aec7-feca-413c-acf7-cca19e1b77fb" ] }, { "id" : "ITEM-4", "itemData" : { "DOI" : "10.1016/j.bbr.2004.04.008", "ISBN" : "0166-4328 (Print)\\n0166-4328 (Linking)", "ISSN" : "01664328", "PMID" : "15325787", "abstract" : "Effects of unpredictable chronic mild stress (UCMS) on anhedonic-like behaviour, physical state, body weight, learning and memory were investigated in three strains of mice. These strains were chosen among 11 strains that were tested in a first experiment for their sucrose consumption and preference for sucrose solutions of different concentrations. In the second experiment, groups of mice of the CBA/H, C57BL/6 and DBA/2 strains were submitted to 7 weeks of UCMS. Measures of the sucrose consumption, the evaluation of the physical state and the measurement of body weight were weekly assessed. Following 4-week period of UCMS, sub-groups of stressed and non-stressed mice were submitted to the spontaneous alternation test in the Y-maze, and then to the water-maze test for spatial learning and memory. UCMS induced a significant decrease of the sucrose consumption in CBA/H and in C57BL/6 but not in DBA/2 mice. The UCMS effect on sucrose intake in CBA/H mice was associated with a body weight loss and a physical state degradation. Spatial learning in a water maze was not disturbed by UCMS, however, a long-term memory impairment was observed in CBA/H stressed mice during a probe test. In the Y-maze, UCMS did not modify spontaneous alternation. These results show both an anhedonic-like and an amnesic effect of UCMS in CBA/H mice. They also reveal a difference of sensitivity to UCMS according to the strain of mice. \u00a9 2004 Elsevier B.V. All rights reserved.", "author" : [ { "dropping-particle" : "", "family" : "Pothion", "given" : "St\u00e9phanie", "non-dropping-particle" : "", "parse-names" : false, "suffix" : "" }, { "dropping-particle" : "", "family" : "Bizot", "given" : "Jean Charles", "non-dropping-particle" : "", "parse-names" : false, "suffix" : "" }, { "dropping-particle" : "", "family" : "Trovero", "given" : "Fabrice", "non-dropping-particle" : "", "parse-names" : false, "suffix" : "" }, { "dropping-particle" : "", "family" : "Belzung", "given" : "Catherine", "non-dropping-particle" : "", "parse-names" : false, "suffix" : "" } ], "container-title" : "Behavioural Brain Research", "id" : "ITEM-4", "issue" : "1", "issued" : { "date-parts" : [ [ "2004" ] ] }, "page" : "135-146", "title" : "Strain differences in sucrose preference and in the consequences of unpredictable chronic mild stress", "type" : "article-journal", "volume" : "155" }, "uris" : [ "http://www.mendeley.com/documents/?uuid=dde7c751-640e-40da-9a08-c3be95731dc2" ] } ], "mendeley" : { "formattedCitation" : "&lt;sup&gt;12, 18, 20, 21&lt;/sup&gt;", "plainTextFormattedCitation" : "12, 18, 20, 21", "previouslyFormattedCitation" : "&lt;sup&gt;12, 18, 20, 21&lt;/sup&gt;" }, "properties" : { "noteIndex" : 0 }, "schema" : "https://github.com/citation-style-language/schema/raw/master/csl-citation.json" }</w:instrText>
      </w:r>
      <w:ins w:id="57" w:author="owner" w:date="2018-05-30T20:05:00Z">
        <w:r w:rsidR="002B36C7">
          <w:rPr>
            <w:rFonts w:asciiTheme="minorHAnsi" w:hAnsiTheme="minorHAnsi" w:cstheme="minorHAnsi"/>
            <w:bCs/>
          </w:rPr>
          <w:fldChar w:fldCharType="separate"/>
        </w:r>
      </w:ins>
      <w:r w:rsidR="0011101D" w:rsidRPr="0011101D">
        <w:rPr>
          <w:rFonts w:asciiTheme="minorHAnsi" w:hAnsiTheme="minorHAnsi" w:cstheme="minorHAnsi"/>
          <w:bCs/>
          <w:noProof/>
          <w:vertAlign w:val="superscript"/>
        </w:rPr>
        <w:t>12, 18, 20, 21</w:t>
      </w:r>
      <w:ins w:id="58" w:author="owner" w:date="2018-05-30T20:05:00Z">
        <w:r w:rsidR="002B36C7">
          <w:rPr>
            <w:rFonts w:asciiTheme="minorHAnsi" w:hAnsiTheme="minorHAnsi" w:cstheme="minorHAnsi"/>
            <w:bCs/>
          </w:rPr>
          <w:fldChar w:fldCharType="end"/>
        </w:r>
        <w:r w:rsidR="002B36C7">
          <w:rPr>
            <w:rFonts w:asciiTheme="minorHAnsi" w:hAnsiTheme="minorHAnsi" w:cstheme="minorHAnsi"/>
            <w:bCs/>
          </w:rPr>
          <w:t xml:space="preserve"> (which is a core symptom in human depression</w:t>
        </w:r>
        <w:r w:rsidR="002B36C7">
          <w:rPr>
            <w:rFonts w:asciiTheme="minorHAnsi" w:hAnsiTheme="minorHAnsi" w:cstheme="minorHAnsi"/>
            <w:bCs/>
          </w:rPr>
          <w:fldChar w:fldCharType="begin" w:fldLock="1"/>
        </w:r>
      </w:ins>
      <w:r w:rsidR="0011101D">
        <w:rPr>
          <w:rFonts w:asciiTheme="minorHAnsi" w:hAnsiTheme="minorHAnsi" w:cstheme="minorHAnsi"/>
          <w:bCs/>
        </w:rPr>
        <w:instrText>ADDIN CSL_CITATION { "citationItems" : [ { "id" : "ITEM-1", "itemData" : { "DOI" : "10.1176/appi.books.9780890425596.744053", "ISBN" : "0890425558", "ISSN" : "2317-1782", "PMID" : "24413388", "abstract" : "Diagnostic and Statistical Manual of Mental Disorders 4th edition TR.", "author" : [ { "dropping-particle" : "", "family" : "American Psychiatric Association", "given" : "", "non-dropping-particle" : "", "parse-names" : false, "suffix" : "" } ], "container-title" : "Diagnostic and Statistical Manual of Mental Disorders 4th edition TR.", "id" : "ITEM-1", "issued" : { "date-parts" : [ [ "2013" ] ] }, "page" : "280", "title" : "Diagnostic and Statistical Manual of Mental Disorders, 5th Edition (DSM-5)", "type" : "article-journal" }, "uris" : [ "http://www.mendeley.com/documents/?uuid=307bdbc1-28ef-4d02-9b43-d74e305bee0b" ] }, { "id" : "ITEM-2", "itemData" : { "DOI" : "10.1146/annurev-clinpsy-050212-185606", "ISBN" : "6176321972", "ISSN" : "1548-5951", "PMID" : "24471371", "abstract" : "Depression is a significant public health problem, but its etiology and pathophysiology remain poorly understood. Such incomplete understanding likely arises from the fact that depression encompasses a heterogeneous set of disorders. To overcome these limitations, renewed interest in intermediate phenotypes (endophenotypes) has resurfaced, and anhedonia has emerged as one of the most promising endophenotypes of depression. Here, a heuristic model is presented postulating that anhedonia arises from dysfunctional interactions between stress and brain reward systems. To this end, we review and integrate three bodies of independent literature investigating the role of (a) anhedonia, (b) dopamine, and (c) stress in depression. In a fourth section, we summarize animal data indicating that stress negatively affects mesocorticolimbic dopaminergic pathways critically implicated in incentive motivation and reinforcement learning. In the last section, we provide a synthesis of these four literatures, present initial evidence consistent with our model, and discuss directions for future research.", "author" : [ { "dropping-particle" : "", "family" : "Pizzagalli", "given" : "Diego A", "non-dropping-particle" : "", "parse-names" : false, "suffix" : "" } ], "container-title" : "Annual review of clinical psychology", "id" : "ITEM-2", "issued" : { "date-parts" : [ [ "2014" ] ] }, "page" : "393-423", "title" : "Depression, stress, and anhedonia: toward a synthesis and integrated model.", "type" : "article-journal", "volume" : "10" }, "uris" : [ "http://www.mendeley.com/documents/?uuid=0745ba48-e6b5-4307-9f22-2b3fb945d34c" ] } ], "mendeley" : { "formattedCitation" : "&lt;sup&gt;22, 23&lt;/sup&gt;", "plainTextFormattedCitation" : "22, 23", "previouslyFormattedCitation" : "&lt;sup&gt;22, 23&lt;/sup&gt;" }, "properties" : { "noteIndex" : 0 }, "schema" : "https://github.com/citation-style-language/schema/raw/master/csl-citation.json" }</w:instrText>
      </w:r>
      <w:ins w:id="59" w:author="owner" w:date="2018-05-30T20:05:00Z">
        <w:r w:rsidR="002B36C7">
          <w:rPr>
            <w:rFonts w:asciiTheme="minorHAnsi" w:hAnsiTheme="minorHAnsi" w:cstheme="minorHAnsi"/>
            <w:bCs/>
          </w:rPr>
          <w:fldChar w:fldCharType="separate"/>
        </w:r>
      </w:ins>
      <w:r w:rsidR="0011101D" w:rsidRPr="0011101D">
        <w:rPr>
          <w:rFonts w:asciiTheme="minorHAnsi" w:hAnsiTheme="minorHAnsi" w:cstheme="minorHAnsi"/>
          <w:bCs/>
          <w:noProof/>
          <w:vertAlign w:val="superscript"/>
        </w:rPr>
        <w:t>22, 23</w:t>
      </w:r>
      <w:ins w:id="60" w:author="owner" w:date="2018-05-30T20:05:00Z">
        <w:r w:rsidR="002B36C7">
          <w:rPr>
            <w:rFonts w:asciiTheme="minorHAnsi" w:hAnsiTheme="minorHAnsi" w:cstheme="minorHAnsi"/>
            <w:bCs/>
          </w:rPr>
          <w:fldChar w:fldCharType="end"/>
        </w:r>
        <w:r w:rsidR="002B36C7">
          <w:rPr>
            <w:rFonts w:asciiTheme="minorHAnsi" w:hAnsiTheme="minorHAnsi" w:cstheme="minorHAnsi"/>
            <w:bCs/>
          </w:rPr>
          <w:t>).</w:t>
        </w:r>
      </w:ins>
    </w:p>
    <w:p w14:paraId="77B4F6E4" w14:textId="3D304BB1" w:rsidR="00C53554" w:rsidDel="0011101D" w:rsidRDefault="00B90191" w:rsidP="0011101D">
      <w:pPr>
        <w:pStyle w:val="NormalWeb"/>
        <w:spacing w:before="0" w:beforeAutospacing="0" w:after="0" w:afterAutospacing="0"/>
        <w:rPr>
          <w:del w:id="61" w:author="owner" w:date="2018-05-30T20:09:00Z"/>
          <w:rFonts w:asciiTheme="minorHAnsi" w:hAnsiTheme="minorHAnsi" w:cstheme="minorHAnsi"/>
          <w:bCs/>
        </w:rPr>
      </w:pPr>
      <w:del w:id="62" w:author="owner" w:date="2018-05-30T20:09:00Z">
        <w:r w:rsidDel="0011101D">
          <w:rPr>
            <w:rFonts w:asciiTheme="minorHAnsi" w:hAnsiTheme="minorHAnsi" w:cstheme="minorHAnsi"/>
            <w:bCs/>
          </w:rPr>
          <w:delText>In the SPT, animals' innate preference to consume sucrose solution rather than water is examined (as a measure of hedonic tone)</w:delText>
        </w:r>
        <w:r w:rsidDel="0011101D">
          <w:rPr>
            <w:rFonts w:asciiTheme="minorHAnsi" w:hAnsiTheme="minorHAnsi" w:cstheme="minorHAnsi"/>
            <w:bCs/>
          </w:rPr>
          <w:fldChar w:fldCharType="begin" w:fldLock="1"/>
        </w:r>
        <w:r w:rsidR="0011101D" w:rsidDel="0011101D">
          <w:rPr>
            <w:rFonts w:asciiTheme="minorHAnsi" w:hAnsiTheme="minorHAnsi" w:cstheme="minorHAnsi"/>
            <w:bCs/>
          </w:rPr>
          <w:delInstrText>ADDIN CSL_CITATION { "citationItems" : [ { "id" : "ITEM-1", "itemData" : { "DOI" : "10.1007/BF00187257", "ISBN" : "0033-3158 (Print)\\r0033-3158 (Linking)", "ISSN" : "00333158", "PMID" : "3124165", "abstract" : "Rats exposed chronically (5-9 weeks) to a variety of mild unpredictable stressors showed a reduced consumption of and preference for saccharin or sucrose solutions. Preference deficits took at least 2 weeks to develop and were maintained for more than 2 weeks after termination of the stress regime. Sucrose preference was unaffected by 1 week of treatment with the tricyclic antidepressant DMI but returned to normal after 2-4 weeks of DMI treatment. DMI did not alter sucrose preference in unstressed animals. No significant changes were seen in saline preference either during stress or following drug treatment. DMI reduced blood corticosterone and glucose levels, but stress did not significantly alter either measure. The results are discussed in terms of an animal model of endogenous depression.", "author" : [ { "dropping-particle" : "", "family" : "Willner", "given" : "P.", "non-dropping-particle" : "", "parse-names" : false, "suffix" : "" }, { "dropping-particle" : "", "family" : "Towell", "given" : "A.", "non-dropping-particle" : "", "parse-names" : false, "suffix" : "" }, { "dropping-particle" : "", "family" : "Sampson", "given" : "D.", "non-dropping-particle" : "", "parse-names" : false, "suffix" : "" }, { "dropping-particle" : "", "family" : "Sophokleous", "given" : "S.", "non-dropping-particle" : "", "parse-names" : false, "suffix" : "" }, { "dropping-particle" : "", "family" : "Muscat", "given" : "R.", "non-dropping-particle" : "", "parse-names" : false, "suffix" : "" } ], "container-title" : "Psychopharmacology", "id" : "ITEM-1", "issue" : "3", "issued" : { "date-parts" : [ [ "1987" ] ] }, "page" : "358-364", "title" : "Reduction of sucrose preference by chronic unpredictable mild stress, and its restoration by a tricyclic antidepressant", "type" : "article-journal", "volume" : "93" }, "uris" : [ "http://www.mendeley.com/documents/?uuid=2702aec7-feca-413c-acf7-cca19e1b77fb" ] }, { "id" : "ITEM-2", "itemData" : { "DOI" : "10.1016/j.bbr.2004.04.008", "ISBN" : "0166-4328 (Print)\\n0166-4328 (Linking)", "ISSN" : "01664328", "PMID" : "15325787", "abstract" : "Effects of unpredictable chronic mild stress (UCMS) on anhedonic-like behaviour, physical state, body weight, learning and memory were investigated in three strains of mice. These strains were chosen among 11 strains that were tested in a first experiment for their sucrose consumption and preference for sucrose solutions of different concentrations. In the second experiment, groups of mice of the CBA/H, C57BL/6 and DBA/2 strains were submitted to 7 weeks of UCMS. Measures of the sucrose consumption, the evaluation of the physical state and the measurement of body weight were weekly assessed. Following 4-week period of UCMS, sub-groups of stressed and non-stressed mice were submitted to the spontaneous alternation test in the Y-maze, and then to the water-maze test for spatial learning and memory. UCMS induced a significant decrease of the sucrose consumption in CBA/H and in C57BL/6 but not in DBA/2 mice. The UCMS effect on sucrose intake in CBA/H mice was associated with a body weight loss and a physical state degradation. Spatial learning in a water maze was not disturbed by UCMS, however, a long-term memory impairment was observed in CBA/H stressed mice during a probe test. In the Y-maze, UCMS did not modify spontaneous alternation. These results show both an anhedonic-like and an amnesic effect of UCMS in CBA/H mice. They also reveal a difference of sensitivity to UCMS according to the strain of mice. \u00a9 2004 Elsevier B.V. All rights reserved.", "author" : [ { "dropping-particle" : "", "family" : "Pothion", "given" : "St\u00e9phanie", "non-dropping-particle" : "", "parse-names" : false, "suffix" : "" }, { "dropping-particle" : "", "family" : "Bizot", "given" : "Jean Charles", "non-dropping-particle" : "", "parse-names" : false, "suffix" : "" }, { "dropping-particle" : "", "family" : "Trovero", "given" : "Fabrice", "non-dropping-particle" : "", "parse-names" : false, "suffix" : "" }, { "dropping-particle" : "", "family" : "Belzung", "given" : "Catherine", "non-dropping-particle" : "", "parse-names" : false, "suffix" : "" } ], "container-title" : "Behavioural Brain Research", "id" : "ITEM-2", "issue" : "1", "issued" : { "date-parts" : [ [ "2004" ] ] }, "page" : "135-146", "title" : "Strain differences in sucrose preference and in the consequences of unpredictable chronic mild stress", "type" : "article-journal", "volume" : "155" }, "uris" : [ "http://www.mendeley.com/documents/?uuid=dde7c751-640e-40da-9a08-c3be95731dc2" ] }, { "id" : "ITEM-3", "itemData" : { "DOI" : "10.1159/000087097", "ISBN" : "0302-282X (Print)", "ISSN" : "0302282X", "PMID" : "16037678", "abstract" : "The chronic mild stress (CMS) model of depression has high validity but has in the past been criticized for being difficult to replicate. However, a large number of recent publications have confirmed that CMS causes behavioural changes in rodents that parallel symptoms of depression. This review summarizes studies from over sixty independent research groups that have reported decreases in reactivity to rewards, and a variety of other depression-like behaviours, in rats or mice, following exposure to CMS. Together, these changes are referred to as a 'depressive' behavioural profile. Almost every study that has examined the effects of chronic antidepressant treatment in these procedures has reported that antidepressants were effective in reversing or preventing these 'depressive' behavioural changes. (The single exception is a study in which the duration of treatment was too brief to constitute an adequate trial.) There are also a handful of reports of CMS causing significant effects in the opposite direction, termed here an 'anomalous' behavioural profile. There are six neurobiological parameters that have been studied in both 'anhedonic' and 'anomalous' animals: psychostimulant and place-conditioning effects of dopamine agonists; dopamine D2 receptor number and message; inhibition of dopamine turnover by quinpirole, and beta-adrenergic receptor binding. On all six measures, CMS caused opposite effects in animals displaying 'depressive' and 'anomalous' profiles. Thus, there is overwhelming evidence that under appropriate experimental conditions, CMS can cause antidepressant-reversible depressive-like effects in rodents; however, the 'anomalous' profile that is occasionally reported appears to be a genuine phenomenon, and these two sets of behavioural effects appear to be associated with opposite patterns of neurobiological changes.", "author" : [ { "dropping-particle" : "", "family" : "Willner", "given" : "Paul", "non-dropping-particle" : "", "parse-names" : false, "suffix" : "" } ], "container-title" : "Neuropsychobiology", "id" : "ITEM-3", "issue" : "2", "issued" : { "date-parts" : [ [ "2005" ] ] }, "page" : "90-110", "title" : "Chronic mild stress (CMS) revisited: Consistency and behavioural- neurobiological concordance in the effects of CMS", "type" : "article", "volume" : "52" }, "uris" : [ "http://www.mendeley.com/documents/?uuid=14c88af1-6ac8-4d0e-bbc7-50a3671c6a5f" ] } ], "mendeley" : { "formattedCitation" : "&lt;sup&gt;12, 18, 21&lt;/sup&gt;", "plainTextFormattedCitation" : "12, 18, 21", "previouslyFormattedCitation" : "&lt;sup&gt;12, 18, 23&lt;/sup&gt;" }, "properties" : { "noteIndex" : 0 }, "schema" : "https://github.com/citation-style-language/schema/raw/master/csl-citation.json" }</w:delInstrText>
        </w:r>
        <w:r w:rsidDel="0011101D">
          <w:rPr>
            <w:rFonts w:asciiTheme="minorHAnsi" w:hAnsiTheme="minorHAnsi" w:cstheme="minorHAnsi"/>
            <w:bCs/>
          </w:rPr>
          <w:fldChar w:fldCharType="separate"/>
        </w:r>
        <w:r w:rsidR="0011101D" w:rsidRPr="0011101D" w:rsidDel="0011101D">
          <w:rPr>
            <w:rFonts w:asciiTheme="minorHAnsi" w:hAnsiTheme="minorHAnsi" w:cstheme="minorHAnsi"/>
            <w:bCs/>
            <w:noProof/>
            <w:vertAlign w:val="superscript"/>
          </w:rPr>
          <w:delText>12, 18, 21</w:delText>
        </w:r>
        <w:r w:rsidDel="0011101D">
          <w:rPr>
            <w:rFonts w:asciiTheme="minorHAnsi" w:hAnsiTheme="minorHAnsi" w:cstheme="minorHAnsi"/>
            <w:bCs/>
          </w:rPr>
          <w:fldChar w:fldCharType="end"/>
        </w:r>
        <w:r w:rsidDel="0011101D">
          <w:rPr>
            <w:rFonts w:asciiTheme="minorHAnsi" w:hAnsiTheme="minorHAnsi" w:cstheme="minorHAnsi"/>
            <w:bCs/>
          </w:rPr>
          <w:delText>.</w:delText>
        </w:r>
      </w:del>
    </w:p>
    <w:p w14:paraId="5A265867" w14:textId="77777777" w:rsidR="00B90191" w:rsidRDefault="006B33DA" w:rsidP="00B90191">
      <w:pPr>
        <w:pStyle w:val="NormalWeb"/>
        <w:spacing w:before="0" w:beforeAutospacing="0" w:after="0" w:afterAutospacing="0"/>
        <w:rPr>
          <w:rFonts w:asciiTheme="minorHAnsi" w:hAnsiTheme="minorHAnsi" w:cstheme="minorHAnsi"/>
          <w:bCs/>
        </w:rPr>
      </w:pPr>
      <w:r>
        <w:rPr>
          <w:rFonts w:asciiTheme="minorHAnsi" w:hAnsiTheme="minorHAnsi" w:cstheme="minorHAnsi"/>
          <w:bCs/>
        </w:rPr>
        <w:tab/>
      </w:r>
    </w:p>
    <w:p w14:paraId="4C81660C" w14:textId="56C22D7E" w:rsidR="00B90191" w:rsidRDefault="006B33DA" w:rsidP="0011101D">
      <w:pPr>
        <w:pStyle w:val="NormalWeb"/>
        <w:spacing w:before="0" w:beforeAutospacing="0" w:after="0" w:afterAutospacing="0"/>
        <w:rPr>
          <w:rFonts w:asciiTheme="minorHAnsi" w:hAnsiTheme="minorHAnsi" w:cstheme="minorHAnsi"/>
          <w:bCs/>
        </w:rPr>
      </w:pPr>
      <w:r>
        <w:rPr>
          <w:rFonts w:asciiTheme="minorHAnsi" w:hAnsiTheme="minorHAnsi" w:cstheme="minorHAnsi"/>
          <w:bCs/>
        </w:rPr>
        <w:t xml:space="preserve">While entering the fourth decade since its introduction UCMS </w:t>
      </w:r>
      <w:r w:rsidR="001622E1">
        <w:rPr>
          <w:rFonts w:asciiTheme="minorHAnsi" w:hAnsiTheme="minorHAnsi" w:cstheme="minorHAnsi"/>
          <w:bCs/>
        </w:rPr>
        <w:t>has</w:t>
      </w:r>
      <w:r>
        <w:rPr>
          <w:rFonts w:asciiTheme="minorHAnsi" w:hAnsiTheme="minorHAnsi" w:cstheme="minorHAnsi"/>
          <w:bCs/>
        </w:rPr>
        <w:t xml:space="preserve"> been </w:t>
      </w:r>
      <w:r w:rsidR="001622E1">
        <w:rPr>
          <w:rFonts w:asciiTheme="minorHAnsi" w:hAnsiTheme="minorHAnsi" w:cstheme="minorHAnsi"/>
          <w:bCs/>
        </w:rPr>
        <w:t>applied</w:t>
      </w:r>
      <w:r w:rsidR="00B90191">
        <w:rPr>
          <w:rFonts w:asciiTheme="minorHAnsi" w:hAnsiTheme="minorHAnsi" w:cstheme="minorHAnsi"/>
          <w:bCs/>
        </w:rPr>
        <w:t xml:space="preserve"> on mice and rats</w:t>
      </w:r>
      <w:r>
        <w:rPr>
          <w:rFonts w:asciiTheme="minorHAnsi" w:hAnsiTheme="minorHAnsi" w:cstheme="minorHAnsi"/>
          <w:bCs/>
        </w:rPr>
        <w:t xml:space="preserve"> in myriad studies.</w:t>
      </w:r>
      <w:r w:rsidR="008430A6">
        <w:rPr>
          <w:rFonts w:asciiTheme="minorHAnsi" w:hAnsiTheme="minorHAnsi" w:cstheme="minorHAnsi"/>
          <w:bCs/>
        </w:rPr>
        <w:t xml:space="preserve"> The majority of </w:t>
      </w:r>
      <w:r w:rsidR="001622E1">
        <w:rPr>
          <w:rFonts w:asciiTheme="minorHAnsi" w:hAnsiTheme="minorHAnsi" w:cstheme="minorHAnsi"/>
          <w:bCs/>
        </w:rPr>
        <w:t xml:space="preserve">these </w:t>
      </w:r>
      <w:r w:rsidR="008430A6">
        <w:rPr>
          <w:rFonts w:asciiTheme="minorHAnsi" w:hAnsiTheme="minorHAnsi" w:cstheme="minorHAnsi"/>
          <w:bCs/>
        </w:rPr>
        <w:t>studies employ</w:t>
      </w:r>
      <w:r w:rsidR="0088482E">
        <w:rPr>
          <w:rFonts w:asciiTheme="minorHAnsi" w:hAnsiTheme="minorHAnsi" w:cstheme="minorHAnsi"/>
          <w:bCs/>
        </w:rPr>
        <w:t xml:space="preserve">ed UCMS as a method to induce </w:t>
      </w:r>
      <w:r w:rsidR="008430A6">
        <w:rPr>
          <w:rFonts w:asciiTheme="minorHAnsi" w:hAnsiTheme="minorHAnsi" w:cstheme="minorHAnsi"/>
          <w:bCs/>
        </w:rPr>
        <w:t xml:space="preserve">depressive-like </w:t>
      </w:r>
      <w:r w:rsidR="0088482E">
        <w:rPr>
          <w:rFonts w:asciiTheme="minorHAnsi" w:hAnsiTheme="minorHAnsi" w:cstheme="minorHAnsi"/>
          <w:bCs/>
        </w:rPr>
        <w:t>behaviors</w:t>
      </w:r>
      <w:r w:rsidR="000B5419">
        <w:rPr>
          <w:rFonts w:asciiTheme="minorHAnsi" w:hAnsiTheme="minorHAnsi" w:cstheme="minorHAnsi"/>
          <w:bCs/>
        </w:rPr>
        <w:fldChar w:fldCharType="begin" w:fldLock="1"/>
      </w:r>
      <w:r w:rsidR="0011101D">
        <w:rPr>
          <w:rFonts w:asciiTheme="minorHAnsi" w:hAnsiTheme="minorHAnsi" w:cstheme="minorHAnsi"/>
          <w:bCs/>
        </w:rPr>
        <w:instrText>ADDIN CSL_CITATION { "citationItems" : [ { "id" : "ITEM-1", "itemData" : { "DOI" : "10.1159/000087097", "ISBN" : "0302-282X (Print)", "ISSN" : "0302282X", "PMID" : "16037678", "abstract" : "The chronic mild stress (CMS) model of depression has high validity but has in the past been criticized for being difficult to replicate. However, a large number of recent publications have confirmed that CMS causes behavioural changes in rodents that parallel symptoms of depression. This review summarizes studies from over sixty independent research groups that have reported decreases in reactivity to rewards, and a variety of other depression-like behaviours, in rats or mice, following exposure to CMS. Together, these changes are referred to as a 'depressive' behavioural profile. Almost every study that has examined the effects of chronic antidepressant treatment in these procedures has reported that antidepressants were effective in reversing or preventing these 'depressive' behavioural changes. (The single exception is a study in which the duration of treatment was too brief to constitute an adequate trial.) There are also a handful of reports of CMS causing significant effects in the opposite direction, termed here an 'anomalous' behavioural profile. There are six neurobiological parameters that have been studied in both 'anhedonic' and 'anomalous' animals: psychostimulant and place-conditioning effects of dopamine agonists; dopamine D2 receptor number and message; inhibition of dopamine turnover by quinpirole, and beta-adrenergic receptor binding. On all six measures, CMS caused opposite effects in animals displaying 'depressive' and 'anomalous' profiles. Thus, there is overwhelming evidence that under appropriate experimental conditions, CMS can cause antidepressant-reversible depressive-like effects in rodents; however, the 'anomalous' profile that is occasionally reported appears to be a genuine phenomenon, and these two sets of behavioural effects appear to be associated with opposite patterns of neurobiological changes.", "author" : [ { "dropping-particle" : "", "family" : "Willner", "given" : "Paul", "non-dropping-particle" : "", "parse-names" : false, "suffix" : "" } ], "container-title" : "Neuropsychobiology", "id" : "ITEM-1", "issue" : "2", "issued" : { "date-parts" : [ [ "2005" ] ] }, "page" : "90-110", "title" : "Chronic mild stress (CMS) revisited: Consistency and behavioural- neurobiological concordance in the effects of CMS", "type" : "article", "volume" : "52" }, "uris" : [ "http://www.mendeley.com/documents/?uuid=14c88af1-6ac8-4d0e-bbc7-50a3671c6a5f" ] }, { "id" : "ITEM-2", "itemData" : { "DOI" : "10.1016/j.bbr.2004.04.008", "ISBN" : "0166-4328 (Print)\\n0166-4328 (Linking)", "ISSN" : "01664328", "PMID" : "15325787", "abstract" : "Effects of unpredictable chronic mild stress (UCMS) on anhedonic-like behaviour, physical state, body weight, learning and memory were investigated in three strains of mice. These strains were chosen among 11 strains that were tested in a first experiment for their sucrose consumption and preference for sucrose solutions of different concentrations. In the second experiment, groups of mice of the CBA/H, C57BL/6 and DBA/2 strains were submitted to 7 weeks of UCMS. Measures of the sucrose consumption, the evaluation of the physical state and the measurement of body weight were weekly assessed. Following 4-week period of UCMS, sub-groups of stressed and non-stressed mice were submitted to the spontaneous alternation test in the Y-maze, and then to the water-maze test for spatial learning and memory. UCMS induced a significant decrease of the sucrose consumption in CBA/H and in C57BL/6 but not in DBA/2 mice. The UCMS effect on sucrose intake in CBA/H mice was associated with a body weight loss and a physical state degradation. Spatial learning in a water maze was not disturbed by UCMS, however, a long-term memory impairment was observed in CBA/H stressed mice during a probe test. In the Y-maze, UCMS did not modify spontaneous alternation. These results show both an anhedonic-like and an amnesic effect of UCMS in CBA/H mice. They also reveal a difference of sensitivity to UCMS according to the strain of mice. \u00a9 2004 Elsevier B.V. All rights reserved.", "author" : [ { "dropping-particle" : "", "family" : "Pothion", "given" : "St\u00e9phanie", "non-dropping-particle" : "", "parse-names" : false, "suffix" : "" }, { "dropping-particle" : "", "family" : "Bizot", "given" : "Jean Charles", "non-dropping-particle" : "", "parse-names" : false, "suffix" : "" }, { "dropping-particle" : "", "family" : "Trovero", "given" : "Fabrice", "non-dropping-particle" : "", "parse-names" : false, "suffix" : "" }, { "dropping-particle" : "", "family" : "Belzung", "given" : "Catherine", "non-dropping-particle" : "", "parse-names" : false, "suffix" : "" } ], "container-title" : "Behavioural Brain Research", "id" : "ITEM-2", "issue" : "1", "issued" : { "date-parts" : [ [ "2004" ] ] }, "page" : "135-146", "title" : "Strain differences in sucrose preference and in the consequences of unpredictable chronic mild stress", "type" : "article-journal", "volume" : "155" }, "uris" : [ "http://www.mendeley.com/documents/?uuid=dde7c751-640e-40da-9a08-c3be95731dc2" ] }, { "id" : "ITEM-3", "itemData" : { "DOI" : "10.1002/0471141755.ph0565s61", "ISBN" : "0471141755", "ISSN" : "1934-8290", "PMID" : "23744712", "abstract" : "Major depression is a complex psychiatric disorder characterized by affective, cognitive, and physiological impairments that lead to maladaptive behavior. The high lifetime prevalence of this disabling condition, coupled with limitations in existing medications, make necessary the development of improved therapeutics. This requires animal models that allow investigation of key biological correlates of the disorder. Described in this unit is the unpredictable chronic mild stress mouse model that is used to screen for antidepressant drug candidates. Originally designed for rats, this model has been adapted for mice to capitalize on the advantages of this species as an experimental model, including inter-strain variability, which permits an exploration of the contribution of genetic background, the ability to create transgenic animals, and lower cost. Thus, by combining genetic features and socio-environmental chronic stressful events, the unpredictable, chronic mild stress model in mice can be used to study the etiological and developmental components of major depression, and to identify novel treatments for this condition.", "author" : [ { "dropping-particle" : "", "family" : "Nollet", "given" : "Mathieu", "non-dropping-particle" : "", "parse-names" : false, "suffix" : "" }, { "dropping-particle" : "", "family" : "Guisquet", "given" : "Anne-Marie", "non-dropping-particle" : "Le", "parse-names" : false, "suffix" : "" }, { "dropping-particle" : "", "family" : "Belzung", "given" : "Catherine", "non-dropping-particle" : "", "parse-names" : false, "suffix" : "" } ], "container-title" : "Current protocols in pharmacology / editorial board, S.J. Enna (editor-in-chief) ... [et al.]", "id" : "ITEM-3", "issue" : "June", "issued" : { "date-parts" : [ [ "2013" ] ] }, "page" : "Unit 5.65", "title" : "Models of depression: unpredictable chronic mild stress in mice.", "type" : "article-journal", "volume" : "Chapter 5" }, "uris" : [ "http://www.mendeley.com/documents/?uuid=929cfb33-435a-4855-a9ed-ff4318707a7a" ] }, { "id" : "ITEM-4", "itemData" : { "ISBN" : "978-1-60692-022-0", "author" : [ { "dropping-particle" : "", "family" : "Surget", "given" : "A.", "non-dropping-particle" : "", "parse-names" : false, "suffix" : "" }, { "dropping-particle" : "", "family" : "Belzung", "given" : "C.", "non-dropping-particle" : "", "parse-names" : false, "suffix" : "" } ], "chapter-number" : "5", "container-title" : "Experimental Animal Models in Neurobehavioral Research", "editor" : [ { "dropping-particle" : "V.", "family" : "Kalueff", "given" : "A.", "non-dropping-particle" : "", "parse-names" : false, "suffix" : "" }, { "dropping-particle" : "", "family" : "LaPorte", "given" : "J. L.", "non-dropping-particle" : "", "parse-names" : false, "suffix" : "" } ], "id" : "ITEM-4", "issued" : { "date-parts" : [ [ "2009" ] ] }, "page" : "79-112", "publisher" : "Nova Science Publishers", "publisher-place" : "New-York", "title" : "Unpredictable chronic mild stress in mice", "type" : "chapter" }, "uris" : [ "http://www.mendeley.com/documents/?uuid=e5229725-0948-4ce8-88bb-47c43ffc4b30" ] } ], "mendeley" : { "formattedCitation" : "&lt;sup&gt;12, 13, 21, 24&lt;/sup&gt;", "plainTextFormattedCitation" : "12, 13, 21, 24", "previouslyFormattedCitation" : "&lt;sup&gt;12, 13, 21, 24&lt;/sup&gt;" }, "properties" : { "noteIndex" : 0 }, "schema" : "https://github.com/citation-style-language/schema/raw/master/csl-citation.json" }</w:instrText>
      </w:r>
      <w:r w:rsidR="000B5419">
        <w:rPr>
          <w:rFonts w:asciiTheme="minorHAnsi" w:hAnsiTheme="minorHAnsi" w:cstheme="minorHAnsi"/>
          <w:bCs/>
        </w:rPr>
        <w:fldChar w:fldCharType="separate"/>
      </w:r>
      <w:r w:rsidR="0011101D" w:rsidRPr="0011101D">
        <w:rPr>
          <w:rFonts w:asciiTheme="minorHAnsi" w:hAnsiTheme="minorHAnsi" w:cstheme="minorHAnsi"/>
          <w:bCs/>
          <w:noProof/>
          <w:vertAlign w:val="superscript"/>
        </w:rPr>
        <w:t>12, 13, 21, 24</w:t>
      </w:r>
      <w:r w:rsidR="000B5419">
        <w:rPr>
          <w:rFonts w:asciiTheme="minorHAnsi" w:hAnsiTheme="minorHAnsi" w:cstheme="minorHAnsi"/>
          <w:bCs/>
        </w:rPr>
        <w:fldChar w:fldCharType="end"/>
      </w:r>
      <w:r w:rsidR="008430A6">
        <w:rPr>
          <w:rFonts w:asciiTheme="minorHAnsi" w:hAnsiTheme="minorHAnsi" w:cstheme="minorHAnsi"/>
          <w:bCs/>
        </w:rPr>
        <w:t xml:space="preserve">. Studies have also employed </w:t>
      </w:r>
      <w:r w:rsidR="000B5419">
        <w:rPr>
          <w:rFonts w:asciiTheme="minorHAnsi" w:hAnsiTheme="minorHAnsi" w:cstheme="minorHAnsi"/>
          <w:bCs/>
        </w:rPr>
        <w:t xml:space="preserve">the </w:t>
      </w:r>
      <w:r w:rsidR="001622E1">
        <w:rPr>
          <w:rFonts w:asciiTheme="minorHAnsi" w:hAnsiTheme="minorHAnsi" w:cstheme="minorHAnsi"/>
          <w:bCs/>
        </w:rPr>
        <w:t>model</w:t>
      </w:r>
      <w:r w:rsidR="000B5419">
        <w:rPr>
          <w:rFonts w:asciiTheme="minorHAnsi" w:hAnsiTheme="minorHAnsi" w:cstheme="minorHAnsi"/>
          <w:bCs/>
        </w:rPr>
        <w:t xml:space="preserve"> </w:t>
      </w:r>
      <w:r w:rsidR="0088482E">
        <w:rPr>
          <w:rFonts w:asciiTheme="minorHAnsi" w:hAnsiTheme="minorHAnsi" w:cstheme="minorHAnsi"/>
          <w:bCs/>
        </w:rPr>
        <w:t xml:space="preserve">to generate </w:t>
      </w:r>
      <w:r w:rsidR="008430A6">
        <w:rPr>
          <w:rFonts w:asciiTheme="minorHAnsi" w:hAnsiTheme="minorHAnsi" w:cstheme="minorHAnsi"/>
          <w:bCs/>
        </w:rPr>
        <w:t>anxiogenic effect</w:t>
      </w:r>
      <w:r w:rsidR="0088482E">
        <w:rPr>
          <w:rFonts w:asciiTheme="minorHAnsi" w:hAnsiTheme="minorHAnsi" w:cstheme="minorHAnsi"/>
          <w:bCs/>
        </w:rPr>
        <w:t>s</w:t>
      </w:r>
      <w:r w:rsidR="000B5419">
        <w:rPr>
          <w:rFonts w:asciiTheme="minorHAnsi" w:hAnsiTheme="minorHAnsi" w:cstheme="minorHAnsi"/>
          <w:bCs/>
        </w:rPr>
        <w:fldChar w:fldCharType="begin" w:fldLock="1"/>
      </w:r>
      <w:r w:rsidR="0011101D">
        <w:rPr>
          <w:rFonts w:asciiTheme="minorHAnsi" w:hAnsiTheme="minorHAnsi" w:cstheme="minorHAnsi"/>
          <w:bCs/>
        </w:rPr>
        <w:instrText>ADDIN CSL_CITATION { "citationItems" : [ { "id" : "ITEM-1", "itemData" : { "DOI" : "10.1016/j.lfs.2012.05.014", "ISBN" : "1533620970", "ISSN" : "00243205", "PMID" : "22683433", "abstract" : "Aims: Anxiety and stress disorders are currently among the ten most important public health concerns, and in recent years, have reached epidemic proportions. The current success rate of treatments for anxiety disorders is not high, reaching 50% at most. These treatments are also associated with a wide variety of side effects. The aim of the present study was to investigate the anxiolytic properties of a novel herbal treatment produced in our laboratory compared to a conventional treatment for anxiety disorders, namely SSRIs. Main methods: Anxiety-like behavior was evaluated in adult mice exposed to stress during childhood following 1, 2 and 3 weeks of treatment with the novel herbal treatment or escitalopram, using the novel open field and the elevated plus maze paradigms. The behavioral evaluation in these mice was followed by a biochemical assessment of their brain hippocampal BDNF levels and blood corticosterone levels. Key findings: The study showed that (1) the novel herbal treatment reduced anxiety-like behaviors in both behavioral tests. Interestingly, this reduction was observed only following a 3-week treatment; (2) following the novel treatment, corticosterone levels in the plasma of treated mice were reduced and this reduction was similar to the one observed following escitalopram treatment; and (3) BDNF levels in the hippocampus of mice treated both with the novel herbal treatment and escitalopram were increased. Significance: These behavioral and biological findings indicate that our novel herbal compound has the potential of being highly efficacious in treating anxiety disorders. ?? 2012 Elsevier Inc.", "author" : [ { "dropping-particle" : "", "family" : "Doron", "given" : "Ravid", "non-dropping-particle" : "", "parse-names" : false, "suffix" : "" }, { "dropping-particle" : "", "family" : "Lotan", "given" : "Dafna", "non-dropping-particle" : "", "parse-names" : false, "suffix" : "" }, { "dropping-particle" : "", "family" : "Rak-Rabl", "given" : "Anat", "non-dropping-particle" : "", "parse-names" : false, "suffix" : "" }, { "dropping-particle" : "", "family" : "Raskin-Ramot", "given" : "Adi", "non-dropping-particle" : "", "parse-names" : false, "suffix" : "" }, { "dropping-particle" : "", "family" : "Lavi", "given" : "Karen", "non-dropping-particle" : "", "parse-names" : false, "suffix" : "" }, { "dropping-particle" : "", "family" : "Rehavi", "given" : "Moshe", "non-dropping-particle" : "", "parse-names" : false, "suffix" : "" } ], "container-title" : "Life Sciences", "id" : "ITEM-1", "issue" : "25-26", "issued" : { "date-parts" : [ [ "2012" ] ] }, "page" : "995-1000", "title" : "Anxiolytic effects of a novel herbal treatment in mice models of anxiety", "type" : "article-journal", "volume" : "90" }, "uris" : [ "http://www.mendeley.com/documents/?uuid=e3c8050d-f8ed-4379-bf32-1766ecb34412" ] }, { "id" : "ITEM-2", "itemData" : { "DOI" : "10.1016/S0376-6357(00)00080-2", "ISSN" : "03766357", "PMID" : "10922529", "abstract" : "Chronic mild stress (CMS) alleviates anxious behaviour in rats in an elevated plus-maze. In the present study this finding has been extended in mice to the using two tests recognised for the assessment of anxious behaviour: the light-dark discrimination test and the staircase test. \u00a9 2000 Elsevier Science B.V.", "author" : [ { "dropping-particle" : "", "family" : "R\u00f6ssler", "given" : "A. S.", "non-dropping-particle" : "", "parse-names" : false, "suffix" : "" }, { "dropping-particle" : "", "family" : "Joubert", "given" : "C.", "non-dropping-particle" : "", "parse-names" : false, "suffix" : "" }, { "dropping-particle" : "", "family" : "Chapouthier", "given" : "G.", "non-dropping-particle" : "", "parse-names" : false, "suffix" : "" } ], "container-title" : "Behavioural Processes", "id" : "ITEM-2", "issue" : "3", "issued" : { "date-parts" : [ [ "2000" ] ] }, "page" : "163-165", "title" : "Chronic mild stress alleviates anxious behaviour in female mice in two situations", "type" : "article-journal", "volume" : "49" }, "uris" : [ "http://www.mendeley.com/documents/?uuid=435a283b-b510-4093-adce-58db7ee74841" ] }, { "id" : "ITEM-3", "itemData" : { "DOI" : "10.1016/S0306-4530(01)00092-0", "ISBN" : "7383234138", "ISSN" : "03064530", "PMID" : "11965354", "abstract" : "The present work was undertaken to study the immediate and long-lasting effects of environmental stress during prepubertal life in rats with inherited stress-induced arterial hypertension (ISIAH) and normotensive Wistar rats on blood pressure (BP) levels and anxiety-related behavior. Two models of chronic stress (21-32 postnatal days) were used: repeated handling (HS) and unpredictable stress (US) of daily exposures to a variety of mild physical or psychoemotional stressors. Rats were tested just after the end of the chronic stress period and then at the age of 4 months. Chronic prepubertal stress did not affect the basal or stress-induced BP levels in young or adult Wistar rats. In ISIAH rats, chronic stress during the early phase of hypertension development did not accelerate its formation and did not augment its manifestation in adults. Moreover, the basal BP was decreased in young and adult ISIAH rats exposed to HS or US as compared to the age-matched controls. No long-lasting effect on BP elevation under acute stress in adults was found. Plasma corticosterone levels at resting and acute stress conditions were not changed in adult rats that had experienced prepubertal stress. Hypertensive rats proved to be less anxious in the elevated plus-maze test. The immediate effects of chronic stress were similar in the two rat strains: HS had an anxiolytic action while US stimulated anxiety. Long-lasting consequences depended on the rat strain: the anxiolytic effect of HS was retained in Wistar rats and US caused a greater anxiety in adult ISIAH rats. The data do not evidence that symptoms of anxiety are related to the development and maintenance of stress-sensitive arterial hypertension in ISIAH rats. \u00a9 2002 Elsevier Science Ltd. All rights reserved.", "author" : [ { "dropping-particle" : "", "family" : "Maslova", "given" : "L. N.", "non-dropping-particle" : "", "parse-names" : false, "suffix" : "" }, { "dropping-particle" : "V.", "family" : "Bulygina", "given" : "V.", "non-dropping-particle" : "", "parse-names" : false, "suffix" : "" }, { "dropping-particle" : "", "family" : "Markel", "given" : "A. L.", "non-dropping-particle" : "", "parse-names" : false, "suffix" : "" } ], "container-title" : "Psychoneuroendocrinology", "id" : "ITEM-3", "issue" : "5", "issued" : { "date-parts" : [ [ "2002" ] ] }, "page" : "549-561", "title" : "Chronic stress during prepubertal development: Immediate and long-lasting effects on arterial blood pressure and anxiety-related behavior", "type" : "paper-conference", "volume" : "27" }, "uris" : [ "http://www.mendeley.com/documents/?uuid=57d1ec53-615f-44a5-a6ef-2ae63f8877ac" ] }, { "id" : "ITEM-4", "itemData" : { "DOI" : "10.1097/WNR.0000000000000243", "ISBN" : "0000000000000", "ISSN" : "0959-4965", "PMID" : "25089805", "abstract" : "The chronic stress model was developed on the basis of the stress-diathesis hypothesis of depression. However, these behavioural responses associated with different stress paradigms are quite complex. This study examined the effects of two chronic stress regimens on anxiety-like and depressive behaviours. C57BL/6 mice were subjected to unpredictable chronic mild stress or to chronic restraint stress for 4 weeks. Subsequently, both anxiety-like behaviours (open field, elevated plus maze and novelty suppressed feeding) and depression-like behaviours (tail suspension, forced swim and sucrose preference) were evaluated. Both chronic stress models generated anxiety-like behaviours, whereas only unpredictable chronic mild stress could induce depressive behaviours such as increased immobility and decreased sucrose consumption. These results of the present study provide additional evidence on how chronic stress affects behavioural responses and point to the importance of the validity of animal models of chronic stress in studying depression.", "author" : [ { "dropping-particle" : "", "family" : "Zhu", "given" : "Shenghua", "non-dropping-particle" : "", "parse-names" : false, "suffix" : "" }, { "dropping-particle" : "", "family" : "Shi", "given" : "Ruoyang", "non-dropping-particle" : "", "parse-names" : false, "suffix" : "" }, { "dropping-particle" : "", "family" : "Wang", "given" : "Junhui", "non-dropping-particle" : "", "parse-names" : false, "suffix" : "" }, { "dropping-particle" : "", "family" : "Wang", "given" : "Jun-Feng", "non-dropping-particle" : "", "parse-names" : false, "suffix" : "" }, { "dropping-particle" : "", "family" : "Li", "given" : "Xin-Min", "non-dropping-particle" : "", "parse-names" : false, "suffix" : "" } ], "container-title" : "NeuroReport", "id" : "ITEM-4", "issue" : "14", "issued" : { "date-parts" : [ [ "2014" ] ] }, "page" : "1151-1155", "title" : "Unpredictable chronic mild stress not chronic restraint stress induces depressive behaviours in mice", "type" : "article-journal", "volume" : "25" }, "uris" : [ "http://www.mendeley.com/documents/?uuid=8832aa66-babd-4fcd-a447-12c004eb2660" ] }, { "id" : "ITEM-5", "itemData" : { "DOI" : "10.1038/sj.npp.1301410", "ISBN" : "0893-133X (Print)\\r0006-3223 (Linking)", "ISSN" : "0893133X", "PMID" : "17406647", "abstract" : "Chronic stress is a risk factor for the development of many psychopathological conditions in humans, including major depression and anxiety disorders. There is a high degree of comorbidity of depression and anxiety. Moreover, cognitive impairments associated with frontal lobe dysfunction, including deficits in cognitive set-shifting and behavioral flexibility, are increasingly recognized as major components of depression, anxiety disorders, and other stress-related psychiatric illnesses. To begin to understand the neurobiological mechanisms underlying the cognitive and emotional consequences of chronic stress, it is necessary to employ an animal model that exhibits similar effects. In the present study, a rat model of chronic unpredictable stress (CUS) consistently induced a cognitive impairment in extradimensional set shifting capability in an attentional set shifting test, suggesting an alteration in function of the medial prefrontal cortex. CUS also increased anxiety-like behavior on the elevated plus-maze. Further, chronic treatment both with the selective norepinephrine reuptake blocker, desipramine (7.5 mg/kg/day), and the selective serotonin reuptake blocker, escitalopram (10 mg/kg/day), beginning 1 week before CUS treatment and continuing through the behavioral testing period, prevented the CUS-induced deficit in extradimensional set-shifting. Chronic desipramine treatment also prevented the CUS-induced increase in anxiety-like behavioral reactivity on the plus-maze, but escitalopram was less effective on this measure. Thus, CUS induced both cognitive and emotional disturbances that are similar to components of major depression and anxiety disorders. These effects were prevented by chronic treatment with antidepressant drugs, consistent also with clinical evidence that relapse of depressive episodes can be prevented by antidepressant drug treatment.", "author" : [ { "dropping-particle" : "", "family" : "Bondi", "given" : "Corina O.", "non-dropping-particle" : "", "parse-names" : false, "suffix" : "" }, { "dropping-particle" : "", "family" : "Rodriguez", "given" : "Gustavo", "non-dropping-particle" : "", "parse-names" : false, "suffix" : "" }, { "dropping-particle" : "", "family" : "Gould", "given" : "Georgianna G.", "non-dropping-particle" : "", "parse-names" : false, "suffix" : "" }, { "dropping-particle" : "", "family" : "Frazer", "given" : "Alan", "non-dropping-particle" : "", "parse-names" : false, "suffix" : "" }, { "dropping-particle" : "", "family" : "Morilak", "given" : "David A.", "non-dropping-particle" : "", "parse-names" : false, "suffix" : "" } ], "container-title" : "Neuropsychopharmacology", "id" : "ITEM-5", "issue" : "2", "issued" : { "date-parts" : [ [ "2008" ] ] }, "page" : "320-331", "title" : "Chronic unpredictable stress induces a cognitive deficit and anxiety-like behavior in rats that is prevented by chronic antidepressant drug treatment", "type" : "article-journal", "volume" : "33" }, "uris" : [ "http://www.mendeley.com/documents/?uuid=4584519b-3e2f-4850-99e0-755d4a927f74" ] } ], "mendeley" : { "formattedCitation" : "&lt;sup&gt;25\u201329&lt;/sup&gt;", "plainTextFormattedCitation" : "25\u201329", "previouslyFormattedCitation" : "&lt;sup&gt;25\u201329&lt;/sup&gt;" }, "properties" : { "noteIndex" : 0 }, "schema" : "https://github.com/citation-style-language/schema/raw/master/csl-citation.json" }</w:instrText>
      </w:r>
      <w:r w:rsidR="000B5419">
        <w:rPr>
          <w:rFonts w:asciiTheme="minorHAnsi" w:hAnsiTheme="minorHAnsi" w:cstheme="minorHAnsi"/>
          <w:bCs/>
        </w:rPr>
        <w:fldChar w:fldCharType="separate"/>
      </w:r>
      <w:r w:rsidR="0011101D" w:rsidRPr="0011101D">
        <w:rPr>
          <w:rFonts w:asciiTheme="minorHAnsi" w:hAnsiTheme="minorHAnsi" w:cstheme="minorHAnsi"/>
          <w:bCs/>
          <w:noProof/>
          <w:vertAlign w:val="superscript"/>
        </w:rPr>
        <w:t>25–29</w:t>
      </w:r>
      <w:r w:rsidR="000B5419">
        <w:rPr>
          <w:rFonts w:asciiTheme="minorHAnsi" w:hAnsiTheme="minorHAnsi" w:cstheme="minorHAnsi"/>
          <w:bCs/>
        </w:rPr>
        <w:fldChar w:fldCharType="end"/>
      </w:r>
      <w:r w:rsidR="008430A6">
        <w:rPr>
          <w:rFonts w:asciiTheme="minorHAnsi" w:hAnsiTheme="minorHAnsi" w:cstheme="minorHAnsi"/>
          <w:bCs/>
        </w:rPr>
        <w:t>.</w:t>
      </w:r>
      <w:r w:rsidR="004B26AC">
        <w:rPr>
          <w:rFonts w:asciiTheme="minorHAnsi" w:hAnsiTheme="minorHAnsi" w:cstheme="minorHAnsi"/>
          <w:bCs/>
        </w:rPr>
        <w:t xml:space="preserve"> Sucrose and saccharin preferences are the main </w:t>
      </w:r>
      <w:r w:rsidR="00D50CC8">
        <w:rPr>
          <w:rFonts w:asciiTheme="minorHAnsi" w:hAnsiTheme="minorHAnsi" w:cstheme="minorHAnsi"/>
          <w:bCs/>
        </w:rPr>
        <w:t>tests</w:t>
      </w:r>
      <w:r w:rsidR="004B26AC">
        <w:rPr>
          <w:rFonts w:asciiTheme="minorHAnsi" w:hAnsiTheme="minorHAnsi" w:cstheme="minorHAnsi"/>
          <w:bCs/>
        </w:rPr>
        <w:t xml:space="preserve"> used to assess anhedonia following UCMS</w:t>
      </w:r>
      <w:r w:rsidR="004B26AC">
        <w:rPr>
          <w:rFonts w:asciiTheme="minorHAnsi" w:hAnsiTheme="minorHAnsi" w:cstheme="minorHAnsi"/>
          <w:bCs/>
        </w:rPr>
        <w:fldChar w:fldCharType="begin" w:fldLock="1"/>
      </w:r>
      <w:r w:rsidR="0011101D">
        <w:rPr>
          <w:rFonts w:asciiTheme="minorHAnsi" w:hAnsiTheme="minorHAnsi" w:cstheme="minorHAnsi"/>
          <w:bCs/>
        </w:rPr>
        <w:instrText>ADDIN CSL_CITATION { "citationItems" : [ { "id" : "ITEM-1", "itemData" : { "DOI" : "10.1159/000087097", "ISBN" : "0302-282X (Print)", "ISSN" : "0302282X", "PMID" : "16037678", "abstract" : "The chronic mild stress (CMS) model of depression has high validity but has in the past been criticized for being difficult to replicate. However, a large number of recent publications have confirmed that CMS causes behavioural changes in rodents that parallel symptoms of depression. This review summarizes studies from over sixty independent research groups that have reported decreases in reactivity to rewards, and a variety of other depression-like behaviours, in rats or mice, following exposure to CMS. Together, these changes are referred to as a 'depressive' behavioural profile. Almost every study that has examined the effects of chronic antidepressant treatment in these procedures has reported that antidepressants were effective in reversing or preventing these 'depressive' behavioural changes. (The single exception is a study in which the duration of treatment was too brief to constitute an adequate trial.) There are also a handful of reports of CMS causing significant effects in the opposite direction, termed here an 'anomalous' behavioural profile. There are six neurobiological parameters that have been studied in both 'anhedonic' and 'anomalous' animals: psychostimulant and place-conditioning effects of dopamine agonists; dopamine D2 receptor number and message; inhibition of dopamine turnover by quinpirole, and beta-adrenergic receptor binding. On all six measures, CMS caused opposite effects in animals displaying 'depressive' and 'anomalous' profiles. Thus, there is overwhelming evidence that under appropriate experimental conditions, CMS can cause antidepressant-reversible depressive-like effects in rodents; however, the 'anomalous' profile that is occasionally reported appears to be a genuine phenomenon, and these two sets of behavioural effects appear to be associated with opposite patterns of neurobiological changes.", "author" : [ { "dropping-particle" : "", "family" : "Willner", "given" : "Paul", "non-dropping-particle" : "", "parse-names" : false, "suffix" : "" } ], "container-title" : "Neuropsychobiology", "id" : "ITEM-1", "issue" : "2", "issued" : { "date-parts" : [ [ "2005" ] ] }, "page" : "90-110", "title" : "Chronic mild stress (CMS) revisited: Consistency and behavioural- neurobiological concordance in the effects of CMS", "type" : "article", "volume" : "52" }, "uris" : [ "http://www.mendeley.com/documents/?uuid=14c88af1-6ac8-4d0e-bbc7-50a3671c6a5f" ] }, { "id" : "ITEM-2", "itemData" : { "DOI" : "10.1371/journal.pone.0188043", "ISBN" : "1111111111", "ISSN" : "19326203", "PMID" : "29141007", "abstract" : "Anhedonia is defined as a diminished ability to obtain pleasure from otherwise positive stimuli. Anxiety and mood disorders have been previously associated with dysregulation of the reward system, with anhedonia as a core element of major depressive disorder (MDD). The aim of the present study was to investigate whether stress-induced anhedonia could be prevented by treatments with escitalopram or novel herbal treatment (NHT) in an animal model of depression. Unpredictable chronic mild stress (UCMS) was administered for 4 weeks on ICR outbred mice. Following stress exposure, animals were randomly assigned to pharmacological treatment groups (i.e., saline, escitalopram or NHT). Treatments were delivered for 3 weeks. Hedonic tone was examined via ethanol and sucrose preferences. Biological indices pertinent to MDD and anhedonia were assessed: namely, hippocampal brain-derived neurotrophic factor (BDNF) and striatal dopamine receptor D2 (Drd2) mRNA expression levels. The results indicate that the UCMS-induced reductions in ethanol or sucrose preferences were normalized by escitalopram or NHT. This implies a resemblance between sucrose and ethanol in their hedonic-eliciting property. On a neurobiological aspect, UCMS-induced reduction in hippocampal BDNF levels was normalized by escitalopram or NHT, while UCMS-induced reduction in striatal Drd2 mRNA levels was normalized solely by NHT. The results accentuate the association of stress and anhedonia, and pinpoint a distinct effect for NHT on striatal Drd2 expression.", "author" : [ { "dropping-particle" : "", "family" : "Burstein", "given" : "Or", "non-dropping-particle" : "", "parse-names" : false, "suffix" : "" }, { "dropping-particle" : "", "family" : "Franko", "given" : "Motty", "non-dropping-particle" : "", "parse-names" : false, "suffix" : "" }, { "dropping-particle" : "", "family" : "Gale", "given" : "Eyal", "non-dropping-particle" : "", "parse-names" : false, "suffix" : "" }, { "dropping-particle" : "", "family" : "Handelsman", "given" : "Assaf", "non-dropping-particle" : "", "parse-names" : false, "suffix" : "" }, { "dropping-particle" : "", "family" : "Barak", "given" : "Segev", "non-dropping-particle" : "", "parse-names" : false, "suffix" : "" }, { "dropping-particle" : "", "family" : "Motsan", "given" : "Shai", "non-dropping-particle" : "", "parse-names" : false, "suffix" : "" }, { "dropping-particle" : "", "family" : "Shamir", "given" : "Alon", "non-dropping-particle" : "", "parse-names" : false, "suffix" : "" }, { "dropping-particle" : "", "family" : "Toledano", "given" : "Roni", "non-dropping-particle" : "", "parse-names" : false, "suffix" : "" }, { "dropping-particle" : "", "family" : "Simhon", "given" : "Omri", "non-dropping-particle" : "", "parse-names" : false, "suffix" : "" }, { "dropping-particle" : "", "family" : "Hirshler", "given" : "Yafit", "non-dropping-particle" : "", "parse-names" : false, "suffix" : "" }, { "dropping-particle" : "", "family" : "Chen", "given" : "Gang", "non-dropping-particle" : "", "parse-names" : false, "suffix" : "" }, { "dropping-particle" : "", "family" : "Doron", "given" : "Ravid", "non-dropping-particle" : "", "parse-names" : false, "suffix" : "" } ], "container-title" : "PLoS ONE", "id" : "ITEM-2", "issue" : "11", "issued" : { "date-parts" : [ [ "2017" ] ] }, "title" : "Escitalopram and NHT normalized stress-induced anhedonia and molecular neuroadaptations in a mouse model of depression", "type" : "article-journal", "volume" : "12" }, "uris" : [ "http://www.mendeley.com/documents/?uuid=70d2afb6-9af4-44d8-8501-4635c1cb48f5" ] }, { "id" : "ITEM-3", "itemData" : { "DOI" : "10.1007/BF00187257", "ISBN" : "0033-3158 (Print)\\r0033-3158 (Linking)", "ISSN" : "00333158", "PMID" : "3124165", "abstract" : "Rats exposed chronically (5-9 weeks) to a variety of mild unpredictable stressors showed a reduced consumption of and preference for saccharin or sucrose solutions. Preference deficits took at least 2 weeks to develop and were maintained for more than 2 weeks after termination of the stress regime. Sucrose preference was unaffected by 1 week of treatment with the tricyclic antidepressant DMI but returned to normal after 2-4 weeks of DMI treatment. DMI did not alter sucrose preference in unstressed animals. No significant changes were seen in saline preference either during stress or following drug treatment. DMI reduced blood corticosterone and glucose levels, but stress did not significantly alter either measure. The results are discussed in terms of an animal model of endogenous depression.", "author" : [ { "dropping-particle" : "", "family" : "Willner", "given" : "P.", "non-dropping-particle" : "", "parse-names" : false, "suffix" : "" }, { "dropping-particle" : "", "family" : "Towell", "given" : "A.", "non-dropping-particle" : "", "parse-names" : false, "suffix" : "" }, { "dropping-particle" : "", "family" : "Sampson", "given" : "D.", "non-dropping-particle" : "", "parse-names" : false, "suffix" : "" }, { "dropping-particle" : "", "family" : "Sophokleous", "given" : "S.", "non-dropping-particle" : "", "parse-names" : false, "suffix" : "" }, { "dropping-particle" : "", "family" : "Muscat", "given" : "R.", "non-dropping-particle" : "", "parse-names" : false, "suffix" : "" } ], "container-title" : "Psychopharmacology", "id" : "ITEM-3", "issue" : "3", "issued" : { "date-parts" : [ [ "1987" ] ] }, "page" : "358-364", "title" : "Reduction of sucrose preference by chronic unpredictable mild stress, and its restoration by a tricyclic antidepressant", "type" : "article-journal", "volume" : "93" }, "uris" : [ "http://www.mendeley.com/documents/?uuid=7efd36b7-9af4-4bcf-976b-d74b7f413825" ] }, { "id" : "ITEM-4", "itemData" : { "DOI" : "10.1016/S0149-7634(05)80194-0", "ISBN" : "0149-7634", "ISSN" : "01497634", "PMID" : "1480349", "abstract" : "Chronic sequential administration of a variety of mild stressors causes a decrease in responsiveness to rewards in rats, which is reversed by chronic administration of antidepressant drugs. This paper reviews the validity of chronic mild stress-induced anhedonia as an animal model of depression, and the evidence that changes in hedonic responsiveness in this model are mediated by changes in the sensitivity of dopamine D2 receptors in the nucleus accumbens. The review opens with an analysis of the design features of animal models of depression, and ends with a brief account of other animal models of anhedonia. ?? 1992 Pergamon Press Ltd.", "author" : [ { "dropping-particle" : "", "family" : "Willner", "given" : "Paul", "non-dropping-particle" : "", "parse-names" : false, "suffix" : "" }, { "dropping-particle" : "", "family" : "Muscat", "given" : "Richard", "non-dropping-particle" : "", "parse-names" : false, "suffix" : "" }, { "dropping-particle" : "", "family" : "Papp", "given" : "Mariusz", "non-dropping-particle" : "", "parse-names" : false, "suffix" : "" } ], "container-title" : "Neuroscience and Biobehavioral Reviews", "id" : "ITEM-4", "issue" : "4", "issued" : { "date-parts" : [ [ "1992" ] ] }, "page" : "525-534", "title" : "Chronic mild stress-induced anhedonia: A realistic animal model of depression", "type" : "article-journal", "volume" : "16" }, "uris" : [ "http://www.mendeley.com/documents/?uuid=41f1b856-5304-4311-bd8f-d0cdea3b7ec4" ] }, { "id" : "ITEM-5", "itemData" : { "DOI" : "10.1007/BF02244188", "ISBN" : "0033315891001", "ISSN" : "00333158", "PMID" : "1876670", "abstract" : "Chronic exposure to very mild unpredictable stress has previously been found to depress the consump-tion of, and preference for, highly palatable sweet solu-tions. The present study used the place conditioning procedure to investigate whether these effects result from a decreased sensitivity to reward. Rats were subjected to chronic mild unpredictable stress for a total of 4 weeks. During weeks 3 and 4, they received four training trials, in which rewards were presented in a distinctive environ-ment, and four further non-rewarded trials in a different environment. The rewards used in different experiments were food pellets, dilute (0.7%) and concentrated (34%) sucrose solutions, and dl-amphetamine sulphate (0.5 and 1.0 mg/kg). In all experiments, non-stressed animals showed an increase in preference for the environment associated with reward; in stressed animals, these effects were abolished or greatly attenuated. Chronic unpredict-able mild stress, which may be comparable in intensity to the difficulties people encounter in their daily lives, appears to cause a generalized decrease in sensitivity to rewards.", "author" : [ { "dropping-particle" : "", "family" : "Papp", "given" : "Mariusz", "non-dropping-particle" : "", "parse-names" : false, "suffix" : "" }, { "dropping-particle" : "", "family" : "Willner", "given" : "Paul", "non-dropping-particle" : "", "parse-names" : false, "suffix" : "" }, { "dropping-particle" : "", "family" : "Muscat", "given" : "Richard", "non-dropping-particle" : "", "parse-names" : false, "suffix" : "" } ], "container-title" : "Psychopharmacology", "id" : "ITEM-5", "issue" : "2", "issued" : { "date-parts" : [ [ "1991" ] ] }, "page" : "255-259", "title" : "An animal model of anhedonia: attenuation of sucrose consumption and place preference conditioning by chronic unpredictable mild stress", "type" : "article-journal", "volume" : "104" }, "uris" : [ "http://www.mendeley.com/documents/?uuid=0374fc55-26d7-4777-be10-2e8b19bb51f0" ] }, { "id" : "ITEM-6", "itemData" : { "DOI" : "10.1007/s00213-010-2094-2", "ISBN" : "1432-2072 (Electronic)\\r0033-3158 (Linking)", "ISSN" : "00333158", "PMID" : "21103863", "abstract" : "RATIONALE: A complex relationship exists among stressful situations, body's reaction to stress, and the onset of clinical depression. Chronic unpredictable stressors can produce a situation similar to clinical depression, and such animal models can be used for the preclinical evaluation of antidepressants. Many findings have shown that the levels of proinflammatory cytokines (e.g., TNF-\u03b1) and oxidative stress (increased lipid peroxidation, decreased glutathione levels, and endogenous antioxidant enzyme activities) are increased in patients with depression. Sesamol, a phenolic derivative with a methylenedioxy group, is a potent inhibitor of cytokine production as well as an antioxidant.\\n\\nOBJECTIVES: The present study was designed to investigate the effect of sesamol on unpredictable chronic stress-induced behavioral and biochemical alterations in mice.\\n\\nMETHODS: Animals were subjected to different stress paradigms daily for a period of 21\u00a0days to induce depressive-like behavior. The sucrose preference, immobility period, locomotor activity, memory acquisition, and retention were evaluated.\\n\\nRESULTS: Chronic treatment with sesamol significantly reversed the unpredictable chronic stress-induced behavioral (increased immobility period, reduced sucrose preference), biochemical (increased lipid peroxidation and nitrite levels; decreased glutathione levels, superoxide dismutase and catalase activities), and inflammation surge (serum TNF-\u03b1) in stressed mice.\\n\\nCONCLUSION: The study revealed that sesamol exerted antidepressant-like effects in behavioral despair paradigm in chronically stressed mice, specifically by modulating central oxidative-nitrosative stress and inflammation.", "author" : [ { "dropping-particle" : "", "family" : "Kumar", "given" : "Baldeep", "non-dropping-particle" : "", "parse-names" : false, "suffix" : "" }, { "dropping-particle" : "", "family" : "Kuhad", "given" : "Anurag", "non-dropping-particle" : "", "parse-names" : false, "suffix" : "" }, { "dropping-particle" : "", "family" : "Chopra", "given" : "Kanwaljit", "non-dropping-particle" : "", "parse-names" : false, "suffix" : "" } ], "container-title" : "Psychopharmacology", "id" : "ITEM-6", "issue" : "4", "issued" : { "date-parts" : [ [ "2011" ] ] }, "page" : "819-828", "title" : "Neuropsychopharmacological effect of sesamol in unpredictable chronic mild stress model of depression: Behavioral and biochemical evidences", "type" : "article-journal", "volume" : "214" }, "uris" : [ "http://www.mendeley.com/documents/?uuid=c2c5734d-21da-4a98-8da1-f1bbdc57d8fa" ] } ], "mendeley" : { "formattedCitation" : "&lt;sup&gt;12, 18, 30\u201333&lt;/sup&gt;", "plainTextFormattedCitation" : "12, 18, 30\u201333", "previouslyFormattedCitation" : "&lt;sup&gt;12, 18, 30\u201333&lt;/sup&gt;" }, "properties" : { "noteIndex" : 0 }, "schema" : "https://github.com/citation-style-language/schema/raw/master/csl-citation.json" }</w:instrText>
      </w:r>
      <w:r w:rsidR="004B26AC">
        <w:rPr>
          <w:rFonts w:asciiTheme="minorHAnsi" w:hAnsiTheme="minorHAnsi" w:cstheme="minorHAnsi"/>
          <w:bCs/>
        </w:rPr>
        <w:fldChar w:fldCharType="separate"/>
      </w:r>
      <w:r w:rsidR="0011101D" w:rsidRPr="0011101D">
        <w:rPr>
          <w:rFonts w:asciiTheme="minorHAnsi" w:hAnsiTheme="minorHAnsi" w:cstheme="minorHAnsi"/>
          <w:bCs/>
          <w:noProof/>
          <w:vertAlign w:val="superscript"/>
        </w:rPr>
        <w:t>12, 18, 30–33</w:t>
      </w:r>
      <w:r w:rsidR="004B26AC">
        <w:rPr>
          <w:rFonts w:asciiTheme="minorHAnsi" w:hAnsiTheme="minorHAnsi" w:cstheme="minorHAnsi"/>
          <w:bCs/>
        </w:rPr>
        <w:fldChar w:fldCharType="end"/>
      </w:r>
      <w:r w:rsidR="006A1BFD">
        <w:rPr>
          <w:rFonts w:asciiTheme="minorHAnsi" w:hAnsiTheme="minorHAnsi" w:cstheme="minorHAnsi"/>
          <w:bCs/>
        </w:rPr>
        <w:t xml:space="preserve">. </w:t>
      </w:r>
      <w:del w:id="63" w:author="owner" w:date="2018-05-30T20:05:00Z">
        <w:r w:rsidR="004B26AC" w:rsidDel="002B36C7">
          <w:rPr>
            <w:rFonts w:asciiTheme="minorHAnsi" w:hAnsiTheme="minorHAnsi" w:cstheme="minorHAnsi"/>
            <w:bCs/>
          </w:rPr>
          <w:delText>.</w:delText>
        </w:r>
        <w:r w:rsidR="003B26D7" w:rsidDel="002B36C7">
          <w:rPr>
            <w:rFonts w:asciiTheme="minorHAnsi" w:hAnsiTheme="minorHAnsi" w:cstheme="minorHAnsi"/>
            <w:bCs/>
          </w:rPr>
          <w:delText xml:space="preserve"> </w:delText>
        </w:r>
      </w:del>
      <w:r w:rsidR="00B90191">
        <w:rPr>
          <w:rFonts w:asciiTheme="minorHAnsi" w:hAnsiTheme="minorHAnsi" w:cstheme="minorHAnsi"/>
          <w:bCs/>
        </w:rPr>
        <w:t>Other notable outcome measures that are highly incorporated in UCMS literature are: the tail suspension test (TST)</w:t>
      </w:r>
      <w:r w:rsidR="00B90191">
        <w:rPr>
          <w:rFonts w:asciiTheme="minorHAnsi" w:hAnsiTheme="minorHAnsi" w:cstheme="minorHAnsi"/>
          <w:bCs/>
        </w:rPr>
        <w:fldChar w:fldCharType="begin" w:fldLock="1"/>
      </w:r>
      <w:r w:rsidR="0011101D">
        <w:rPr>
          <w:rFonts w:asciiTheme="minorHAnsi" w:hAnsiTheme="minorHAnsi" w:cstheme="minorHAnsi"/>
          <w:bCs/>
        </w:rPr>
        <w:instrText>ADDIN CSL_CITATION { "citationItems" : [ { "id" : "ITEM-1", "itemData" : { "DOI" : "10.1016/j.bbr.2006.07.029", "ISBN" : "0166-4328 (Print)", "ISSN" : "01664328", "PMID" : "17023061", "abstract" : "The widely accepted stress-diathesis hypothesis of depression postulates that genetic factors contribute to biological vulnerability. Based on this concept, the unpredictable chronic mild stress (UCMS) animal model was developed. Most effects of UCMS can be reversed by antidepressant agents, illustrating a strong predictive validity. In rodents, UCMS also has good face validity as it can elicit depression-like symptoms. While abundant for rats, the UCMS literature on mice is relatively limited. Reports sometimes are contradictory, making it difficult to establish a clear profile of stress-induced depression-like behaviors in mice. As different groups often use different strains for their experiments, differential strain susceptibility to UCMS may provide at least a partial explanation of these discrepancies. Moreover, differences in testing methodology add another level of complexity. Very little is known about the role of genetic factors and their interactions with the environment in the development of stress-induced behavioral changes relevant to depression, though recent studies unequivocally demonstrated the effects of specific gene polymorphisms on stress-induced depressive symptoms, as well as the effects of stress on gene expression. In the present study, we investigated the effects of UCMS on a battery of different tests measuring anxiety and depression-like behaviors in three behaviorally and genetically distinct inbred strains. The goals of these experiments are to obtain a clearer behavioral profile of genetically/phenotypically distant mouse strains after UCMS treatment and to evaluate the limitations and strengths of the UCMS model in mice. \u00a9 2006 Elsevier B.V. All rights reserved.", "author" : [ { "dropping-particle" : "", "family" : "Mineur", "given" : "Yann S.", "non-dropping-particle" : "", "parse-names" : false, "suffix" : "" }, { "dropping-particle" : "", "family" : "Belzung", "given" : "Catherine", "non-dropping-particle" : "", "parse-names" : false, "suffix" : "" }, { "dropping-particle" : "", "family" : "Crusio", "given" : "Wim E.", "non-dropping-particle" : "", "parse-names" : false, "suffix" : "" } ], "container-title" : "Behavioural Brain Research", "id" : "ITEM-1", "issue" : "1", "issued" : { "date-parts" : [ [ "2006" ] ] }, "page" : "43-50", "title" : "Effects of unpredictable chronic mild stress on anxiety and depression-like behavior in mice", "type" : "article-journal", "volume" : "175" }, "uris" : [ "http://www.mendeley.com/documents/?uuid=6a6e1058-8bdc-439a-a223-9e62a9d325aa" ] }, { "id" : "ITEM-2", "itemData" : { "DOI" : "10.1016/j.bbr.2009.03.040", "ISBN" : "1872-7549 (Electronic)\\n0166-4328 (Linking)", "ISSN" : "01664328", "PMID" : "19463708", "abstract" : "Despite growing evidences of an association between brain-derived neurotrophic factor (BDNF) and antidepressant effects, the neurotrophic hypothesis of depression is challenged by the paucity of direct links between BDNF deficit and depressive-like behaviors. The unpredictable chronic mild stress (UCMS) paradigm might take our understanding a step further by examining whether a decrease in bdnf expression can lead to enhanced vulnerability to stress and prevent antidepressant efficacy in all or specific UCMS-induced alterations. Wild-type bdnf+/+and heterozygous bdnf+/-mice were exposed to an 8-week UCMS regimen and, from the third week onward, treated with either vehicle or imipramine (20 mg/kg/day, ip). Physical, behavioral and biological (plasma corticosterone levels, bdnf expression in the dentate gyrus) measures were further analyzed regarding to the genotype and the treatment. Heterozygous bdnf+/-mice displayed hyperactivity and increase of body weight but no enhancement of the sensitivity to stress exposure in all the measures investigated here. In contrast, while imipramine treatment reduced anxiety-like behaviors in the novelty-suppressed feeding test in both genotypes, it decreased aggressiveness in the resident/intruder test and immobility in the tail suspension test in wild-type but not in heterozygous mice. Furthermore, imipramine induced a twofold increase of bdnf expression in the dentate gyrus in both genotypes, while bdnf+/-mice displayed roughly half-reduced level for the same treatment. In summary, we demonstrate here that depletion in BDNF dampened the antidepressant effects in several behaviors but failed to increase vulnerability to chronic stress exposure. \u00a9 2009 Elsevier B.V. All rights reserved.", "author" : [ { "dropping-particle" : "", "family" : "Ibarguen-Vargas", "given" : "Yadira", "non-dropping-particle" : "", "parse-names" : false, "suffix" : "" }, { "dropping-particle" : "", "family" : "Surget", "given" : "Alexandre", "non-dropping-particle" : "", "parse-names" : false, "suffix" : "" }, { "dropping-particle" : "", "family" : "Vourc'h", "given" : "Patrick", "non-dropping-particle" : "", "parse-names" : false, "suffix" : "" }, { "dropping-particle" : "", "family" : "Leman", "given" : "Samuel", "non-dropping-particle" : "", "parse-names" : false, "suffix" : "" }, { "dropping-particle" : "", "family" : "Andres", "given" : "Christian R.", "non-dropping-particle" : "", "parse-names" : false, "suffix" : "" }, { "dropping-particle" : "", "family" : "Gardier", "given" : "Alain M.", "non-dropping-particle" : "", "parse-names" : false, "suffix" : "" }, { "dropping-particle" : "", "family" : "Belzung", "given" : "Catherine", "non-dropping-particle" : "", "parse-names" : false, "suffix" : "" } ], "container-title" : "Behavioural Brain Research", "id" : "ITEM-2", "issue" : "2", "issued" : { "date-parts" : [ [ "2009" ] ] }, "page" : "245-251", "title" : "Deficit in BDNF does not increase vulnerability to stress but dampens antidepressant-like effects in the unpredictable chronic mild stress", "type" : "article-journal", "volume" : "202" }, "uris" : [ "http://www.mendeley.com/documents/?uuid=04a01e6f-4050-4ae2-8d20-665c2b4578b7" ] }, { "id" : "ITEM-3", "itemData" : { "DOI" : "10.1097/WNR.0000000000000243", "ISBN" : "0000000000000", "ISSN" : "0959-4965", "PMID" : "25089805", "abstract" : "The chronic stress model was developed on the basis of the stress-diathesis hypothesis of depression. However, these behavioural responses associated with different stress paradigms are quite complex. This study examined the effects of two chronic stress regimens on anxiety-like and depressive behaviours. C57BL/6 mice were subjected to unpredictable chronic mild stress or to chronic restraint stress for 4 weeks. Subsequently, both anxiety-like behaviours (open field, elevated plus maze and novelty suppressed feeding) and depression-like behaviours (tail suspension, forced swim and sucrose preference) were evaluated. Both chronic stress models generated anxiety-like behaviours, whereas only unpredictable chronic mild stress could induce depressive behaviours such as increased immobility and decreased sucrose consumption. These results of the present study provide additional evidence on how chronic stress affects behavioural responses and point to the importance of the validity of animal models of chronic stress in studying depression.", "author" : [ { "dropping-particle" : "", "family" : "Zhu", "given" : "Shenghua", "non-dropping-particle" : "", "parse-names" : false, "suffix" : "" }, { "dropping-particle" : "", "family" : "Shi", "given" : "Ruoyang", "non-dropping-particle" : "", "parse-names" : false, "suffix" : "" }, { "dropping-particle" : "", "family" : "Wang", "given" : "Junhui", "non-dropping-particle" : "", "parse-names" : false, "suffix" : "" }, { "dropping-particle" : "", "family" : "Wang", "given" : "Jun-Feng", "non-dropping-particle" : "", "parse-names" : false, "suffix" : "" }, { "dropping-particle" : "", "family" : "Li", "given" : "Xin-Min", "non-dropping-particle" : "", "parse-names" : false, "suffix" : "" } ], "container-title" : "NeuroReport", "id" : "ITEM-3", "issue" : "14", "issued" : { "date-parts" : [ [ "2014" ] ] }, "page" : "1151-1155", "title" : "Unpredictable chronic mild stress not chronic restraint stress induces depressive behaviours in mice", "type" : "article-journal", "volume" : "25" }, "uris" : [ "http://www.mendeley.com/documents/?uuid=8832aa66-babd-4fcd-a447-12c004eb2660" ] } ], "mendeley" : { "formattedCitation" : "&lt;sup&gt;28, 34, 35&lt;/sup&gt;", "plainTextFormattedCitation" : "28, 34, 35", "previouslyFormattedCitation" : "&lt;sup&gt;28, 34, 35&lt;/sup&gt;" }, "properties" : { "noteIndex" : 0 }, "schema" : "https://github.com/citation-style-language/schema/raw/master/csl-citation.json" }</w:instrText>
      </w:r>
      <w:r w:rsidR="00B90191">
        <w:rPr>
          <w:rFonts w:asciiTheme="minorHAnsi" w:hAnsiTheme="minorHAnsi" w:cstheme="minorHAnsi"/>
          <w:bCs/>
        </w:rPr>
        <w:fldChar w:fldCharType="separate"/>
      </w:r>
      <w:r w:rsidR="0011101D" w:rsidRPr="0011101D">
        <w:rPr>
          <w:rFonts w:asciiTheme="minorHAnsi" w:hAnsiTheme="minorHAnsi" w:cstheme="minorHAnsi"/>
          <w:bCs/>
          <w:noProof/>
          <w:vertAlign w:val="superscript"/>
        </w:rPr>
        <w:t>28, 34, 35</w:t>
      </w:r>
      <w:r w:rsidR="00B90191">
        <w:rPr>
          <w:rFonts w:asciiTheme="minorHAnsi" w:hAnsiTheme="minorHAnsi" w:cstheme="minorHAnsi"/>
          <w:bCs/>
        </w:rPr>
        <w:fldChar w:fldCharType="end"/>
      </w:r>
      <w:r w:rsidR="00B90191">
        <w:rPr>
          <w:rFonts w:asciiTheme="minorHAnsi" w:hAnsiTheme="minorHAnsi" w:cstheme="minorHAnsi"/>
          <w:bCs/>
        </w:rPr>
        <w:t>, the forced swim test (FST)</w:t>
      </w:r>
      <w:r w:rsidR="00B90191">
        <w:rPr>
          <w:rFonts w:asciiTheme="minorHAnsi" w:hAnsiTheme="minorHAnsi" w:cstheme="minorHAnsi"/>
          <w:bCs/>
        </w:rPr>
        <w:fldChar w:fldCharType="begin" w:fldLock="1"/>
      </w:r>
      <w:r w:rsidR="0011101D">
        <w:rPr>
          <w:rFonts w:asciiTheme="minorHAnsi" w:hAnsiTheme="minorHAnsi" w:cstheme="minorHAnsi"/>
          <w:bCs/>
        </w:rPr>
        <w:instrText>ADDIN CSL_CITATION { "citationItems" : [ { "id" : "ITEM-1", "itemData" : { "DOI" : "10.1016/j.bbr.2006.07.029", "ISBN" : "0166-4328 (Print)", "ISSN" : "01664328", "PMID" : "17023061", "abstract" : "The widely accepted stress-diathesis hypothesis of depression postulates that genetic factors contribute to biological vulnerability. Based on this concept, the unpredictable chronic mild stress (UCMS) animal model was developed. Most effects of UCMS can be reversed by antidepressant agents, illustrating a strong predictive validity. In rodents, UCMS also has good face validity as it can elicit depression-like symptoms. While abundant for rats, the UCMS literature on mice is relatively limited. Reports sometimes are contradictory, making it difficult to establish a clear profile of stress-induced depression-like behaviors in mice. As different groups often use different strains for their experiments, differential strain susceptibility to UCMS may provide at least a partial explanation of these discrepancies. Moreover, differences in testing methodology add another level of complexity. Very little is known about the role of genetic factors and their interactions with the environment in the development of stress-induced behavioral changes relevant to depression, though recent studies unequivocally demonstrated the effects of specific gene polymorphisms on stress-induced depressive symptoms, as well as the effects of stress on gene expression. In the present study, we investigated the effects of UCMS on a battery of different tests measuring anxiety and depression-like behaviors in three behaviorally and genetically distinct inbred strains. The goals of these experiments are to obtain a clearer behavioral profile of genetically/phenotypically distant mouse strains after UCMS treatment and to evaluate the limitations and strengths of the UCMS model in mice. \u00a9 2006 Elsevier B.V. All rights reserved.", "author" : [ { "dropping-particle" : "", "family" : "Mineur", "given" : "Yann S.", "non-dropping-particle" : "", "parse-names" : false, "suffix" : "" }, { "dropping-particle" : "", "family" : "Belzung", "given" : "Catherine", "non-dropping-particle" : "", "parse-names" : false, "suffix" : "" }, { "dropping-particle" : "", "family" : "Crusio", "given" : "Wim E.", "non-dropping-particle" : "", "parse-names" : false, "suffix" : "" } ], "container-title" : "Behavioural Brain Research", "id" : "ITEM-1", "issue" : "1", "issued" : { "date-parts" : [ [ "2006" ] ] }, "page" : "43-50", "title" : "Effects of unpredictable chronic mild stress on anxiety and depression-like behavior in mice", "type" : "article-journal", "volume" : "175" }, "uris" : [ "http://www.mendeley.com/documents/?uuid=6a6e1058-8bdc-439a-a223-9e62a9d325aa" ] }, { "id" : "ITEM-2", "itemData" : { "DOI" : "10.1016/j.brainresbull.2008.05.010", "ISSN" : "03619230", "PMID" : "18579108", "abstract" : "Accumulated evidence indicates a role of the hippocampal 5-hydroxy-tryptamine (5-HT) and neuropeptide Y (NPY) in the response to stress and modulation of depression, but it is unclear whether and how the hippocampal 5-HT and NPY systems make contributions to chronic unpredicted mild stress (CUMS)-induced depression. Here we observed that rats receiving a variety of chronic unpredictable mild stressors for 3 weeks showed a variety of depression-like behavioral changes, including a significant reduction in body weight, sucrose preference, and locomotion, rearing and grooming in open field test, and a significant increase in immobility time in forced swimming test. These CUMS-induced behavioral changes were suppressed or blocked by intra-hippocampal injection of 5-HT (31.25 \u03bcg/\u03bcl) or NPY (10 \u03bcg/\u03bcl). These data suggest a critical role of reduced hippocampal 5-HT and NPY neurotransmission in CUMS-induced depression. \u00a9 2008 Elsevier Inc. All rights reserved.", "author" : [ { "dropping-particle" : "", "family" : "Luo", "given" : "D. D.", "non-dropping-particle" : "", "parse-names" : false, "suffix" : "" }, { "dropping-particle" : "", "family" : "An", "given" : "S. C.", "non-dropping-particle" : "", "parse-names" : false, "suffix" : "" }, { "dropping-particle" : "", "family" : "Zhang", "given" : "X.", "non-dropping-particle" : "", "parse-names" : false, "suffix" : "" } ], "container-title" : "Brain Research Bulletin", "id" : "ITEM-2", "issue" : "1", "issued" : { "date-parts" : [ [ "2008" ] ] }, "page" : "8-12", "title" : "Involvement of hippocampal serotonin and neuropeptide Y in depression induced by chronic unpredicted mild stress", "type" : "article-journal", "volume" : "77" }, "uris" : [ "http://www.mendeley.com/documents/?uuid=55847af1-c778-40e3-8320-3546da23097f" ] }, { "id" : "ITEM-3", "itemData" : { "DOI" : "10.1016/j.pbb.2008.10.007", "ISBN" : "0091-3057 (Print)\\r0091-3057 (Linking)", "ISSN" : "00913057", "PMID" : "19000708", "abstract" : "Curcumin, a yellow pigment extracted from rhizomes of the plant Curcuma longa (turmeric), has been widely used as food additive and also as a herbal medicine throughout Asia. The present study was designed to study the pharmacological, biochemical and neurochemical effects of daily administration of curcumin to rats subjected to chronic unpredictable stress. Curcumin treatment (20 and 40\u00a0mg/kg, i.p., 21\u00a0days) significantly reversed the chronic unpredictable stress-induced behavioral (increase immobility period), biochemical (increase monoamine oxidase activity) and neurochemical (depletion of brain monoamine levels) alterations. The combination of piperine (2.5\u00a0mg/kg, i.p., 21\u00a0days), a bioavailability enhancer, with curcumin (20 and 40\u00a0mg/kg, i.p., 21\u00a0days) showed significant potentiation of its anti-immobility, neurotransmitter enhancing (serotonin and dopamine) and monoamine oxidase inhibitory (MAO-A) effects as compared to curcumin effect per se. This study provided a scientific rationale for the use of curcumin and its co-administration with piperine in the treatment of depressive disorders. \u00a9 2008 Elsevier Inc. All rights reserved.", "author" : [ { "dropping-particle" : "", "family" : "Bhutani", "given" : "Mohit Kumar", "non-dropping-particle" : "", "parse-names" : false, "suffix" : "" }, { "dropping-particle" : "", "family" : "Bishnoi", "given" : "Mahendra", "non-dropping-particle" : "", "parse-names" : false, "suffix" : "" }, { "dropping-particle" : "", "family" : "Kulkarni", "given" : "Shrinivas K.", "non-dropping-particle" : "", "parse-names" : false, "suffix" : "" } ], "container-title" : "Pharmacology Biochemistry and Behavior", "id" : "ITEM-3", "issue" : "1", "issued" : { "date-parts" : [ [ "2009" ] ] }, "page" : "39-43", "title" : "Anti-depressant like effect of curcumin and its combination with piperine in unpredictable chronic stress-induced behavioral, biochemical and neurochemical changes", "type" : "article-journal", "volume" : "92" }, "uris" : [ "http://www.mendeley.com/documents/?uuid=830abca0-2c73-43e7-9b69-bba7f67dc6e5" ] }, { "id" : "ITEM-4", "itemData" : { "DOI" : "10.1097/WNR.0000000000000243", "ISBN" : "0000000000000", "ISSN" : "0959-4965", "PMID" : "25089805", "abstract" : "The chronic stress model was developed on the basis of the stress-diathesis hypothesis of depression. However, these behavioural responses associated with different stress paradigms are quite complex. This study examined the effects of two chronic stress regimens on anxiety-like and depressive behaviours. C57BL/6 mice were subjected to unpredictable chronic mild stress or to chronic restraint stress for 4 weeks. Subsequently, both anxiety-like behaviours (open field, elevated plus maze and novelty suppressed feeding) and depression-like behaviours (tail suspension, forced swim and sucrose preference) were evaluated. Both chronic stress models generated anxiety-like behaviours, whereas only unpredictable chronic mild stress could induce depressive behaviours such as increased immobility and decreased sucrose consumption. These results of the present study provide additional evidence on how chronic stress affects behavioural responses and point to the importance of the validity of animal models of chronic stress in studying depression.", "author" : [ { "dropping-particle" : "", "family" : "Zhu", "given" : "Shenghua", "non-dropping-particle" : "", "parse-names" : false, "suffix" : "" }, { "dropping-particle" : "", "family" : "Shi", "given" : "Ruoyang", "non-dropping-particle" : "", "parse-names" : false, "suffix" : "" }, { "dropping-particle" : "", "family" : "Wang", "given" : "Junhui", "non-dropping-particle" : "", "parse-names" : false, "suffix" : "" }, { "dropping-particle" : "", "family" : "Wang", "given" : "Jun-Feng", "non-dropping-particle" : "", "parse-names" : false, "suffix" : "" }, { "dropping-particle" : "", "family" : "Li", "given" : "Xin-Min", "non-dropping-particle" : "", "parse-names" : false, "suffix" : "" } ], "container-title" : "NeuroReport", "id" : "ITEM-4", "issue" : "14", "issued" : { "date-parts" : [ [ "2014" ] ] }, "page" : "1151-1155", "title" : "Unpredictable chronic mild stress not chronic restraint stress induces depressive behaviours in mice", "type" : "article-journal", "volume" : "25" }, "uris" : [ "http://www.mendeley.com/documents/?uuid=8832aa66-babd-4fcd-a447-12c004eb2660" ] } ], "mendeley" : { "formattedCitation" : "&lt;sup&gt;28, 34, 36, 37&lt;/sup&gt;", "plainTextFormattedCitation" : "28, 34, 36, 37", "previouslyFormattedCitation" : "&lt;sup&gt;28, 34, 36, 37&lt;/sup&gt;" }, "properties" : { "noteIndex" : 0 }, "schema" : "https://github.com/citation-style-language/schema/raw/master/csl-citation.json" }</w:instrText>
      </w:r>
      <w:r w:rsidR="00B90191">
        <w:rPr>
          <w:rFonts w:asciiTheme="minorHAnsi" w:hAnsiTheme="minorHAnsi" w:cstheme="minorHAnsi"/>
          <w:bCs/>
        </w:rPr>
        <w:fldChar w:fldCharType="separate"/>
      </w:r>
      <w:r w:rsidR="0011101D" w:rsidRPr="0011101D">
        <w:rPr>
          <w:rFonts w:asciiTheme="minorHAnsi" w:hAnsiTheme="minorHAnsi" w:cstheme="minorHAnsi"/>
          <w:bCs/>
          <w:noProof/>
          <w:vertAlign w:val="superscript"/>
        </w:rPr>
        <w:t>28, 34, 36, 37</w:t>
      </w:r>
      <w:r w:rsidR="00B90191">
        <w:rPr>
          <w:rFonts w:asciiTheme="minorHAnsi" w:hAnsiTheme="minorHAnsi" w:cstheme="minorHAnsi"/>
          <w:bCs/>
        </w:rPr>
        <w:fldChar w:fldCharType="end"/>
      </w:r>
      <w:r w:rsidR="00B90191">
        <w:rPr>
          <w:rFonts w:asciiTheme="minorHAnsi" w:hAnsiTheme="minorHAnsi" w:cstheme="minorHAnsi"/>
          <w:bCs/>
        </w:rPr>
        <w:t xml:space="preserve"> (both measuring stress coping / behavioral despair), the open field test (OFT; measuring exploratory behavior, anxiety-like behavior and locomotor activity)</w:t>
      </w:r>
      <w:r w:rsidR="00B90191">
        <w:rPr>
          <w:rFonts w:asciiTheme="minorHAnsi" w:hAnsiTheme="minorHAnsi" w:cstheme="minorHAnsi"/>
          <w:bCs/>
        </w:rPr>
        <w:fldChar w:fldCharType="begin" w:fldLock="1"/>
      </w:r>
      <w:r w:rsidR="0011101D">
        <w:rPr>
          <w:rFonts w:asciiTheme="minorHAnsi" w:hAnsiTheme="minorHAnsi" w:cstheme="minorHAnsi"/>
          <w:bCs/>
        </w:rPr>
        <w:instrText>ADDIN CSL_CITATION { "citationItems" : [ { "id" : "ITEM-1", "itemData" : { "DOI" : "10.1016/j.lfs.2012.05.014", "ISBN" : "1533620970", "ISSN" : "00243205", "PMID" : "22683433", "abstract" : "Aims: Anxiety and stress disorders are currently among the ten most important public health concerns, and in recent years, have reached epidemic proportions. The current success rate of treatments for anxiety disorders is not high, reaching 50% at most. These treatments are also associated with a wide variety of side effects. The aim of the present study was to investigate the anxiolytic properties of a novel herbal treatment produced in our laboratory compared to a conventional treatment for anxiety disorders, namely SSRIs. Main methods: Anxiety-like behavior was evaluated in adult mice exposed to stress during childhood following 1, 2 and 3 weeks of treatment with the novel herbal treatment or escitalopram, using the novel open field and the elevated plus maze paradigms. The behavioral evaluation in these mice was followed by a biochemical assessment of their brain hippocampal BDNF levels and blood corticosterone levels. Key findings: The study showed that (1) the novel herbal treatment reduced anxiety-like behaviors in both behavioral tests. Interestingly, this reduction was observed only following a 3-week treatment; (2) following the novel treatment, corticosterone levels in the plasma of treated mice were reduced and this reduction was similar to the one observed following escitalopram treatment; and (3) BDNF levels in the hippocampus of mice treated both with the novel herbal treatment and escitalopram were increased. Significance: These behavioral and biological findings indicate that our novel herbal compound has the potential of being highly efficacious in treating anxiety disorders. ?? 2012 Elsevier Inc.", "author" : [ { "dropping-particle" : "", "family" : "Doron", "given" : "Ravid", "non-dropping-particle" : "", "parse-names" : false, "suffix" : "" }, { "dropping-particle" : "", "family" : "Lotan", "given" : "Dafna", "non-dropping-particle" : "", "parse-names" : false, "suffix" : "" }, { "dropping-particle" : "", "family" : "Rak-Rabl", "given" : "Anat", "non-dropping-particle" : "", "parse-names" : false, "suffix" : "" }, { "dropping-particle" : "", "family" : "Raskin-Ramot", "given" : "Adi", "non-dropping-particle" : "", "parse-names" : false, "suffix" : "" }, { "dropping-particle" : "", "family" : "Lavi", "given" : "Karen", "non-dropping-particle" : "", "parse-names" : false, "suffix" : "" }, { "dropping-particle" : "", "family" : "Rehavi", "given" : "Moshe", "non-dropping-particle" : "", "parse-names" : false, "suffix" : "" } ], "container-title" : "Life Sciences", "id" : "ITEM-1", "issue" : "25-26", "issued" : { "date-parts" : [ [ "2012" ] ] }, "page" : "995-1000", "title" : "Anxiolytic effects of a novel herbal treatment in mice models of anxiety", "type" : "article-journal", "volume" : "90" }, "uris" : [ "http://www.mendeley.com/documents/?uuid=e3c8050d-f8ed-4379-bf32-1766ecb34412" ] }, { "id" : "ITEM-2", "itemData" : { "DOI" : "10.1016/j.bbr.2005.06.034", "ISBN" : "0166-4328 (Print)\\r0166-4328 (Linking)", "ISSN" : "01664328", "PMID" : "16154211", "abstract" : "Brain-pancreas relative protein (BPRP) is a novel protein whose biological function remains unknown. Here, we report a possible role of BPRP in male rats exposed to chronic unpredictable mild stress (CUMS) to induce depression for 3 weeks. Compared to unstressed rats, those exposed to CUMS showed significantly less weight gain with age, decreased consumption of (and preference for) sucrose without a change in total fluid consumption. Exposure to CUMS significantly reduced open-field exploration, rearing and grooming indicative of lethargy, apathy and bodily neglect, respectively. Brain MAO-A and MAO-B activity were both significantly increased in the stressed rats. These results verified induction of depressive symptoms by CUMS. The stressed animals showed a significant reduction in pancreatic BPRP, which was accompanied by an increase in levels of blood sugar and a decrease of insulin. But they showed no apparent alteration in levels or distribution of BPRP in the hippocampal formation, which nevertheless displayed a thinner dentate granule cell layer perhaps related to elevated MAO-B activity. These findings suggest that stress-induced reduction of pancreatic BPRP may cause diabetic symptoms. Whether those symptoms in turn contribute to the onset of depression requires further study. \u00a9 2005 Elsevier B.V. All rights reserved.", "author" : [ { "dropping-particle" : "", "family" : "Lin", "given" : "Yan Hua", "non-dropping-particle" : "", "parse-names" : false, "suffix" : "" }, { "dropping-particle" : "", "family" : "Liu", "given" : "Ai Hua", "non-dropping-particle" : "", "parse-names" : false, "suffix" : "" }, { "dropping-particle" : "", "family" : "Xu", "given" : "Ying", "non-dropping-particle" : "", "parse-names" : false, "suffix" : "" }, { "dropping-particle" : "", "family" : "Tie", "given" : "Lu", "non-dropping-particle" : "", "parse-names" : false, "suffix" : "" }, { "dropping-particle" : "", "family" : "Yu", "given" : "He Ming", "non-dropping-particle" : "", "parse-names" : false, "suffix" : "" }, { "dropping-particle" : "", "family" : "Li", "given" : "Xue Jun", "non-dropping-particle" : "", "parse-names" : false, "suffix" : "" } ], "container-title" : "Behavioural Brain Research", "id" : "ITEM-2", "issue" : "1", "issued" : { "date-parts" : [ [ "2005" ] ] }, "page" : "63-71", "title" : "Effect of chronic unpredictable mild stress on brain-pancreas relative protein in rat brain and pancreas", "type" : "article-journal", "volume" : "165" }, "uris" : [ "http://www.mendeley.com/documents/?uuid=c2610c4d-43e9-4817-85ae-c6039ca759cd" ] }, { "id" : "ITEM-3", "itemData" : { "DOI" : "10.1097/WNR.0000000000000243", "ISBN" : "0000000000000", "ISSN" : "0959-4965", "PMID" : "25089805", "abstract" : "The chronic stress model was developed on the basis of the stress-diathesis hypothesis of depression. However, these behavioural responses associated with different stress paradigms are quite complex. This study examined the effects of two chronic stress regimens on anxiety-like and depressive behaviours. C57BL/6 mice were subjected to unpredictable chronic mild stress or to chronic restraint stress for 4 weeks. Subsequently, both anxiety-like behaviours (open field, elevated plus maze and novelty suppressed feeding) and depression-like behaviours (tail suspension, forced swim and sucrose preference) were evaluated. Both chronic stress models generated anxiety-like behaviours, whereas only unpredictable chronic mild stress could induce depressive behaviours such as increased immobility and decreased sucrose consumption. These results of the present study provide additional evidence on how chronic stress affects behavioural responses and point to the importance of the validity of animal models of chronic stress in studying depression.", "author" : [ { "dropping-particle" : "", "family" : "Zhu", "given" : "Shenghua", "non-dropping-particle" : "", "parse-names" : false, "suffix" : "" }, { "dropping-particle" : "", "family" : "Shi", "given" : "Ruoyang", "non-dropping-particle" : "", "parse-names" : false, "suffix" : "" }, { "dropping-particle" : "", "family" : "Wang", "given" : "Junhui", "non-dropping-particle" : "", "parse-names" : false, "suffix" : "" }, { "dropping-particle" : "", "family" : "Wang", "given" : "Jun-Feng", "non-dropping-particle" : "", "parse-names" : false, "suffix" : "" }, { "dropping-particle" : "", "family" : "Li", "given" : "Xin-Min", "non-dropping-particle" : "", "parse-names" : false, "suffix" : "" } ], "container-title" : "NeuroReport", "id" : "ITEM-3", "issue" : "14", "issued" : { "date-parts" : [ [ "2014" ] ] }, "page" : "1151-1155", "title" : "Unpredictable chronic mild stress not chronic restraint stress induces depressive behaviours in mice", "type" : "article-journal", "volume" : "25" }, "uris" : [ "http://www.mendeley.com/documents/?uuid=8832aa66-babd-4fcd-a447-12c004eb2660" ] } ], "mendeley" : { "formattedCitation" : "&lt;sup&gt;25, 28, 38&lt;/sup&gt;", "plainTextFormattedCitation" : "25, 28, 38", "previouslyFormattedCitation" : "&lt;sup&gt;25, 28, 38&lt;/sup&gt;" }, "properties" : { "noteIndex" : 0 }, "schema" : "https://github.com/citation-style-language/schema/raw/master/csl-citation.json" }</w:instrText>
      </w:r>
      <w:r w:rsidR="00B90191">
        <w:rPr>
          <w:rFonts w:asciiTheme="minorHAnsi" w:hAnsiTheme="minorHAnsi" w:cstheme="minorHAnsi"/>
          <w:bCs/>
        </w:rPr>
        <w:fldChar w:fldCharType="separate"/>
      </w:r>
      <w:r w:rsidR="0011101D" w:rsidRPr="0011101D">
        <w:rPr>
          <w:rFonts w:asciiTheme="minorHAnsi" w:hAnsiTheme="minorHAnsi" w:cstheme="minorHAnsi"/>
          <w:bCs/>
          <w:noProof/>
          <w:vertAlign w:val="superscript"/>
        </w:rPr>
        <w:t>25, 28, 38</w:t>
      </w:r>
      <w:r w:rsidR="00B90191">
        <w:rPr>
          <w:rFonts w:asciiTheme="minorHAnsi" w:hAnsiTheme="minorHAnsi" w:cstheme="minorHAnsi"/>
          <w:bCs/>
        </w:rPr>
        <w:fldChar w:fldCharType="end"/>
      </w:r>
      <w:r w:rsidR="00B90191">
        <w:rPr>
          <w:rFonts w:asciiTheme="minorHAnsi" w:hAnsiTheme="minorHAnsi" w:cstheme="minorHAnsi"/>
          <w:bCs/>
        </w:rPr>
        <w:t>, the elevated plus maze (EPM; measuring anxiety-like behavior)</w:t>
      </w:r>
      <w:r w:rsidR="00B90191">
        <w:rPr>
          <w:rFonts w:asciiTheme="minorHAnsi" w:hAnsiTheme="minorHAnsi" w:cstheme="minorHAnsi"/>
          <w:bCs/>
        </w:rPr>
        <w:fldChar w:fldCharType="begin" w:fldLock="1"/>
      </w:r>
      <w:r w:rsidR="0011101D">
        <w:rPr>
          <w:rFonts w:asciiTheme="minorHAnsi" w:hAnsiTheme="minorHAnsi" w:cstheme="minorHAnsi"/>
          <w:bCs/>
        </w:rPr>
        <w:instrText>ADDIN CSL_CITATION { "citationItems" : [ { "id" : "ITEM-1", "itemData" : { "DOI" : "10.1016/j.lfs.2012.05.014", "ISBN" : "1533620970", "ISSN" : "00243205", "PMID" : "22683433", "abstract" : "Aims: Anxiety and stress disorders are currently among the ten most important public health concerns, and in recent years, have reached epidemic proportions. The current success rate of treatments for anxiety disorders is not high, reaching 50% at most. These treatments are also associated with a wide variety of side effects. The aim of the present study was to investigate the anxiolytic properties of a novel herbal treatment produced in our laboratory compared to a conventional treatment for anxiety disorders, namely SSRIs. Main methods: Anxiety-like behavior was evaluated in adult mice exposed to stress during childhood following 1, 2 and 3 weeks of treatment with the novel herbal treatment or escitalopram, using the novel open field and the elevated plus maze paradigms. The behavioral evaluation in these mice was followed by a biochemical assessment of their brain hippocampal BDNF levels and blood corticosterone levels. Key findings: The study showed that (1) the novel herbal treatment reduced anxiety-like behaviors in both behavioral tests. Interestingly, this reduction was observed only following a 3-week treatment; (2) following the novel treatment, corticosterone levels in the plasma of treated mice were reduced and this reduction was similar to the one observed following escitalopram treatment; and (3) BDNF levels in the hippocampus of mice treated both with the novel herbal treatment and escitalopram were increased. Significance: These behavioral and biological findings indicate that our novel herbal compound has the potential of being highly efficacious in treating anxiety disorders. ?? 2012 Elsevier Inc.", "author" : [ { "dropping-particle" : "", "family" : "Doron", "given" : "Ravid", "non-dropping-particle" : "", "parse-names" : false, "suffix" : "" }, { "dropping-particle" : "", "family" : "Lotan", "given" : "Dafna", "non-dropping-particle" : "", "parse-names" : false, "suffix" : "" }, { "dropping-particle" : "", "family" : "Rak-Rabl", "given" : "Anat", "non-dropping-particle" : "", "parse-names" : false, "suffix" : "" }, { "dropping-particle" : "", "family" : "Raskin-Ramot", "given" : "Adi", "non-dropping-particle" : "", "parse-names" : false, "suffix" : "" }, { "dropping-particle" : "", "family" : "Lavi", "given" : "Karen", "non-dropping-particle" : "", "parse-names" : false, "suffix" : "" }, { "dropping-particle" : "", "family" : "Rehavi", "given" : "Moshe", "non-dropping-particle" : "", "parse-names" : false, "suffix" : "" } ], "container-title" : "Life Sciences", "id" : "ITEM-1", "issue" : "25-26", "issued" : { "date-parts" : [ [ "2012" ] ] }, "page" : "995-1000", "title" : "Anxiolytic effects of a novel herbal treatment in mice models of anxiety", "type" : "article-journal", "volume" : "90" }, "uris" : [ "http://www.mendeley.com/documents/?uuid=e3c8050d-f8ed-4379-bf32-1766ecb34412" ] }, { "id" : "ITEM-2", "itemData" : { "DOI" : "10.1016/j.bbr.2011.01.038", "ISBN" : "0166-4328", "ISSN" : "01664328", "PMID" : "21277333", "abstract" : "The high comorbidity of anxiety and depression suggests a potential degree of commonality in their etiologies. The chronic unpredictable stress (CUS) model effectively replicates depressive-like phenotypes; however, the ability of CUS to produce anxiety-like behaviors has not been adequately addressed. Using the CUS paradigm (2 stressors per day for 10 days) in adult Sprague-Dawley rats we identified behavioral, hormonal, and neurochemical changes one day after the cessation of treatment. Stress attenuated weight gain throughout the study and increased locomotor activity one day after treatment, but had no effect on anxiety-behavior as measured by the elevated plus maze. In addition, plasma corticosterone levels were positively correlated with hypothalamic serotonin (5-HT) activity one day after stress treatment as determined by the ratio of the metabolite 5-hydroxyindoleacetic acid (5-HIAA) to the parent compound (5-HIAA/5-HT ratio). These data suggest behavioral phenotypes associated with depression, but not comorbid anxiety, emerge in the immediate period after cessation of stress and that stress related physiology is related to 5-HT activity in the hypothalamus. \u00a9 2011 Elsevier B.V.", "author" : [ { "dropping-particle" : "", "family" : "Cox", "given" : "Brittney M.", "non-dropping-particle" : "", "parse-names" : false, "suffix" : "" }, { "dropping-particle" : "", "family" : "Alsawah", "given" : "Fares", "non-dropping-particle" : "", "parse-names" : false, "suffix" : "" }, { "dropping-particle" : "", "family" : "McNeill", "given" : "Peter C.", "non-dropping-particle" : "", "parse-names" : false, "suffix" : "" }, { "dropping-particle" : "", "family" : "Galloway", "given" : "Matthew P.", "non-dropping-particle" : "", "parse-names" : false, "suffix" : "" }, { "dropping-particle" : "", "family" : "Perrine", "given" : "Shane A.", "non-dropping-particle" : "", "parse-names" : false, "suffix" : "" } ], "container-title" : "Behavioural Brain Research", "id" : "ITEM-2", "issue" : "1", "issued" : { "date-parts" : [ [ "2011" ] ] }, "page" : "106-111", "title" : "Neurochemical, hormonal, and behavioral effects of chronic unpredictable stress in the rat", "type" : "article-journal", "volume" : "220" }, "uris" : [ "http://www.mendeley.com/documents/?uuid=f862827f-07dc-4d2c-8e86-24b2fe938567" ] }, { "id" : "ITEM-3", "itemData" : { "DOI" : "10.1016/j.yhbeh.2010.07.014", "ISBN" : "1095-6867 (Electronic)\\r0018-506X (Linking)", "ISSN" : "0018506X", "PMID" : "20691693", "abstract" : "Ovarian hormones exert anti-depressive and anxiolytic actions. In this study we have analyzed the effects of ovariectomy on the development of anxiety and depression-like behaviors and on cell proliferation in the hippocampus of mice submitted to chronic unpredictable stress. Animals submitted to stress 4 months after ovariectomy showed a significant increase in immobility behavior in the forced swimming test compared to animals submitted to stress 2 weeks after ovariectomy. In addition, long-term ovariectomy resulted in a significant decrease on the time spent in the open arms in the elevated plus-maze test compared to control animals. Stress did not significantly affect cell proliferation in the hilus of the dentate gyrus. However, ovariectomy resulted in a significant decrease in cell proliferation. These results indicate that long-term deprivation of ovarian hormones enhances the effect of chronic unpredictable stress on depressive- and anxiety-like behaviors in mice. Therefore, a prolonged deprivation of ovarian hormones may represent a risk factor for the development of depressive and anxiety symptoms after the exposure to stressful experiences. \u00a9 2010 Elsevier Inc.", "author" : [ { "dropping-particle" : "", "family" : "Lagunas", "given" : "Natalia", "non-dropping-particle" : "", "parse-names" : false, "suffix" : "" }, { "dropping-particle" : "", "family" : "Calmarza-Font", "given" : "Isabel", "non-dropping-particle" : "", "parse-names" : false, "suffix" : "" }, { "dropping-particle" : "", "family" : "Diz-Chaves", "given" : "Yolanda", "non-dropping-particle" : "", "parse-names" : false, "suffix" : "" }, { "dropping-particle" : "", "family" : "Garcia-Segura", "given" : "Luis M.", "non-dropping-particle" : "", "parse-names" : false, "suffix" : "" } ], "container-title" : "Hormones and Behavior", "id" : "ITEM-3", "issue" : "5", "issued" : { "date-parts" : [ [ "2010" ] ] }, "page" : "786-791", "title" : "Long-term ovariectomy enhances anxiety and depressive-like behaviors in mice submitted to chronic unpredictable stress", "type" : "article-journal", "volume" : "58" }, "uris" : [ "http://www.mendeley.com/documents/?uuid=31065b03-7444-4fe3-893c-7b0b85a61f19" ] } ], "mendeley" : { "formattedCitation" : "&lt;sup&gt;25, 39, 40&lt;/sup&gt;", "plainTextFormattedCitation" : "25, 39, 40", "previouslyFormattedCitation" : "&lt;sup&gt;25, 39, 40&lt;/sup&gt;" }, "properties" : { "noteIndex" : 0 }, "schema" : "https://github.com/citation-style-language/schema/raw/master/csl-citation.json" }</w:instrText>
      </w:r>
      <w:r w:rsidR="00B90191">
        <w:rPr>
          <w:rFonts w:asciiTheme="minorHAnsi" w:hAnsiTheme="minorHAnsi" w:cstheme="minorHAnsi"/>
          <w:bCs/>
        </w:rPr>
        <w:fldChar w:fldCharType="separate"/>
      </w:r>
      <w:r w:rsidR="0011101D" w:rsidRPr="0011101D">
        <w:rPr>
          <w:rFonts w:asciiTheme="minorHAnsi" w:hAnsiTheme="minorHAnsi" w:cstheme="minorHAnsi"/>
          <w:bCs/>
          <w:noProof/>
          <w:vertAlign w:val="superscript"/>
        </w:rPr>
        <w:t>25, 39, 40</w:t>
      </w:r>
      <w:r w:rsidR="00B90191">
        <w:rPr>
          <w:rFonts w:asciiTheme="minorHAnsi" w:hAnsiTheme="minorHAnsi" w:cstheme="minorHAnsi"/>
          <w:bCs/>
        </w:rPr>
        <w:fldChar w:fldCharType="end"/>
      </w:r>
      <w:r w:rsidR="00B90191">
        <w:rPr>
          <w:rFonts w:asciiTheme="minorHAnsi" w:hAnsiTheme="minorHAnsi" w:cstheme="minorHAnsi"/>
          <w:bCs/>
        </w:rPr>
        <w:t xml:space="preserve"> and additional tests measuring depressive-like behaviors, anxiety-like behaviors, cognitive functioning and social behavior</w:t>
      </w:r>
      <w:r w:rsidR="00B90191">
        <w:rPr>
          <w:rFonts w:asciiTheme="minorHAnsi" w:hAnsiTheme="minorHAnsi" w:cstheme="minorHAnsi"/>
          <w:bCs/>
        </w:rPr>
        <w:fldChar w:fldCharType="begin" w:fldLock="1"/>
      </w:r>
      <w:r w:rsidR="006A1BFD">
        <w:rPr>
          <w:rFonts w:asciiTheme="minorHAnsi" w:hAnsiTheme="minorHAnsi" w:cstheme="minorHAnsi"/>
          <w:bCs/>
        </w:rPr>
        <w:instrText>ADDIN CSL_CITATION { "citationItems" : [ { "id" : "ITEM-1", "itemData" : { "DOI" : "10.1159/000087097", "ISBN" : "0302-282X (Print)", "ISSN" : "0302282X", "PMID" : "16037678", "abstract" : "The chronic mild stress (CMS) model of depression has high validity but has in the past been criticized for being difficult to replicate. However, a large number of recent publications have confirmed that CMS causes behavioural changes in rodents that parallel symptoms of depression. This review summarizes studies from over sixty independent research groups that have reported decreases in reactivity to rewards, and a variety of other depression-like behaviours, in rats or mice, following exposure to CMS. Together, these changes are referred to as a 'depressive' behavioural profile. Almost every study that has examined the effects of chronic antidepressant treatment in these procedures has reported that antidepressants were effective in reversing or preventing these 'depressive' behavioural changes. (The single exception is a study in which the duration of treatment was too brief to constitute an adequate trial.) There are also a handful of reports of CMS causing significant effects in the opposite direction, termed here an 'anomalous' behavioural profile. There are six neurobiological parameters that have been studied in both 'anhedonic' and 'anomalous' animals: psychostimulant and place-conditioning effects of dopamine agonists; dopamine D2 receptor number and message; inhibition of dopamine turnover by quinpirole, and beta-adrenergic receptor binding. On all six measures, CMS caused opposite effects in animals displaying 'depressive' and 'anomalous' profiles. Thus, there is overwhelming evidence that under appropriate experimental conditions, CMS can cause antidepressant-reversible depressive-like effects in rodents; however, the 'anomalous' profile that is occasionally reported appears to be a genuine phenomenon, and these two sets of behavioural effects appear to be associated with opposite patterns of neurobiological changes.", "author" : [ { "dropping-particle" : "", "family" : "Willner", "given" : "Paul", "non-dropping-particle" : "", "parse-names" : false, "suffix" : "" } ], "container-title" : "Neuropsychobiology", "id" : "ITEM-1", "issue" : "2", "issued" : { "date-parts" : [ [ "2005" ] ] }, "page" : "90-110", "title" : "Chronic mild stress (CMS) revisited: Consistency and behavioural- neurobiological concordance in the effects of CMS", "type" : "article", "volume" : "52" }, "uris" : [ "http://www.mendeley.com/documents/?uuid=14c88af1-6ac8-4d0e-bbc7-50a3671c6a5f" ] } ], "mendeley" : { "formattedCitation" : "&lt;sup&gt;12&lt;/sup&gt;", "plainTextFormattedCitation" : "12", "previouslyFormattedCitation" : "&lt;sup&gt;12&lt;/sup&gt;" }, "properties" : { "noteIndex" : 0 }, "schema" : "https://github.com/citation-style-language/schema/raw/master/csl-citation.json" }</w:instrText>
      </w:r>
      <w:r w:rsidR="00B90191">
        <w:rPr>
          <w:rFonts w:asciiTheme="minorHAnsi" w:hAnsiTheme="minorHAnsi" w:cstheme="minorHAnsi"/>
          <w:bCs/>
        </w:rPr>
        <w:fldChar w:fldCharType="separate"/>
      </w:r>
      <w:r w:rsidR="00B90191" w:rsidRPr="00B90191">
        <w:rPr>
          <w:rFonts w:asciiTheme="minorHAnsi" w:hAnsiTheme="minorHAnsi" w:cstheme="minorHAnsi"/>
          <w:bCs/>
          <w:noProof/>
          <w:vertAlign w:val="superscript"/>
        </w:rPr>
        <w:t>12</w:t>
      </w:r>
      <w:r w:rsidR="00B90191">
        <w:rPr>
          <w:rFonts w:asciiTheme="minorHAnsi" w:hAnsiTheme="minorHAnsi" w:cstheme="minorHAnsi"/>
          <w:bCs/>
        </w:rPr>
        <w:fldChar w:fldCharType="end"/>
      </w:r>
      <w:r w:rsidR="00B90191">
        <w:rPr>
          <w:rFonts w:asciiTheme="minorHAnsi" w:hAnsiTheme="minorHAnsi" w:cstheme="minorHAnsi"/>
          <w:bCs/>
        </w:rPr>
        <w:t>. Chronic administration of tricyclic antidepressants (TCAs; imipramine</w:t>
      </w:r>
      <w:r w:rsidR="00B90191">
        <w:rPr>
          <w:rFonts w:asciiTheme="minorHAnsi" w:hAnsiTheme="minorHAnsi" w:cstheme="minorHAnsi"/>
          <w:bCs/>
        </w:rPr>
        <w:fldChar w:fldCharType="begin" w:fldLock="1"/>
      </w:r>
      <w:r w:rsidR="00CA0DE0">
        <w:rPr>
          <w:rFonts w:asciiTheme="minorHAnsi" w:hAnsiTheme="minorHAnsi" w:cstheme="minorHAnsi"/>
          <w:bCs/>
        </w:rPr>
        <w:instrText>ADDIN CSL_CITATION { "citationItems" : [ { "id" : "ITEM-1", "itemData" : { "DOI" : "10.1007/BF02245566", "ISSN" : "00333158", "PMID" : "7871087", "abstract" : "Chronic sequential exposure to a variety of mild stressors has previously been found to cause an antidepressant-reversible decrease in the consumption of palatable sweet solutions, associated with abnormalities of dopaminergic neurotransmission in the nucleus accumbens. In the present study, 5 weeks of treatment with imipramine (10 mg/kg b.i.d.) reversed the decreased sucrose intake of rats exposed to chronic mild stress. Stress also caused a decrease in D2-receptor binding in the limbic forebrain (but not the striatum), which was completely reversed by imipramine. In nonstressed animals, imipramine decreased D1-receptor binding in both regions. However, in stressed animals, imipramine did not significantly alter D1-receptor binding in either area. Stress alone slightly increased D1-receptor binding, in striatum only. Scatchard analysis showed that all changes in receptor binding resulted from changes in receptor number (Bmax) rather than receptor affinity (KD). The results support the hypothesis that changes in D2-receptor function in the nucleus accumbens are responsible for chronic mild stress-induced anhedonia and its reversal by antidepressant drugs. They do not support the hypothesis that the sensitization of D2-receptors seen following chronic antidepressant treatment is caused by a down-regulation of D1-receptors.", "author" : [ { "dropping-particle" : "", "family" : "Papp", "given" : "Mariusz", "non-dropping-particle" : "", "parse-names" : false, "suffix" : "" }, { "dropping-particle" : "", "family" : "Klimek", "given" : "Violetta", "non-dropping-particle" : "", "parse-names" : false, "suffix" : "" }, { "dropping-particle" : "", "family" : "Willner", "given" : "Paul", "non-dropping-particle" : "", "parse-names" : false, "suffix" : "" } ], "container-title" : "Psychopharmacology", "id" : "ITEM-1", "issue" : "4", "issued" : { "date-parts" : [ [ "1994" ] ] }, "page" : "441-446", "title" : "Parallel changes in dopamine D2 receptor binding in limbic forebrain associated with chronic mild stress-induced anhedonia and its reversal by imipramine", "type" : "article-journal", "volume" : "115" }, "uris" : [ "http://www.mendeley.com/documents/?uuid=a2cd08e7-998a-4cd1-a81a-e48510363866" ] }, { "id" : "ITEM-2", "itemData" : { "DOI" : "10.1177/026988110201600201", "ISBN" : "0269881102016", "ISSN" : "0269-8811", "PMID" : "12095069", "abstract" : "The present study set out to establish the chronic mild stress (CMS) animal model of depression in male CD-1 mice, a commonly used mouse strain. Mice were exposed to a series of mild stressors (e.g. soiled bedding, paired housing, cage tilt, white noise) presented in a continuous unpredictable fashion. Intermittently, CMS was discontinued and the mice were presented with both water and a palatable saccharin solution (0.1% w/v) in a two-bottle choice test overnight (15 h). Repeated exposure of these mice to the stressors led to a reduction in preference for the saccharin solution. This change in preference was attributed to an increase in the consumption of water rather than a decrease in the consumption of saccharin solution. Over time and with extensive testing, CMS no longer affected performance in the two-bottle saccharin preference test. Treatment with the tricyclic antidepressant imipramine (20 mg/kg i.p., once daily) had a varied effect on the CMS-induced change in preference for saccharin, dependent on the timing of initiation of imipramine treatment. In the first instance, following 5 weeks of CMS where a reduction in saccharin preference was established, treatment with imipramine for a further 5 weeks maintained the stress-induced deficit in saccharin preference. However, using a different approach, pre-treatment with imipramine once daily for 2 weeks, prior to onset of CMS, and co-treatment thereafter, attenuated CMS-induced changes in saccharin preference. Finally, when imipramine treatment was scheduled to begin with the CMS procedure, imipramine failed to prevent the CMS-induced reductions in saccharin preference. Changes in behaviour observed after exposure to CMS may be linked to a stress-induced deterioration of the sensitivity of the mice to a rewarding stimulus. Treatment with imipramine can reduce these behavioural changes but is only effective when given repeatedly prior to onset of CMS.", "author" : [ { "dropping-particle" : "", "family" : "Harkin", "given" : "Andrew", "non-dropping-particle" : "", "parse-names" : false, "suffix" : "" }, { "dropping-particle" : "", "family" : "Houlihan", "given" : "Diarmaid D", "non-dropping-particle" : "", "parse-names" : false, "suffix" : "" }, { "dropping-particle" : "", "family" : "Kelly", "given" : "John P", "non-dropping-particle" : "", "parse-names" : false, "suffix" : "" } ], "container-title" : "Journal of psychopharmacology (Oxford, England)", "id" : "ITEM-2", "issue" : "2", "issued" : { "date-parts" : [ [ "2002" ] ] }, "page" : "115-123", "title" : "Reduction in preference for saccharin by repeated unpredictable stress in mice and its prevention by imipramine.", "type" : "article-journal", "volume" : "16" }, "uris" : [ "http://www.mendeley.com/documents/?uuid=73115be5-78d0-4ac6-ab97-d97c2119451c" ] }, { "id" : "ITEM-3", "itemData" : { "DOI" : "10.1016/j.bbr.2009.03.040", "ISBN" : "1872-7549 (Electronic)\\n0166-4328 (Linking)", "ISSN" : "01664328", "PMID" : "19463708", "abstract" : "Despite growing evidences of an association between brain-derived neurotrophic factor (BDNF) and antidepressant effects, the neurotrophic hypothesis of depression is challenged by the paucity of direct links between BDNF deficit and depressive-like behaviors. The unpredictable chronic mild stress (UCMS) paradigm might take our understanding a step further by examining whether a decrease in bdnf expression can lead to enhanced vulnerability to stress and prevent antidepressant efficacy in all or specific UCMS-induced alterations. Wild-type bdnf+/+and heterozygous bdnf+/-mice were exposed to an 8-week UCMS regimen and, from the third week onward, treated with either vehicle or imipramine (20 mg/kg/day, ip). Physical, behavioral and biological (plasma corticosterone levels, bdnf expression in the dentate gyrus) measures were further analyzed regarding to the genotype and the treatment. Heterozygous bdnf+/-mice displayed hyperactivity and increase of body weight but no enhancement of the sensitivity to stress exposure in all the measures investigated here. In contrast, while imipramine treatment reduced anxiety-like behaviors in the novelty-suppressed feeding test in both genotypes, it decreased aggressiveness in the resident/intruder test and immobility in the tail suspension test in wild-type but not in heterozygous mice. Furthermore, imipramine induced a twofold increase of bdnf expression in the dentate gyrus in both genotypes, while bdnf+/-mice displayed roughly half-reduced level for the same treatment. In summary, we demonstrate here that depletion in BDNF dampened the antidepressant effects in several behaviors but failed to increase vulnerability to chronic stress exposure. \u00a9 2009 Elsevier B.V. All rights reserved.", "author" : [ { "dropping-particle" : "", "family" : "Ibarguen-Vargas", "given" : "Yadira", "non-dropping-particle" : "", "parse-names" : false, "suffix" : "" }, { "dropping-particle" : "", "family" : "Surget", "given" : "Alexandre", "non-dropping-particle" : "", "parse-names" : false, "suffix" : "" }, { "dropping-particle" : "", "family" : "Vourc'h", "given" : "Patrick", "non-dropping-particle" : "", "parse-names" : false, "suffix" : "" }, { "dropping-particle" : "", "family" : "Leman", "given" : "Samuel", "non-dropping-particle" : "", "parse-names" : false, "suffix" : "" }, { "dropping-particle" : "", "family" : "Andres", "given" : "Christian R.", "non-dropping-particle" : "", "parse-names" : false, "suffix" : "" }, { "dropping-particle" : "", "family" : "Gardier", "given" : "Alain M.", "non-dropping-particle" : "", "parse-names" : false, "suffix" : "" }, { "dropping-particle" : "", "family" : "Belzung", "given" : "Catherine", "non-dropping-particle" : "", "parse-names" : false, "suffix" : "" } ], "container-title" : "Behavioural Brain Research", "id" : "ITEM-3", "issue" : "2", "issued" : { "date-parts" : [ [ "2009" ] ] }, "page" : "245-251", "title" : "Deficit in BDNF does not increase vulnerability to stress but dampens antidepressant-like effects in the unpredictable chronic mild stress", "type" : "article-journal", "volume" : "202" }, "uris" : [ "http://www.mendeley.com/documents/?uuid=04a01e6f-4050-4ae2-8d20-665c2b4578b7" ] }, { "id" : "ITEM-4", "itemData" : { "DOI" : "10.1016/j.ejphar.2009.02.037", "ISBN" : "1879-0712 (Electronic)", "ISSN" : "00142999", "PMID" : "19249298", "abstract" : "Melatonin is a hormone primarily synthesized by the pineal gland and has been shown to govern seasonal and circadian rhythms, as well as the immune system, certain behaviours, and responses to stress. Chronic exposure to stress is involved in the etiology of human depression, and depressed patients present changes in circadian and seasonal rhythms. This study investigated the effects of daily exogenous melatonin (1 and 10\u00a0mg/kg, p.o.) and imipramine (20\u00a0mg/kg, i.p.) on the changes in the coat state, grooming behaviour and corticosterone levels induced by the unpredictable chronic mild stress model of depression in mice. As expected, the 5\u00a0weeks of unpredictable chronic mild stress schedule induced significant degradation of the coat state, decreased grooming and increased serum corticosterone levels. All of these unpredictable chronic mild stress-induced changes were counteracted by melatonin (P &lt; 0.05) and imipramine (P &lt; 0.01). Especially in view of the relevance of stress as a major contributing factor in depression, as well as the alleged importance of normalizing a hyperfunctioning HPA axis and resynchronizing circadian rhythms for a successful treatment of depression, this study reassesses the potential of melatonin as an antidepressant. \u00a9 2009 Elsevier B.V. All rights reserved.", "author" : [ { "dropping-particle" : "", "family" : "Detanico", "given" : "Bernardo C.", "non-dropping-particle" : "", "parse-names" : false, "suffix" : "" }, { "dropping-particle" : "", "family" : "Piato", "given" : "\u00c2ngelo L.", "non-dropping-particle" : "", "parse-names" : false, "suffix" : "" }, { "dropping-particle" : "", "family" : "Freitas", "given" : "Jennifer J.", "non-dropping-particle" : "", "parse-names" : false, "suffix" : "" }, { "dropping-particle" : "", "family" : "Lhullier", "given" : "Francisco L.", "non-dropping-particle" : "", "parse-names" : false, "suffix" : "" }, { "dropping-particle" : "", "family" : "Hidalgo", "given" : "Maria P.", "non-dropping-particle" : "", "parse-names" : false, "suffix" : "" }, { "dropping-particle" : "", "family" : "Caumo", "given" : "Wolney", "non-dropping-particle" : "", "parse-names" : false, "suffix" : "" }, { "dropping-particle" : "", "family" : "Elisabetsky", "given" : "Elaine", "non-dropping-particle" : "", "parse-names" : false, "suffix" : "" } ], "container-title" : "European Journal of Pharmacology", "id" : "ITEM-4", "issue" : "1-3", "issued" : { "date-parts" : [ [ "2009" ] ] }, "page" : "121-125", "title" : "Antidepressant-like effects of melatonin in the mouse chronic mild stress model", "type" : "article-journal", "volume" : "607" }, "uris" : [ "http://www.mendeley.com/documents/?uuid=7fc5fb54-f868-4ae5-b72e-6722a298e72d" ] } ], "mendeley" : { "formattedCitation" : "&lt;sup&gt;35, 41\u201343&lt;/sup&gt;", "plainTextFormattedCitation" : "35, 41\u201343", "previouslyFormattedCitation" : "&lt;sup&gt;35, 41\u201343&lt;/sup&gt;" }, "properties" : { "noteIndex" : 0 }, "schema" : "https://github.com/citation-style-language/schema/raw/master/csl-citation.json" }</w:instrText>
      </w:r>
      <w:r w:rsidR="00B90191">
        <w:rPr>
          <w:rFonts w:asciiTheme="minorHAnsi" w:hAnsiTheme="minorHAnsi" w:cstheme="minorHAnsi"/>
          <w:bCs/>
        </w:rPr>
        <w:fldChar w:fldCharType="separate"/>
      </w:r>
      <w:r w:rsidR="00EF4894" w:rsidRPr="00EF4894">
        <w:rPr>
          <w:rFonts w:asciiTheme="minorHAnsi" w:hAnsiTheme="minorHAnsi" w:cstheme="minorHAnsi"/>
          <w:bCs/>
          <w:noProof/>
          <w:vertAlign w:val="superscript"/>
        </w:rPr>
        <w:t>35, 41–43</w:t>
      </w:r>
      <w:r w:rsidR="00B90191">
        <w:rPr>
          <w:rFonts w:asciiTheme="minorHAnsi" w:hAnsiTheme="minorHAnsi" w:cstheme="minorHAnsi"/>
          <w:bCs/>
        </w:rPr>
        <w:fldChar w:fldCharType="end"/>
      </w:r>
      <w:r w:rsidR="00B90191">
        <w:rPr>
          <w:rFonts w:asciiTheme="minorHAnsi" w:hAnsiTheme="minorHAnsi" w:cstheme="minorHAnsi"/>
          <w:bCs/>
        </w:rPr>
        <w:t>, desipramine</w:t>
      </w:r>
      <w:r w:rsidR="00B90191">
        <w:rPr>
          <w:rFonts w:asciiTheme="minorHAnsi" w:hAnsiTheme="minorHAnsi" w:cstheme="minorHAnsi"/>
          <w:bCs/>
        </w:rPr>
        <w:fldChar w:fldCharType="begin" w:fldLock="1"/>
      </w:r>
      <w:r w:rsidR="00CA0DE0">
        <w:rPr>
          <w:rFonts w:asciiTheme="minorHAnsi" w:hAnsiTheme="minorHAnsi" w:cstheme="minorHAnsi"/>
          <w:bCs/>
        </w:rPr>
        <w:instrText>ADDIN CSL_CITATION { "citationItems" : [ { "id" : "ITEM-1", "itemData" : { "DOI" : "10.1016/S0165-0327(00)00182-8", "ISBN" : "0165-0327", "ISSN" : "0165-0327", "PMID" : "11246093", "abstract" : "Background: Depression is associated with activation of the inflammatory response system (IRS). In humans, antidepressants significantly increase the production of interleukin-10 (IL-10), a negative immunoregulatory cytokine. The aims of the present study were to examine the effects of desipramine, a tricyclic antidepressant, on the IRS in C57BL/6 mice with and without exposure to chronic mild stress (CMS). Methods: We examined the effects of desipramine on the cytotoxic activity of natural killer (NK) cells, the proliferative responses of lymphocytes after stimulation with IL-1, IL-2, lipopolysaccharide (LPS), concanavaline-A (Con-A), phytohaemagglutinin-P (PHA), pokeweed mitogen (PWM), and anti-CD3 monoclonal antibodies, the production of IL-2, IL-4, IL-10 and interferon-gamma (IFNgamma) by T lymphocytes and the ability of B cells to proliferate after stimulation by lipopolysaccharide (LPS). Results: Prolonged treatment of C57BL/6 mice subjected to CMS with desipramine increases the ability of T cells to produce IL-10 and the ability of B cells to proliferate after stimulation with LPS; and significantly decreases the cytotoxic activity of NK cells and the proliferative responses of lymphocytes after stimulation with Con-A, PHA and anti-CD3 monoclonal antibodies. Repeated administration of desipramine to non-stressed mice increases the activity of T lymphocytes, lowers that of B lymphocytes, increases the production of IL-10 by T cells and has no significant effect on the activity of NK cells. Conclusion: Prolonged desipramine treatment of stressed and non-stressed C57BL/6 mice induces an increase in the production of IL-10, an anti-inflammatory cytokine. \u00a9 2001 Elsevier Science B.V.", "author" : [ { "dropping-particle" : "", "family" : "Kubera", "given" : "M", "non-dropping-particle" : "", "parse-names" : false, "suffix" : "" }, { "dropping-particle" : "", "family" : "Maes", "given" : "M", "non-dropping-particle" : "", "parse-names" : false, "suffix" : "" }, { "dropping-particle" : "", "family" : "Holan", "given" : "V", "non-dropping-particle" : "", "parse-names" : false, "suffix" : "" }, { "dropping-particle" : "", "family" : "Basta-Kaim", "given" : "A", "non-dropping-particle" : "", "parse-names" : false, "suffix" : "" }, { "dropping-particle" : "", "family" : "Roman", "given" : "A", "non-dropping-particle" : "", "parse-names" : false, "suffix" : "" }, { "dropping-particle" : "", "family" : "Shani", "given" : "J", "non-dropping-particle" : "", "parse-names" : false, "suffix" : "" }, { "dropping-particle" : "", "family" : "M.", "given" : "Kubera", "non-dropping-particle" : "", "parse-names" : false, "suffix" : "" }, { "dropping-particle" : "", "family" : "M.", "given" : "Maes", "non-dropping-particle" : "", "parse-names" : false, "suffix" : "" }, { "dropping-particle" : "", "family" : "V.", "given" : "Holan", "non-dropping-particle" : "", "parse-names" : false, "suffix" : "" }, { "dropping-particle" : "", "family" : "A.", "given" : "Basta-Kaim", "non-dropping-particle" : "", "parse-names" : false, "suffix" : "" }, { "dropping-particle" : "", "family" : "A.", "given" : "Roman", "non-dropping-particle" : "", "parse-names" : false, "suffix" : "" }, { "dropping-particle" : "", "family" : "J.", "given" : "Shani", "non-dropping-particle" : "", "parse-names" : false, "suffix" : "" } ], "container-title" : "Journal of Affective Disorders", "id" : "ITEM-1", "issue" : "1-3", "issued" : { "date-parts" : [ [ "2001" ] ] }, "page" : "171-178", "title" : "Prolonged desipramine treatment increases the production of interleukin-10, an anti-inflammatory cytokine, in C57BL/6 mice subjected to the chronic mild stress model of depression", "type" : "article-journal", "volume" : "63" }, "uris" : [ "http://www.mendeley.com/documents/?uuid=f193864d-6733-49ec-bf73-d3fa620f50d7" ] }, { "id" : "ITEM-2", "itemData" : { "DOI" : "10.1016/0924-977X(92)90035-7", "ISBN" : "0924-977X (Print)", "ISSN" : "0924977X", "PMID" : "1638173", "abstract" : "The effect of chronic unpredictable mild stress on sensitivity to reward was evaluated using the brain self-stimulation procedure. Rats were allowed to electrically self-stimulate the ventral tegmental area, one of the main cerebral structures subserving positive reinforcement. Stimulation thresholds (frequency of stimuli) for self-stimulation responses were determined prior to, during, and following a 19-day period of exposure to a variety of mild unpredictable stressors. Stimulation threshold was increased in stressed rats, suggesting a decrease in the rewarding properties of brain stimulation. This deficit became evident after about 1 week of mild stress, lasted throughout the stress period, and progressively diminished following termination of the stress regime. In stressed rats concomitantly treated with the tricyclic antidepressant desipramine (5 mg/kg b.i.d.), no stress-induced increase in self-stimulation threshold was observed. However, desipramine did not modify self-stimulation threshold in non-stressed animals. Thus, the increased threshold for brain self-stimulation produced by a period of chronic unpredictable mild stress can be completely prevented by concominant antidepressant treatment and may provide an heuristic animal model of depression. \u00a9 1992.", "author" : [ { "dropping-particle" : "", "family" : "Moreau", "given" : "J. L.", "non-dropping-particle" : "", "parse-names" : false, "suffix" : "" }, { "dropping-particle" : "", "family" : "Jenck", "given" : "F.", "non-dropping-particle" : "", "parse-names" : false, "suffix" : "" }, { "dropping-particle" : "", "family" : "Martin", "given" : "J. R.", "non-dropping-particle" : "", "parse-names" : false, "suffix" : "" }, { "dropping-particle" : "", "family" : "Mortas", "given" : "P.", "non-dropping-particle" : "", "parse-names" : false, "suffix" : "" }, { "dropping-particle" : "", "family" : "Haefely", "given" : "W. E.", "non-dropping-particle" : "", "parse-names" : false, "suffix" : "" } ], "container-title" : "European Neuropsychopharmacology", "id" : "ITEM-2", "issue" : "1", "issued" : { "date-parts" : [ [ "1992" ] ] }, "page" : "43-49", "title" : "Antidepressant treatment prevents chronic unpredictable mild stress-induced anhedonia as assessed by ventral tegmentum self-stimulation behavior in rats", "type" : "article-journal", "volume" : "2" }, "uris" : [ "http://www.mendeley.com/documents/?uuid=e7ac5784-2f1b-4521-abbf-1eb897f91b78" ] }, { "id" : "ITEM-3", "itemData" : { "DOI" : "10.1007/BF00187257", "ISBN" : "0033-3158 (Print)\\r0033-3158 (Linking)", "ISSN" : "00333158", "PMID" : "3124165", "abstract" : "Rats exposed chronically (5-9 weeks) to a variety of mild unpredictable stressors showed a reduced consumption of and preference for saccharin or sucrose solutions. Preference deficits took at least 2 weeks to develop and were maintained for more than 2 weeks after termination of the stress regime. Sucrose preference was unaffected by 1 week of treatment with the tricyclic antidepressant DMI but returned to normal after 2-4 weeks of DMI treatment. DMI did not alter sucrose preference in unstressed animals. No significant changes were seen in saline preference either during stress or following drug treatment. DMI reduced blood corticosterone and glucose levels, but stress did not significantly alter either measure. The results are discussed in terms of an animal model of endogenous depression.", "author" : [ { "dropping-particle" : "", "family" : "Willner", "given" : "P.", "non-dropping-particle" : "", "parse-names" : false, "suffix" : "" }, { "dropping-particle" : "", "family" : "Towell", "given" : "A.", "non-dropping-particle" : "", "parse-names" : false, "suffix" : "" }, { "dropping-particle" : "", "family" : "Sampson", "given" : "D.", "non-dropping-particle" : "", "parse-names" : false, "suffix" : "" }, { "dropping-particle" : "", "family" : "Sophokleous", "given" : "S.", "non-dropping-particle" : "", "parse-names" : false, "suffix" : "" }, { "dropping-particle" : "", "family" : "Muscat", "given" : "R.", "non-dropping-particle" : "", "parse-names" : false, "suffix" : "" } ], "container-title" : "Psychopharmacology", "id" : "ITEM-3", "issue" : "3", "issued" : { "date-parts" : [ [ "1987" ] ] }, "page" : "358-364", "title" : "Reduction of sucrose preference by chronic unpredictable mild stress, and its restoration by a tricyclic antidepressant", "type" : "article-journal", "volume" : "93" }, "uris" : [ "http://www.mendeley.com/documents/?uuid=2702aec7-feca-413c-acf7-cca19e1b77fb" ] } ], "mendeley" : { "formattedCitation" : "&lt;sup&gt;18, 44, 45&lt;/sup&gt;", "plainTextFormattedCitation" : "18, 44, 45", "previouslyFormattedCitation" : "&lt;sup&gt;18, 44, 45&lt;/sup&gt;" }, "properties" : { "noteIndex" : 0 }, "schema" : "https://github.com/citation-style-language/schema/raw/master/csl-citation.json" }</w:instrText>
      </w:r>
      <w:r w:rsidR="00B90191">
        <w:rPr>
          <w:rFonts w:asciiTheme="minorHAnsi" w:hAnsiTheme="minorHAnsi" w:cstheme="minorHAnsi"/>
          <w:bCs/>
        </w:rPr>
        <w:fldChar w:fldCharType="separate"/>
      </w:r>
      <w:r w:rsidR="00EF4894" w:rsidRPr="00EF4894">
        <w:rPr>
          <w:rFonts w:asciiTheme="minorHAnsi" w:hAnsiTheme="minorHAnsi" w:cstheme="minorHAnsi"/>
          <w:bCs/>
          <w:noProof/>
          <w:vertAlign w:val="superscript"/>
        </w:rPr>
        <w:t>18, 44, 45</w:t>
      </w:r>
      <w:r w:rsidR="00B90191">
        <w:rPr>
          <w:rFonts w:asciiTheme="minorHAnsi" w:hAnsiTheme="minorHAnsi" w:cstheme="minorHAnsi"/>
          <w:bCs/>
        </w:rPr>
        <w:fldChar w:fldCharType="end"/>
      </w:r>
      <w:r w:rsidR="00B90191">
        <w:rPr>
          <w:rFonts w:asciiTheme="minorHAnsi" w:hAnsiTheme="minorHAnsi" w:cstheme="minorHAnsi"/>
          <w:bCs/>
        </w:rPr>
        <w:t>), tetracyclic antidepressants (</w:t>
      </w:r>
      <w:proofErr w:type="spellStart"/>
      <w:r w:rsidR="00B90191">
        <w:rPr>
          <w:rFonts w:asciiTheme="minorHAnsi" w:hAnsiTheme="minorHAnsi" w:cstheme="minorHAnsi"/>
          <w:bCs/>
        </w:rPr>
        <w:t>TeCAs</w:t>
      </w:r>
      <w:proofErr w:type="spellEnd"/>
      <w:r w:rsidR="00B90191">
        <w:rPr>
          <w:rFonts w:asciiTheme="minorHAnsi" w:hAnsiTheme="minorHAnsi" w:cstheme="minorHAnsi"/>
          <w:bCs/>
        </w:rPr>
        <w:t>; maprotiline</w:t>
      </w:r>
      <w:r w:rsidR="00B90191">
        <w:rPr>
          <w:rFonts w:asciiTheme="minorHAnsi" w:hAnsiTheme="minorHAnsi" w:cstheme="minorHAnsi"/>
          <w:bCs/>
        </w:rPr>
        <w:fldChar w:fldCharType="begin" w:fldLock="1"/>
      </w:r>
      <w:r w:rsidR="00CA0DE0">
        <w:rPr>
          <w:rFonts w:asciiTheme="minorHAnsi" w:hAnsiTheme="minorHAnsi" w:cstheme="minorHAnsi"/>
          <w:bCs/>
        </w:rPr>
        <w:instrText>ADDIN CSL_CITATION { "citationItems" : [ { "id" : "ITEM-1", "itemData" : { "DOI" : "10.1007/BF02247719", "ISBN" : "0033-3158 (Print)\\n0033-3158 (Linking)", "ISSN" : "00333158", "PMID" : "1365858", "abstract" : "Chronic exposure to mild unpredictable stress has previously been found to depress the consumption of palatable sweet solutions. In the present study this effect was reversed by chronic (9 weeks) treatment with the atypical antidepressants, fluoxetine and maprotiline (5 mg/kg/day); the non-antidepressant chlordiazepoxide was ineffective. Stressed animals were also subsensitive to food reward in the place conditioning procedure; however, fluoxetine and maprotiline treated animals showed normal place preference conditioning. Acute pretreatment with raclopride (100 micrograms/kg) selectively reversed the recovery of sucrose drinking in antidepressant-treated stressed animals. These results extend previous reports of the efficacy of tricyclic antidepressants in this paradigm, and support the hypothesis of a dopaminergic mechanism of antidepressant action.", "author" : [ { "dropping-particle" : "", "family" : "Muscat", "given" : "Richard", "non-dropping-particle" : "", "parse-names" : false, "suffix" : "" }, { "dropping-particle" : "", "family" : "Papp", "given" : "Mariusz", "non-dropping-particle" : "", "parse-names" : false, "suffix" : "" }, { "dropping-particle" : "", "family" : "Willner", "given" : "Paul", "non-dropping-particle" : "", "parse-names" : false, "suffix" : "" } ], "container-title" : "Psychopharmacology", "id" : "ITEM-1", "issue" : "4", "issued" : { "date-parts" : [ [ "1992" ] ] }, "page" : "433-438", "title" : "Reversal of stress-induced anhedonia by the atypical antidepressants, fluoxetine and maprotiline", "type" : "article-journal", "volume" : "109" }, "uris" : [ "http://www.mendeley.com/documents/?uuid=cb3019d6-e2cf-42e9-8a94-84c6253d5cd1" ] }, { "id" : "ITEM-2", "itemData" : { "DOI" : "10.1016/j.bbr.2008.04.021", "ISBN" : "0166-4328 (Print)", "ISSN" : "01664328", "PMID" : "18565601", "abstract" : "There have been few comparisons of strains and antidepressants in the unpredictable chronic mild stress (UCMS) paradigm in mice. This study was undertaken to determine the influence of such factors using four antidepressants drugs including the tricyclics imipramine (20 mg/(kg day)) and desipramine (10 mg/(kg day)), the tetracyclic maprotiline (20 mg/(kg day)) and the selective serotonin reuptake inhibitor (SSRI) fluoxetine (10 mg/(kg day)) in both Swiss and BALB/c mice. A 6-week UCMS regimen induced deterioration of the coat state and decreased grooming behaviours in the splash test in BALB/c mice but not Swiss mice. The four antidepressants reversed the UCMS-induced effects in BALB/c mice in both measures. However, imipramine and fluoxetine reached significance in the splash test while desipramine and maprotiline displayed only a trend. In conclusion, these results emphasize that BALB/c mice are more sensitive than Swiss mice for studying the effects of the UCMS model as well as for testing antidepressant-like properties. \u00a9 2008 Elsevier B.V. All rights reserved.", "author" : [ { "dropping-particle" : "", "family" : "Yalcin", "given" : "Ipek", "non-dropping-particle" : "", "parse-names" : false, "suffix" : "" }, { "dropping-particle" : "", "family" : "Belzung", "given" : "Catherine", "non-dropping-particle" : "", "parse-names" : false, "suffix" : "" }, { "dropping-particle" : "", "family" : "Surget", "given" : "Alexandre", "non-dropping-particle" : "", "parse-names" : false, "suffix" : "" } ], "container-title" : "Behavioural Brain Research", "id" : "ITEM-2", "issue" : "1", "issued" : { "date-parts" : [ [ "2008" ] ] }, "page" : "140-143", "title" : "Mouse strain differences in the unpredictable chronic mild stress: a four-antidepressant survey", "type" : "article-journal", "volume" : "193" }, "uris" : [ "http://www.mendeley.com/documents/?uuid=d2d0021d-a327-47ea-9f36-be40ba66d4ad" ] } ], "mendeley" : { "formattedCitation" : "&lt;sup&gt;46, 47&lt;/sup&gt;", "plainTextFormattedCitation" : "46, 47", "previouslyFormattedCitation" : "&lt;sup&gt;46, 47&lt;/sup&gt;" }, "properties" : { "noteIndex" : 0 }, "schema" : "https://github.com/citation-style-language/schema/raw/master/csl-citation.json" }</w:instrText>
      </w:r>
      <w:r w:rsidR="00B90191">
        <w:rPr>
          <w:rFonts w:asciiTheme="minorHAnsi" w:hAnsiTheme="minorHAnsi" w:cstheme="minorHAnsi"/>
          <w:bCs/>
        </w:rPr>
        <w:fldChar w:fldCharType="separate"/>
      </w:r>
      <w:r w:rsidR="00EF4894" w:rsidRPr="00EF4894">
        <w:rPr>
          <w:rFonts w:asciiTheme="minorHAnsi" w:hAnsiTheme="minorHAnsi" w:cstheme="minorHAnsi"/>
          <w:bCs/>
          <w:noProof/>
          <w:vertAlign w:val="superscript"/>
        </w:rPr>
        <w:t>46, 47</w:t>
      </w:r>
      <w:r w:rsidR="00B90191">
        <w:rPr>
          <w:rFonts w:asciiTheme="minorHAnsi" w:hAnsiTheme="minorHAnsi" w:cstheme="minorHAnsi"/>
          <w:bCs/>
        </w:rPr>
        <w:fldChar w:fldCharType="end"/>
      </w:r>
      <w:r w:rsidR="00B90191">
        <w:rPr>
          <w:rFonts w:asciiTheme="minorHAnsi" w:hAnsiTheme="minorHAnsi" w:cstheme="minorHAnsi"/>
          <w:bCs/>
        </w:rPr>
        <w:t>, mianserin</w:t>
      </w:r>
      <w:r w:rsidR="00B90191">
        <w:rPr>
          <w:rFonts w:asciiTheme="minorHAnsi" w:hAnsiTheme="minorHAnsi" w:cstheme="minorHAnsi"/>
          <w:bCs/>
        </w:rPr>
        <w:fldChar w:fldCharType="begin" w:fldLock="1"/>
      </w:r>
      <w:r w:rsidR="00CA0DE0">
        <w:rPr>
          <w:rFonts w:asciiTheme="minorHAnsi" w:hAnsiTheme="minorHAnsi" w:cstheme="minorHAnsi"/>
          <w:bCs/>
        </w:rPr>
        <w:instrText>ADDIN CSL_CITATION { "citationItems" : [ { "id" : "ITEM-1", "itemData" : { "ISSN" : "11804882", "PMID" : "8148366", "abstract" : "This study was designed to validate a novel animal model of depression by testing the curative effects of the atypical antidepressant mianserin. In this paradigm, the hedonic state of rats was assessed using an intracranial self-stimulation (ICSS) procedure. The ICSS threshold was determined before, during and after a 38-day period of exposure to a variety of intermittent, unpredictable, mild stressors. After 11 days of this regimen, the ICSS threshold was significantly higher in the stressed rats, suggesting a gradual decrease of sensitivity to reward. This \"anhedonia\" lasted throughout the stress regimen and progressively diminished over a 20-day period after stress was terminated. When stressed animals exhibiting anhedonia were treated with mianserin, the stress-induced increase in the ICSS threshold was gradually reversed over ten days of treatment. These results provide further support for the value of this anhedonia paradigm in modelling an important aspect of human depressive disorders.", "author" : [ { "dropping-particle" : "", "family" : "Moreau", "given" : "J. L.", "non-dropping-particle" : "", "parse-names" : false, "suffix" : "" }, { "dropping-particle" : "", "family" : "Bourson", "given" : "A.", "non-dropping-particle" : "", "parse-names" : false, "suffix" : "" }, { "dropping-particle" : "", "family" : "Jenck", "given" : "F.", "non-dropping-particle" : "", "parse-names" : false, "suffix" : "" }, { "dropping-particle" : "", "family" : "Martin", "given" : "J. R.", "non-dropping-particle" : "", "parse-names" : false, "suffix" : "" }, { "dropping-particle" : "", "family" : "Mortas", "given" : "P.", "non-dropping-particle" : "", "parse-names" : false, "suffix" : "" } ], "container-title" : "Journal of Psychiatry and Neuroscience", "id" : "ITEM-1", "issue" : "1", "issued" : { "date-parts" : [ [ "1994" ] ] }, "page" : "51-56", "title" : "Curative effects of the atypical antidepressant mianserin in the chronic mild stress-induced anhedonia model of depression", "type" : "article-journal", "volume" : "19" }, "uris" : [ "http://www.mendeley.com/documents/?uuid=36823b03-96d6-441f-8cb6-cbfbc4c4eaf8" ] } ], "mendeley" : { "formattedCitation" : "&lt;sup&gt;48&lt;/sup&gt;", "plainTextFormattedCitation" : "48", "previouslyFormattedCitation" : "&lt;sup&gt;48&lt;/sup&gt;" }, "properties" : { "noteIndex" : 0 }, "schema" : "https://github.com/citation-style-language/schema/raw/master/csl-citation.json" }</w:instrText>
      </w:r>
      <w:r w:rsidR="00B90191">
        <w:rPr>
          <w:rFonts w:asciiTheme="minorHAnsi" w:hAnsiTheme="minorHAnsi" w:cstheme="minorHAnsi"/>
          <w:bCs/>
        </w:rPr>
        <w:fldChar w:fldCharType="separate"/>
      </w:r>
      <w:r w:rsidR="00EF4894" w:rsidRPr="00EF4894">
        <w:rPr>
          <w:rFonts w:asciiTheme="minorHAnsi" w:hAnsiTheme="minorHAnsi" w:cstheme="minorHAnsi"/>
          <w:bCs/>
          <w:noProof/>
          <w:vertAlign w:val="superscript"/>
        </w:rPr>
        <w:t>48</w:t>
      </w:r>
      <w:r w:rsidR="00B90191">
        <w:rPr>
          <w:rFonts w:asciiTheme="minorHAnsi" w:hAnsiTheme="minorHAnsi" w:cstheme="minorHAnsi"/>
          <w:bCs/>
        </w:rPr>
        <w:fldChar w:fldCharType="end"/>
      </w:r>
      <w:r w:rsidR="00B90191">
        <w:rPr>
          <w:rFonts w:asciiTheme="minorHAnsi" w:hAnsiTheme="minorHAnsi" w:cstheme="minorHAnsi"/>
          <w:bCs/>
        </w:rPr>
        <w:t>), selective serotonin reuptake inhibitors (SSRIs; fluoxetine</w:t>
      </w:r>
      <w:r w:rsidR="00B90191">
        <w:rPr>
          <w:rFonts w:asciiTheme="minorHAnsi" w:hAnsiTheme="minorHAnsi" w:cstheme="minorHAnsi"/>
          <w:bCs/>
        </w:rPr>
        <w:fldChar w:fldCharType="begin" w:fldLock="1"/>
      </w:r>
      <w:r w:rsidR="00CA0DE0">
        <w:rPr>
          <w:rFonts w:asciiTheme="minorHAnsi" w:hAnsiTheme="minorHAnsi" w:cstheme="minorHAnsi"/>
          <w:bCs/>
        </w:rPr>
        <w:instrText>ADDIN CSL_CITATION { "citationItems" : [ { "id" : "ITEM-1", "itemData" : { "DOI" : "10.1007/BF02247719", "ISBN" : "0033-3158 (Print)\\n0033-3158 (Linking)", "ISSN" : "00333158", "PMID" : "1365858", "abstract" : "Chronic exposure to mild unpredictable stress has previously been found to depress the consumption of palatable sweet solutions. In the present study this effect was reversed by chronic (9 weeks) treatment with the atypical antidepressants, fluoxetine and maprotiline (5 mg/kg/day); the non-antidepressant chlordiazepoxide was ineffective. Stressed animals were also subsensitive to food reward in the place conditioning procedure; however, fluoxetine and maprotiline treated animals showed normal place preference conditioning. Acute pretreatment with raclopride (100 micrograms/kg) selectively reversed the recovery of sucrose drinking in antidepressant-treated stressed animals. These results extend previous reports of the efficacy of tricyclic antidepressants in this paradigm, and support the hypothesis of a dopaminergic mechanism of antidepressant action.", "author" : [ { "dropping-particle" : "", "family" : "Muscat", "given" : "Richard", "non-dropping-particle" : "", "parse-names" : false, "suffix" : "" }, { "dropping-particle" : "", "family" : "Papp", "given" : "Mariusz", "non-dropping-particle" : "", "parse-names" : false, "suffix" : "" }, { "dropping-particle" : "", "family" : "Willner", "given" : "Paul", "non-dropping-particle" : "", "parse-names" : false, "suffix" : "" } ], "container-title" : "Psychopharmacology", "id" : "ITEM-1", "issue" : "4", "issued" : { "date-parts" : [ [ "1992" ] ] }, "page" : "433-438", "title" : "Reversal of stress-induced anhedonia by the atypical antidepressants, fluoxetine and maprotiline", "type" : "article-journal", "volume" : "109" }, "uris" : [ "http://www.mendeley.com/documents/?uuid=cb3019d6-e2cf-42e9-8a94-84c6253d5cd1" ] }, { "id" : "ITEM-2", "itemData" : { "DOI" : "10.1097/00008877-199902000-00007", "ISBN" : "0955-8810", "ISSN" : "09558810", "PMID" : "10780304", "abstract" : "In rodents, exposure to chronic mild stress (CMS) is known to induce unresponsiveness to environmental stimuli, as well as sleep disturbances, suggesting some analogies between this syndrome and human depression. Furthermore, numerous studies reported a decrease in nocturnal melatonin concentration in depressed patients, compared with controls. The present study was conducted to test a possible preventative action of daily treatment with melatonin on behavioural alterations induced in C3H/He mice by CMS exposure. In addition to daily spontaneous locomotor activity and preference for sucrose solution, the emotional behaviour of mice was examined in a stressful situation (light/dark choice test), as well as in a situation devoid of constraining components (free-exploratory paradigm), after three weeks of CMS. The results showed that the behaviour of C3H/He mice was disrupted after CMS. Stressed mice exhibited blunted emotional reactivity in both the light/dark choice test and the free-exploratory situation. While unstressed mice presented no variation in their preference for a sucrose solution, stressed mice presented a decrease in such preference towards the end of the CMS exposure. Furthermore, daily spontaneous locomotor activity of the mice was reduced after CMS. Daily treatment of stressed mice with melatonin was able to prevent several CMS-induced disturbances, except in the light/dark choice test, where melatonin was ineffective. Compared to the effects of 10 mg/kg of fluoxetine, which completely prevented CMS-induced dysregulation of behaviour, melatonin was less effective. The present results support the idea that melatonin may be implicated in an homeostatic system which protects animals from disruptions induced by chronic stress.", "author" : [ { "dropping-particle" : "", "family" : "Kopp", "given" : "C.", "non-dropping-particle" : "", "parse-names" : false, "suffix" : "" }, { "dropping-particle" : "", "family" : "Vogel", "given" : "E.", "non-dropping-particle" : "", "parse-names" : false, "suffix" : "" }, { "dropping-particle" : "", "family" : "Rettori", "given" : "M. C.", "non-dropping-particle" : "", "parse-names" : false, "suffix" : "" }, { "dropping-particle" : "", "family" : "Delagrange", "given" : "P.", "non-dropping-particle" : "", "parse-names" : false, "suffix" : "" }, { "dropping-particle" : "", "family" : "Misslin", "given" : "R.", "non-dropping-particle" : "", "parse-names" : false, "suffix" : "" } ], "container-title" : "Behavioural Pharmacology", "id" : "ITEM-2", "issue" : "1", "issued" : { "date-parts" : [ [ "1999" ] ] }, "page" : "73-83", "title" : "The effects of melatonin on the behavioural disturbances induced by chronic mild stress in C3H/He mice", "type" : "article-journal", "volume" : "10" }, "uris" : [ "http://www.mendeley.com/documents/?uuid=080caa7e-1e29-4ca4-bfe4-f230153d4f3f" ] }, { "id" : "ITEM-3", "itemData" : { "DOI" : "10.1016/j.bbr.2008.04.021", "ISBN" : "0166-4328 (Print)", "ISSN" : "01664328", "PMID" : "18565601", "abstract" : "There have been few comparisons of strains and antidepressants in the unpredictable chronic mild stress (UCMS) paradigm in mice. This study was undertaken to determine the influence of such factors using four antidepressants drugs including the tricyclics imipramine (20 mg/(kg day)) and desipramine (10 mg/(kg day)), the tetracyclic maprotiline (20 mg/(kg day)) and the selective serotonin reuptake inhibitor (SSRI) fluoxetine (10 mg/(kg day)) in both Swiss and BALB/c mice. A 6-week UCMS regimen induced deterioration of the coat state and decreased grooming behaviours in the splash test in BALB/c mice but not Swiss mice. The four antidepressants reversed the UCMS-induced effects in BALB/c mice in both measures. However, imipramine and fluoxetine reached significance in the splash test while desipramine and maprotiline displayed only a trend. In conclusion, these results emphasize that BALB/c mice are more sensitive than Swiss mice for studying the effects of the UCMS model as well as for testing antidepressant-like properties. \u00a9 2008 Elsevier B.V. All rights reserved.", "author" : [ { "dropping-particle" : "", "family" : "Yalcin", "given" : "Ipek", "non-dropping-particle" : "", "parse-names" : false, "suffix" : "" }, { "dropping-particle" : "", "family" : "Belzung", "given" : "Catherine", "non-dropping-particle" : "", "parse-names" : false, "suffix" : "" }, { "dropping-particle" : "", "family" : "Surget", "given" : "Alexandre", "non-dropping-particle" : "", "parse-names" : false, "suffix" : "" } ], "container-title" : "Behavioural Brain Research", "id" : "ITEM-3", "issue" : "1", "issued" : { "date-parts" : [ [ "2008" ] ] }, "page" : "140-143", "title" : "Mouse strain differences in the unpredictable chronic mild stress: a four-antidepressant survey", "type" : "article-journal", "volume" : "193" }, "uris" : [ "http://www.mendeley.com/documents/?uuid=d2d0021d-a327-47ea-9f36-be40ba66d4ad" ] } ], "mendeley" : { "formattedCitation" : "&lt;sup&gt;46, 47, 49&lt;/sup&gt;", "plainTextFormattedCitation" : "46, 47, 49", "previouslyFormattedCitation" : "&lt;sup&gt;46, 47, 49&lt;/sup&gt;" }, "properties" : { "noteIndex" : 0 }, "schema" : "https://github.com/citation-style-language/schema/raw/master/csl-citation.json" }</w:instrText>
      </w:r>
      <w:r w:rsidR="00B90191">
        <w:rPr>
          <w:rFonts w:asciiTheme="minorHAnsi" w:hAnsiTheme="minorHAnsi" w:cstheme="minorHAnsi"/>
          <w:bCs/>
        </w:rPr>
        <w:fldChar w:fldCharType="separate"/>
      </w:r>
      <w:r w:rsidR="00EF4894" w:rsidRPr="00EF4894">
        <w:rPr>
          <w:rFonts w:asciiTheme="minorHAnsi" w:hAnsiTheme="minorHAnsi" w:cstheme="minorHAnsi"/>
          <w:bCs/>
          <w:noProof/>
          <w:vertAlign w:val="superscript"/>
        </w:rPr>
        <w:t>46, 47, 49</w:t>
      </w:r>
      <w:r w:rsidR="00B90191">
        <w:rPr>
          <w:rFonts w:asciiTheme="minorHAnsi" w:hAnsiTheme="minorHAnsi" w:cstheme="minorHAnsi"/>
          <w:bCs/>
        </w:rPr>
        <w:fldChar w:fldCharType="end"/>
      </w:r>
      <w:r w:rsidR="00B90191">
        <w:rPr>
          <w:rFonts w:asciiTheme="minorHAnsi" w:hAnsiTheme="minorHAnsi" w:cstheme="minorHAnsi"/>
          <w:bCs/>
        </w:rPr>
        <w:t>, escitalopram</w:t>
      </w:r>
      <w:r w:rsidR="00B90191">
        <w:rPr>
          <w:rFonts w:asciiTheme="minorHAnsi" w:hAnsiTheme="minorHAnsi" w:cstheme="minorHAnsi"/>
          <w:bCs/>
        </w:rPr>
        <w:fldChar w:fldCharType="begin" w:fldLock="1"/>
      </w:r>
      <w:r w:rsidR="0011101D">
        <w:rPr>
          <w:rFonts w:asciiTheme="minorHAnsi" w:hAnsiTheme="minorHAnsi" w:cstheme="minorHAnsi"/>
          <w:bCs/>
        </w:rPr>
        <w:instrText>ADDIN CSL_CITATION { "citationItems" : [ { "id" : "ITEM-1", "itemData" : { "DOI" : "10.1371/journal.pone.0188043", "ISBN" : "1111111111", "ISSN" : "19326203", "PMID" : "29141007", "abstract" : "Anhedonia is defined as a diminished ability to obtain pleasure from otherwise positive stimuli. Anxiety and mood disorders have been previously associated with dysregulation of the reward system, with anhedonia as a core element of major depressive disorder (MDD). The aim of the present study was to investigate whether stress-induced anhedonia could be prevented by treatments with escitalopram or novel herbal treatment (NHT) in an animal model of depression. Unpredictable chronic mild stress (UCMS) was administered for 4 weeks on ICR outbred mice. Following stress exposure, animals were randomly assigned to pharmacological treatment groups (i.e., saline, escitalopram or NHT). Treatments were delivered for 3 weeks. Hedonic tone was examined via ethanol and sucrose preferences. Biological indices pertinent to MDD and anhedonia were assessed: namely, hippocampal brain-derived neurotrophic factor (BDNF) and striatal dopamine receptor D2 (Drd2) mRNA expression levels. The results indicate that the UCMS-induced reductions in ethanol or sucrose preferences were normalized by escitalopram or NHT. This implies a resemblance between sucrose and ethanol in their hedonic-eliciting property. On a neurobiological aspect, UCMS-induced reduction in hippocampal BDNF levels was normalized by escitalopram or NHT, while UCMS-induced reduction in striatal Drd2 mRNA levels was normalized solely by NHT. The results accentuate the association of stress and anhedonia, and pinpoint a distinct effect for NHT on striatal Drd2 expression.", "author" : [ { "dropping-particle" : "", "family" : "Burstein", "given" : "Or", "non-dropping-particle" : "", "parse-names" : false, "suffix" : "" }, { "dropping-particle" : "", "family" : "Franko", "given" : "Motty", "non-dropping-particle" : "", "parse-names" : false, "suffix" : "" }, { "dropping-particle" : "", "family" : "Gale", "given" : "Eyal", "non-dropping-particle" : "", "parse-names" : false, "suffix" : "" }, { "dropping-particle" : "", "family" : "Handelsman", "given" : "Assaf", "non-dropping-particle" : "", "parse-names" : false, "suffix" : "" }, { "dropping-particle" : "", "family" : "Barak", "given" : "Segev", "non-dropping-particle" : "", "parse-names" : false, "suffix" : "" }, { "dropping-particle" : "", "family" : "Motsan", "given" : "Shai", "non-dropping-particle" : "", "parse-names" : false, "suffix" : "" }, { "dropping-particle" : "", "family" : "Shamir", "given" : "Alon", "non-dropping-particle" : "", "parse-names" : false, "suffix" : "" }, { "dropping-particle" : "", "family" : "Toledano", "given" : "Roni", "non-dropping-particle" : "", "parse-names" : false, "suffix" : "" }, { "dropping-particle" : "", "family" : "Simhon", "given" : "Omri", "non-dropping-particle" : "", "parse-names" : false, "suffix" : "" }, { "dropping-particle" : "", "family" : "Hirshler", "given" : "Yafit", "non-dropping-particle" : "", "parse-names" : false, "suffix" : "" }, { "dropping-particle" : "", "family" : "Chen", "given" : "Gang", "non-dropping-particle" : "", "parse-names" : false, "suffix" : "" }, { "dropping-particle" : "", "family" : "Doron", "given" : "Ravid", "non-dropping-particle" : "", "parse-names" : false, "suffix" : "" } ], "container-title" : "PLoS ONE", "id" : "ITEM-1", "issue" : "11", "issued" : { "date-parts" : [ [ "2017" ] ] }, "title" : "Escitalopram and NHT normalized stress-induced anhedonia and molecular neuroadaptations in a mouse model of depression", "type" : "article-journal", "volume" : "12" }, "uris" : [ "http://www.mendeley.com/documents/?uuid=70d2afb6-9af4-44d8-8501-4635c1cb48f5" ] }, { "id" : "ITEM-2", "itemData" : { "DOI" : "10.1371/journal.pone.0091455", "ISBN" : "1932-6203", "ISSN" : "19326203", "PMID" : "24690945", "abstract" : "Anxiety disorders are a major public health concern worldwide. Studies indicate that repeated exposure to adverse experiences early in life can lead to anxiety disorders in adulthood. Current treatments for anxiety disorders are characterized by a low success rate and are associated with a wide variety of side effects. The aim of the present study was to evaluate the anxiolytic effects of a novel herbal treatment, in comparison to treatment with the selective serotonin reuptake inhibitor escitalopram. We recently demonstrated the anxiolytic effects of these treatments in BALB mice previously exposed to one week of stress. In the present study, ICR mice were exposed to post natal maternal separation and to 4 weeks of unpredictable chronic mild stress in adolescence, and treated during or following exposure to stress with the novel herbal treatment or with escitalopram. Anxiety-like behavior was evaluated in the elevated plus maze. Blood corticosterone levels were evaluated using radioimmunoassay. Brain derived neurotrophic factor levels in the hippocampus were evaluated using enzyme-linked immunosorbent assay. We found that (1) exposure to stress in childhood and adolescence increased anxiety-like behavior in adulthood; (2) the herbal treatment reduced anxiety-like behavior, both when treated during or following exposure to stress; (3) blood corticosterone levels were reduced following treatment with the herbal treatment or escitalopram, when treated during or following exposure to stress; (4) brain derived neurotrophic factor levels in the hippocampus of mice treated with the herbal treatment or escitalopram were increased, when treated either during or following exposure to stress. This study expands our previous findings and further points to the proposed herbal compound's potential to be highly efficacious in treating anxiety disorders in humans.", "author" : [ { "dropping-particle" : "", "family" : "Doron", "given" : "Ravid", "non-dropping-particle" : "", "parse-names" : false, "suffix" : "" }, { "dropping-particle" : "", "family" : "Lotan", "given" : "Dafna", "non-dropping-particle" : "", "parse-names" : false, "suffix" : "" }, { "dropping-particle" : "", "family" : "Versano", "given" : "Ziv", "non-dropping-particle" : "", "parse-names" : false, "suffix" : "" }, { "dropping-particle" : "", "family" : "Benatav", "given" : "Layla", "non-dropping-particle" : "", "parse-names" : false, "suffix" : "" }, { "dropping-particle" : "", "family" : "Franko", "given" : "Motty", "non-dropping-particle" : "", "parse-names" : false, "suffix" : "" }, { "dropping-particle" : "", "family" : "Armoza", "given" : "Shir", "non-dropping-particle" : "", "parse-names" : false, "suffix" : "" }, { "dropping-particle" : "", "family" : "Kately", "given" : "Nadav", "non-dropping-particle" : "", "parse-names" : false, "suffix" : "" }, { "dropping-particle" : "", "family" : "Rehavi", "given" : "Moshe", "non-dropping-particle" : "", "parse-names" : false, "suffix" : "" } ], "container-title" : "PLoS ONE", "id" : "ITEM-2", "issue" : "4", "issued" : { "date-parts" : [ [ "2014" ] ] }, "title" : "Escitalopram or novel herbal mixture treatments during or following exposure to stress reduce anxiety-like behavior through corticosterone and BDNF modifications", "type" : "article-journal", "volume" : "9" }, "uris" : [ "http://www.mendeley.com/documents/?uuid=a9515778-0c7f-4da5-9205-5ef3641fef22" ] } ], "mendeley" : { "formattedCitation" : "&lt;sup&gt;30, 50&lt;/sup&gt;", "plainTextFormattedCitation" : "30, 50", "previouslyFormattedCitation" : "&lt;sup&gt;30, 50&lt;/sup&gt;" }, "properties" : { "noteIndex" : 0 }, "schema" : "https://github.com/citation-style-language/schema/raw/master/csl-citation.json" }</w:instrText>
      </w:r>
      <w:r w:rsidR="00B90191">
        <w:rPr>
          <w:rFonts w:asciiTheme="minorHAnsi" w:hAnsiTheme="minorHAnsi" w:cstheme="minorHAnsi"/>
          <w:bCs/>
        </w:rPr>
        <w:fldChar w:fldCharType="separate"/>
      </w:r>
      <w:r w:rsidR="0011101D" w:rsidRPr="0011101D">
        <w:rPr>
          <w:rFonts w:asciiTheme="minorHAnsi" w:hAnsiTheme="minorHAnsi" w:cstheme="minorHAnsi"/>
          <w:bCs/>
          <w:noProof/>
          <w:vertAlign w:val="superscript"/>
        </w:rPr>
        <w:t>30, 50</w:t>
      </w:r>
      <w:r w:rsidR="00B90191">
        <w:rPr>
          <w:rFonts w:asciiTheme="minorHAnsi" w:hAnsiTheme="minorHAnsi" w:cstheme="minorHAnsi"/>
          <w:bCs/>
        </w:rPr>
        <w:fldChar w:fldCharType="end"/>
      </w:r>
      <w:r w:rsidR="00B90191">
        <w:rPr>
          <w:rFonts w:asciiTheme="minorHAnsi" w:hAnsiTheme="minorHAnsi" w:cstheme="minorHAnsi"/>
          <w:bCs/>
        </w:rPr>
        <w:t>, paroxetine</w:t>
      </w:r>
      <w:r w:rsidR="00B90191">
        <w:rPr>
          <w:rFonts w:asciiTheme="minorHAnsi" w:hAnsiTheme="minorHAnsi" w:cstheme="minorHAnsi"/>
          <w:bCs/>
        </w:rPr>
        <w:fldChar w:fldCharType="begin" w:fldLock="1"/>
      </w:r>
      <w:r w:rsidR="00CA0DE0">
        <w:rPr>
          <w:rFonts w:asciiTheme="minorHAnsi" w:hAnsiTheme="minorHAnsi" w:cstheme="minorHAnsi"/>
          <w:bCs/>
        </w:rPr>
        <w:instrText>ADDIN CSL_CITATION { "citationItems" : [ { "id" : "ITEM-1", "itemData" : { "DOI" : "10.1007/s00213-007-1035-1", "ISBN" : "0033-3158", "ISSN" : "00333158", "PMID" : "18470507", "abstract" : "RATIONALE: Many studies support the validity of the chronic mild stress (CMS) model of depression in rodents. However, most of them focus on analysis of reactivity to rewards during the CMS and/or depressive-like behavior shortly after stress. In this study, we investigate acute and long-term effects of CMS and antidepressant treatment on depressive, anxiety-like behavior and learning. MATERIALS AND METHODS: Mice (C57BL/6) were exposed to CMS for 6 weeks and anhedonia was evaluated by weekly monitoring of sucrose intake. Paroxetine (10 mg kg(-1)day(-1) i.p.) or saline were administered the last 3 weeks of CMS and continued for 2 weeks thereafter. Behavioral tests were performed over the last week of CMS (acute effects) and 1 month later (long-term effects). RESULTS: Mice exposed to CMS displayed both acute and long-term decreased sucrose intake, increased immobility in the forced swimming test (FST) and impaired memory in the novel object recognition test. It is interesting to note that a correlation was found between the cognitive deficits and the helpless behavior in the FST induced by CMS. During the CMS procedure, paroxetine treatment reverted partially recognition memory impairment but failed to prevent the increased immobility in the FST. Moreover, it decreased on its own sucrose intake. Importantly, the long-term effects of CMS were partially prevented by chronic paroxetine. CONCLUSIONS: CMS leads to a long-term altered behavioral profile that could be partially reverted by chronic antidepressant treatment. This study brings novel features regarding the long-term effects of CMS and on the predictive validity of this depression animal model.", "author" : [ { "dropping-particle" : "", "family" : "Elizalde", "given" : "N.", "non-dropping-particle" : "", "parse-names" : false, "suffix" : "" }, { "dropping-particle" : "", "family" : "Gil-Bea", "given" : "F. J.", "non-dropping-particle" : "", "parse-names" : false, "suffix" : "" }, { "dropping-particle" : "", "family" : "Ram\u00edrez", "given" : "M. J.", "non-dropping-particle" : "", "parse-names" : false, "suffix" : "" }, { "dropping-particle" : "", "family" : "Aisa", "given" : "B.", "non-dropping-particle" : "", "parse-names" : false, "suffix" : "" }, { "dropping-particle" : "", "family" : "Lasheras", "given" : "B.", "non-dropping-particle" : "", "parse-names" : false, "suffix" : "" }, { "dropping-particle" : "", "family" : "Rio", "given" : "J.", "non-dropping-particle" : "Del", "parse-names" : false, "suffix" : "" }, { "dropping-particle" : "", "family" : "Tordera", "given" : "R. M.", "non-dropping-particle" : "", "parse-names" : false, "suffix" : "" } ], "container-title" : "Psychopharmacology", "id" : "ITEM-1", "issue" : "1", "issued" : { "date-parts" : [ [ "2008" ] ] }, "page" : "1-14", "title" : "Long-lasting behavioral effects and recognition memory deficit induced by chronic mild stress in mice: Effect of antidepressant treatment", "type" : "article-journal", "volume" : "199" }, "uris" : [ "http://www.mendeley.com/documents/?uuid=46f1976d-f4dd-4186-8dc4-e207e7c44d8e" ] }, { "id" : "ITEM-2", "itemData" : { "DOI" : "10.1016/j.euroneuro.2007.03.001", "ISBN" : "0924-977X", "ISSN" : "0924977X", "PMID" : "17462866", "abstract" : "The present study was designed to assess the effect of dexamethasone, a synthetic glucocorticoid receptor agonist, in the sucrose preference test in rats. Rats treated acutely with dexamethasone (5-10??mg/kg) showed a significant decrease in sucrose preference (anhedonia) in comparison to vehicle treated rats, although 1??mg/kg dexamethasone did not alter the sucrose preference. Daily paroxetine treatment (10??g/kg, i.p., 14??days) reversed the anhedonic effect of acute dexamethasone (5??mg/kg), while causing no increased sucrose preference in rats that received dexamethasone vehicle. The paroxetine vehicle treated rats showed anhedonia even 14??days after acute dexamethasone administration. Paroxetine (10??mk/kg, i.p. for 28??days) also reversed anhedonia induced by chronic mild stress (8??weeks). In conclusion, acute dexamethasone induced an enduring anhedonic state that was reversed by repeated paroxetine treatment. Thus, the present study adds new data to the evidence supporting an important role for glucocorticoid in depression. ?? 2007 Elsevier B.V. and ECNP.", "author" : [ { "dropping-particle" : "", "family" : "Casarotto", "given" : "P. C.", "non-dropping-particle" : "", "parse-names" : false, "suffix" : "" }, { "dropping-particle" : "", "family" : "Andreatini", "given" : "R.", "non-dropping-particle" : "", "parse-names" : false, "suffix" : "" } ], "container-title" : "European Neuropsychopharmacology", "id" : "ITEM-2", "issue" : "11", "issued" : { "date-parts" : [ [ "2007" ] ] }, "page" : "735-742", "title" : "Repeated paroxetine treatment reverses anhedonia induced in rats by chronic mild stress or dexamethasone", "type" : "article-journal", "volume" : "17" }, "uris" : [ "http://www.mendeley.com/documents/?uuid=045b16aa-c973-429b-8557-fcc5e142ae0f" ] } ], "mendeley" : { "formattedCitation" : "&lt;sup&gt;51, 52&lt;/sup&gt;", "plainTextFormattedCitation" : "51, 52", "previouslyFormattedCitation" : "&lt;sup&gt;51, 52&lt;/sup&gt;" }, "properties" : { "noteIndex" : 0 }, "schema" : "https://github.com/citation-style-language/schema/raw/master/csl-citation.json" }</w:instrText>
      </w:r>
      <w:r w:rsidR="00B90191">
        <w:rPr>
          <w:rFonts w:asciiTheme="minorHAnsi" w:hAnsiTheme="minorHAnsi" w:cstheme="minorHAnsi"/>
          <w:bCs/>
        </w:rPr>
        <w:fldChar w:fldCharType="separate"/>
      </w:r>
      <w:r w:rsidR="00EF4894" w:rsidRPr="00EF4894">
        <w:rPr>
          <w:rFonts w:asciiTheme="minorHAnsi" w:hAnsiTheme="minorHAnsi" w:cstheme="minorHAnsi"/>
          <w:bCs/>
          <w:noProof/>
          <w:vertAlign w:val="superscript"/>
        </w:rPr>
        <w:t>51, 52</w:t>
      </w:r>
      <w:r w:rsidR="00B90191">
        <w:rPr>
          <w:rFonts w:asciiTheme="minorHAnsi" w:hAnsiTheme="minorHAnsi" w:cstheme="minorHAnsi"/>
          <w:bCs/>
        </w:rPr>
        <w:fldChar w:fldCharType="end"/>
      </w:r>
      <w:r w:rsidR="00B90191">
        <w:rPr>
          <w:rFonts w:asciiTheme="minorHAnsi" w:hAnsiTheme="minorHAnsi" w:cstheme="minorHAnsi"/>
          <w:bCs/>
        </w:rPr>
        <w:t>), melatonin</w:t>
      </w:r>
      <w:r w:rsidR="00B90191">
        <w:rPr>
          <w:rFonts w:asciiTheme="minorHAnsi" w:hAnsiTheme="minorHAnsi" w:cstheme="minorHAnsi"/>
          <w:bCs/>
        </w:rPr>
        <w:fldChar w:fldCharType="begin" w:fldLock="1"/>
      </w:r>
      <w:r w:rsidR="00CA0DE0">
        <w:rPr>
          <w:rFonts w:asciiTheme="minorHAnsi" w:hAnsiTheme="minorHAnsi" w:cstheme="minorHAnsi"/>
          <w:bCs/>
        </w:rPr>
        <w:instrText>ADDIN CSL_CITATION { "citationItems" : [ { "id" : "ITEM-1", "itemData" : { "DOI" : "10.1097/00008877-199902000-00007", "ISBN" : "0955-8810", "ISSN" : "09558810", "PMID" : "10780304", "abstract" : "In rodents, exposure to chronic mild stress (CMS) is known to induce unresponsiveness to environmental stimuli, as well as sleep disturbances, suggesting some analogies between this syndrome and human depression. Furthermore, numerous studies reported a decrease in nocturnal melatonin concentration in depressed patients, compared with controls. The present study was conducted to test a possible preventative action of daily treatment with melatonin on behavioural alterations induced in C3H/He mice by CMS exposure. In addition to daily spontaneous locomotor activity and preference for sucrose solution, the emotional behaviour of mice was examined in a stressful situation (light/dark choice test), as well as in a situation devoid of constraining components (free-exploratory paradigm), after three weeks of CMS. The results showed that the behaviour of C3H/He mice was disrupted after CMS. Stressed mice exhibited blunted emotional reactivity in both the light/dark choice test and the free-exploratory situation. While unstressed mice presented no variation in their preference for a sucrose solution, stressed mice presented a decrease in such preference towards the end of the CMS exposure. Furthermore, daily spontaneous locomotor activity of the mice was reduced after CMS. Daily treatment of stressed mice with melatonin was able to prevent several CMS-induced disturbances, except in the light/dark choice test, where melatonin was ineffective. Compared to the effects of 10 mg/kg of fluoxetine, which completely prevented CMS-induced dysregulation of behaviour, melatonin was less effective. The present results support the idea that melatonin may be implicated in an homeostatic system which protects animals from disruptions induced by chronic stress.", "author" : [ { "dropping-particle" : "", "family" : "Kopp", "given" : "C.", "non-dropping-particle" : "", "parse-names" : false, "suffix" : "" }, { "dropping-particle" : "", "family" : "Vogel", "given" : "E.", "non-dropping-particle" : "", "parse-names" : false, "suffix" : "" }, { "dropping-particle" : "", "family" : "Rettori", "given" : "M. C.", "non-dropping-particle" : "", "parse-names" : false, "suffix" : "" }, { "dropping-particle" : "", "family" : "Delagrange", "given" : "P.", "non-dropping-particle" : "", "parse-names" : false, "suffix" : "" }, { "dropping-particle" : "", "family" : "Misslin", "given" : "R.", "non-dropping-particle" : "", "parse-names" : false, "suffix" : "" } ], "container-title" : "Behavioural Pharmacology", "id" : "ITEM-1", "issue" : "1", "issued" : { "date-parts" : [ [ "1999" ] ] }, "page" : "73-83", "title" : "The effects of melatonin on the behavioural disturbances induced by chronic mild stress in C3H/He mice", "type" : "article-journal", "volume" : "10" }, "uris" : [ "http://www.mendeley.com/documents/?uuid=080caa7e-1e29-4ca4-bfe4-f230153d4f3f" ] }, { "id" : "ITEM-2", "itemData" : { "DOI" : "10.1016/j.ejphar.2009.02.037", "ISBN" : "1879-0712 (Electronic)", "ISSN" : "00142999", "PMID" : "19249298", "abstract" : "Melatonin is a hormone primarily synthesized by the pineal gland and has been shown to govern seasonal and circadian rhythms, as well as the immune system, certain behaviours, and responses to stress. Chronic exposure to stress is involved in the etiology of human depression, and depressed patients present changes in circadian and seasonal rhythms. This study investigated the effects of daily exogenous melatonin (1 and 10\u00a0mg/kg, p.o.) and imipramine (20\u00a0mg/kg, i.p.) on the changes in the coat state, grooming behaviour and corticosterone levels induced by the unpredictable chronic mild stress model of depression in mice. As expected, the 5\u00a0weeks of unpredictable chronic mild stress schedule induced significant degradation of the coat state, decreased grooming and increased serum corticosterone levels. All of these unpredictable chronic mild stress-induced changes were counteracted by melatonin (P &lt; 0.05) and imipramine (P &lt; 0.01). Especially in view of the relevance of stress as a major contributing factor in depression, as well as the alleged importance of normalizing a hyperfunctioning HPA axis and resynchronizing circadian rhythms for a successful treatment of depression, this study reassesses the potential of melatonin as an antidepressant. \u00a9 2009 Elsevier B.V. All rights reserved.", "author" : [ { "dropping-particle" : "", "family" : "Detanico", "given" : "Bernardo C.", "non-dropping-particle" : "", "parse-names" : false, "suffix" : "" }, { "dropping-particle" : "", "family" : "Piato", "given" : "\u00c2ngelo L.", "non-dropping-particle" : "", "parse-names" : false, "suffix" : "" }, { "dropping-particle" : "", "family" : "Freitas", "given" : "Jennifer J.", "non-dropping-particle" : "", "parse-names" : false, "suffix" : "" }, { "dropping-particle" : "", "family" : "Lhullier", "given" : "Francisco L.", "non-dropping-particle" : "", "parse-names" : false, "suffix" : "" }, { "dropping-particle" : "", "family" : "Hidalgo", "given" : "Maria P.", "non-dropping-particle" : "", "parse-names" : false, "suffix" : "" }, { "dropping-particle" : "", "family" : "Caumo", "given" : "Wolney", "non-dropping-particle" : "", "parse-names" : false, "suffix" : "" }, { "dropping-particle" : "", "family" : "Elisabetsky", "given" : "Elaine", "non-dropping-particle" : "", "parse-names" : false, "suffix" : "" } ], "container-title" : "European Journal of Pharmacology", "id" : "ITEM-2", "issue" : "1-3", "issued" : { "date-parts" : [ [ "2009" ] ] }, "page" : "121-125", "title" : "Antidepressant-like effects of melatonin in the mouse chronic mild stress model", "type" : "article-journal", "volume" : "607" }, "uris" : [ "http://www.mendeley.com/documents/?uuid=7fc5fb54-f868-4ae5-b72e-6722a298e72d" ] } ], "mendeley" : { "formattedCitation" : "&lt;sup&gt;43, 49&lt;/sup&gt;", "plainTextFormattedCitation" : "43, 49", "previouslyFormattedCitation" : "&lt;sup&gt;43, 49&lt;/sup&gt;" }, "properties" : { "noteIndex" : 0 }, "schema" : "https://github.com/citation-style-language/schema/raw/master/csl-citation.json" }</w:instrText>
      </w:r>
      <w:r w:rsidR="00B90191">
        <w:rPr>
          <w:rFonts w:asciiTheme="minorHAnsi" w:hAnsiTheme="minorHAnsi" w:cstheme="minorHAnsi"/>
          <w:bCs/>
        </w:rPr>
        <w:fldChar w:fldCharType="separate"/>
      </w:r>
      <w:r w:rsidR="00EF4894" w:rsidRPr="00EF4894">
        <w:rPr>
          <w:rFonts w:asciiTheme="minorHAnsi" w:hAnsiTheme="minorHAnsi" w:cstheme="minorHAnsi"/>
          <w:bCs/>
          <w:noProof/>
          <w:vertAlign w:val="superscript"/>
        </w:rPr>
        <w:t>43, 49</w:t>
      </w:r>
      <w:r w:rsidR="00B90191">
        <w:rPr>
          <w:rFonts w:asciiTheme="minorHAnsi" w:hAnsiTheme="minorHAnsi" w:cstheme="minorHAnsi"/>
          <w:bCs/>
        </w:rPr>
        <w:fldChar w:fldCharType="end"/>
      </w:r>
      <w:r w:rsidR="00B90191">
        <w:rPr>
          <w:rFonts w:asciiTheme="minorHAnsi" w:hAnsiTheme="minorHAnsi" w:cstheme="minorHAnsi"/>
          <w:bCs/>
        </w:rPr>
        <w:t>, agomelatine</w:t>
      </w:r>
      <w:r w:rsidR="00B90191">
        <w:rPr>
          <w:rFonts w:asciiTheme="minorHAnsi" w:hAnsiTheme="minorHAnsi" w:cstheme="minorHAnsi"/>
          <w:bCs/>
        </w:rPr>
        <w:fldChar w:fldCharType="begin" w:fldLock="1"/>
      </w:r>
      <w:r w:rsidR="00CA0DE0">
        <w:rPr>
          <w:rFonts w:asciiTheme="minorHAnsi" w:hAnsiTheme="minorHAnsi" w:cstheme="minorHAnsi"/>
          <w:bCs/>
        </w:rPr>
        <w:instrText>ADDIN CSL_CITATION { "citationItems" : [ { "id" : "ITEM-1", "itemData" : { "DOI" : "10.1038/sj.npp.1300091", "ISBN" : "0893-133X", "ISSN" : "0893-133X", "PMID" : "12655314", "abstract" : "Chronic mild stress (CMS), a well-validated model of depression, was used to study the effects of the melatonin agonist and selective 5-HT(2C) antagonist agomelatine (S 20098) in comparison with melatonin, imipramine, and fluoxetine. All drugs were administered either 2 h before (evening treatment) or 2 h after (morning treatment) the dark phase of the 12-h light/dark cycle. Chronic (5 weeks) evening treatment with agomelatine or melatonin (both at 10 and 50 mg/kg i.p.) dose-dependently reversed the CMS-induced reduction in sucrose consumption. The magnitude and time course of the action of both drugs was comparable to that of imipramine and fluoxetine (both at 10 mg/kg i.p.); however, melatonin was less active than agomelatine at this dose. The effect of evening administration of agomelatine and melatonin was completely inhibited by an acute injection of the MT(1)/MT(2) antagonist, S 22153 (20 mg/kg i.p.), while the antagonist had no effect in animals receiving fluoxetine or imipramine. When the drugs were administered in the morning, agomelatine caused effects similar to those observed after evening treatment (with onset of action faster than imipramine) but melatonin was ineffective. Moreover, melatonin antagonist, S 22153, did not modify the intakes in stressed animals receiving morning administration of agomelatine and in any other control and stressed groups tested in this study. These data demonstrate antidepressant-like activity of agomelatine in the rat CMS model of depression, which was independent of the time of drug administration. The efficacy of agomelatine is comparable to that of imipramine and fluoxetine, but greater than that of melatonin, which had no antidepressant-like activity after morning administration. While the evening efficacy of agomelatine can be related to its melatonin receptors agonistic properties, its morning activity, which was not inhibited by a melatonin antagonist, indicates that these receptors are certainly required, but not sufficient to sustain the agomelatine efficacy. It is therefore suggested that the antidepressant-like activity of agomelatine depends on some combination of its melatonin agonist and 5-HT(2C) antagonist properties.", "author" : [ { "dropping-particle" : "", "family" : "Papp", "given" : "Mariusz", "non-dropping-particle" : "", "parse-names" : false, "suffix" : "" }, { "dropping-particle" : "", "family" : "Gruca", "given" : "Piotr", "non-dropping-particle" : "", "parse-names" : false, "suffix" : "" }, { "dropping-particle" : "", "family" : "Boyer", "given" : "Pierre-Alain", "non-dropping-particle" : "", "parse-names" : false, "suffix" : "" }, { "dropping-particle" : "", "family" : "Moca\u00ebr", "given" : "Elisabeth", "non-dropping-particle" : "", "parse-names" : false, "suffix" : "" } ], "container-title" : "Neuropsychopharmacology : official publication of the American College of Neuropsychopharmacology", "id" : "ITEM-1", "issue" : "4", "issued" : { "date-parts" : [ [ "2003" ] ] }, "page" : "694-703", "title" : "Effect of agomelatine in the chronic mild stress model of depression in the rat.", "type" : "article-journal", "volume" : "28" }, "uris" : [ "http://www.mendeley.com/documents/?uuid=943532c9-96f3-44f8-8645-c85746d65657" ] } ], "mendeley" : { "formattedCitation" : "&lt;sup&gt;53&lt;/sup&gt;", "plainTextFormattedCitation" : "53", "previouslyFormattedCitation" : "&lt;sup&gt;53&lt;/sup&gt;" }, "properties" : { "noteIndex" : 0 }, "schema" : "https://github.com/citation-style-language/schema/raw/master/csl-citation.json" }</w:instrText>
      </w:r>
      <w:r w:rsidR="00B90191">
        <w:rPr>
          <w:rFonts w:asciiTheme="minorHAnsi" w:hAnsiTheme="minorHAnsi" w:cstheme="minorHAnsi"/>
          <w:bCs/>
        </w:rPr>
        <w:fldChar w:fldCharType="separate"/>
      </w:r>
      <w:r w:rsidR="00EF4894" w:rsidRPr="00EF4894">
        <w:rPr>
          <w:rFonts w:asciiTheme="minorHAnsi" w:hAnsiTheme="minorHAnsi" w:cstheme="minorHAnsi"/>
          <w:bCs/>
          <w:noProof/>
          <w:vertAlign w:val="superscript"/>
        </w:rPr>
        <w:t>53</w:t>
      </w:r>
      <w:r w:rsidR="00B90191">
        <w:rPr>
          <w:rFonts w:asciiTheme="minorHAnsi" w:hAnsiTheme="minorHAnsi" w:cstheme="minorHAnsi"/>
          <w:bCs/>
        </w:rPr>
        <w:fldChar w:fldCharType="end"/>
      </w:r>
      <w:r w:rsidR="00B90191">
        <w:rPr>
          <w:rFonts w:asciiTheme="minorHAnsi" w:hAnsiTheme="minorHAnsi" w:cstheme="minorHAnsi"/>
          <w:bCs/>
        </w:rPr>
        <w:t>, the fatty acid amide hydrolase (FAAH) inhibitor URB597</w:t>
      </w:r>
      <w:r w:rsidR="00B90191">
        <w:rPr>
          <w:rFonts w:asciiTheme="minorHAnsi" w:hAnsiTheme="minorHAnsi" w:cstheme="minorHAnsi"/>
          <w:bCs/>
        </w:rPr>
        <w:fldChar w:fldCharType="begin" w:fldLock="1"/>
      </w:r>
      <w:r w:rsidR="00CA0DE0">
        <w:rPr>
          <w:rFonts w:asciiTheme="minorHAnsi" w:hAnsiTheme="minorHAnsi" w:cstheme="minorHAnsi"/>
          <w:bCs/>
        </w:rPr>
        <w:instrText>ADDIN CSL_CITATION { "citationItems" : [ { "id" : "ITEM-1", "itemData" : { "DOI" : "10.1016/j.biopsych.2006.12.001", "author" : [ { "dropping-particle" : "", "family" : "Bortolato", "given" : "Marco", "non-dropping-particle" : "", "parse-names" : false, "suffix" : "" }, { "dropping-particle" : "", "family" : "Mangieri", "given" : "Regina A", "non-dropping-particle" : "", "parse-names" : false, "suffix" : "" }, { "dropping-particle" : "", "family" : "Fu", "given" : "Jin", "non-dropping-particle" : "", "parse-names" : false, "suffix" : "" }, { "dropping-particle" : "", "family" : "Kim", "given" : "Janet H", "non-dropping-particle" : "", "parse-names" : false, "suffix" : "" }, { "dropping-particle" : "", "family" : "Arguello", "given" : "Oliver", "non-dropping-particle" : "", "parse-names" : false, "suffix" : "" }, { "dropping-particle" : "", "family" : "Duranti", "given" : "Andrea", "non-dropping-particle" : "", "parse-names" : false, "suffix" : "" }, { "dropping-particle" : "", "family" : "Tontini", "given" : "Andrea", "non-dropping-particle" : "", "parse-names" : false, "suffix" : "" }, { "dropping-particle" : "", "family" : "Mor", "given" : "Marco", "non-dropping-particle" : "", "parse-names" : false, "suffix" : "" }, { "dropping-particle" : "", "family" : "Tarzia", "given" : "Giorgio", "non-dropping-particle" : "", "parse-names" : false, "suffix" : "" }, { "dropping-particle" : "", "family" : "Piomelli", "given" : "Daniele", "non-dropping-particle" : "", "parse-names" : false, "suffix" : "" } ], "container-title" : "Biological psychiatry", "id" : "ITEM-1", "issue" : "10", "issued" : { "date-parts" : [ [ "2007" ] ] }, "page" : "1103-1110", "publisher" : "Elsevier", "title" : "Antidepressant-like activity of the fatty acid amide hydrolase inhibitor URB597 in a rat model of chronic mild stress", "type" : "article-journal", "volume" : "62" }, "uris" : [ "http://www.mendeley.com/documents/?uuid=310c7b93-cf9b-4016-b780-1090eb422cc8" ] } ], "mendeley" : { "formattedCitation" : "&lt;sup&gt;54&lt;/sup&gt;", "plainTextFormattedCitation" : "54", "previouslyFormattedCitation" : "&lt;sup&gt;54&lt;/sup&gt;" }, "properties" : { "noteIndex" : 0 }, "schema" : "https://github.com/citation-style-language/schema/raw/master/csl-citation.json" }</w:instrText>
      </w:r>
      <w:r w:rsidR="00B90191">
        <w:rPr>
          <w:rFonts w:asciiTheme="minorHAnsi" w:hAnsiTheme="minorHAnsi" w:cstheme="minorHAnsi"/>
          <w:bCs/>
        </w:rPr>
        <w:fldChar w:fldCharType="separate"/>
      </w:r>
      <w:r w:rsidR="00EF4894" w:rsidRPr="00EF4894">
        <w:rPr>
          <w:rFonts w:asciiTheme="minorHAnsi" w:hAnsiTheme="minorHAnsi" w:cstheme="minorHAnsi"/>
          <w:bCs/>
          <w:noProof/>
          <w:vertAlign w:val="superscript"/>
        </w:rPr>
        <w:t>54</w:t>
      </w:r>
      <w:r w:rsidR="00B90191">
        <w:rPr>
          <w:rFonts w:asciiTheme="minorHAnsi" w:hAnsiTheme="minorHAnsi" w:cstheme="minorHAnsi"/>
          <w:bCs/>
        </w:rPr>
        <w:fldChar w:fldCharType="end"/>
      </w:r>
      <w:r w:rsidR="00B90191">
        <w:rPr>
          <w:rFonts w:asciiTheme="minorHAnsi" w:hAnsiTheme="minorHAnsi" w:cstheme="minorHAnsi"/>
          <w:bCs/>
        </w:rPr>
        <w:t xml:space="preserve"> and several natural compounds</w:t>
      </w:r>
      <w:r w:rsidR="00B90191">
        <w:rPr>
          <w:rFonts w:asciiTheme="minorHAnsi" w:hAnsiTheme="minorHAnsi" w:cstheme="minorHAnsi"/>
          <w:bCs/>
        </w:rPr>
        <w:fldChar w:fldCharType="begin" w:fldLock="1"/>
      </w:r>
      <w:r w:rsidR="0011101D">
        <w:rPr>
          <w:rFonts w:asciiTheme="minorHAnsi" w:hAnsiTheme="minorHAnsi" w:cstheme="minorHAnsi"/>
          <w:bCs/>
        </w:rPr>
        <w:instrText>ADDIN CSL_CITATION { "citationItems" : [ { "id" : "ITEM-1", "itemData" : { "DOI" : "10.1371/journal.pone.0188043", "ISBN" : "1111111111", "ISSN" : "19326203", "PMID" : "29141007", "abstract" : "Anhedonia is defined as a diminished ability to obtain pleasure from otherwise positive stimuli. Anxiety and mood disorders have been previously associated with dysregulation of the reward system, with anhedonia as a core element of major depressive disorder (MDD). The aim of the present study was to investigate whether stress-induced anhedonia could be prevented by treatments with escitalopram or novel herbal treatment (NHT) in an animal model of depression. Unpredictable chronic mild stress (UCMS) was administered for 4 weeks on ICR outbred mice. Following stress exposure, animals were randomly assigned to pharmacological treatment groups (i.e., saline, escitalopram or NHT). Treatments were delivered for 3 weeks. Hedonic tone was examined via ethanol and sucrose preferences. Biological indices pertinent to MDD and anhedonia were assessed: namely, hippocampal brain-derived neurotrophic factor (BDNF) and striatal dopamine receptor D2 (Drd2) mRNA expression levels. The results indicate that the UCMS-induced reductions in ethanol or sucrose preferences were normalized by escitalopram or NHT. This implies a resemblance between sucrose and ethanol in their hedonic-eliciting property. On a neurobiological aspect, UCMS-induced reduction in hippocampal BDNF levels was normalized by escitalopram or NHT, while UCMS-induced reduction in striatal Drd2 mRNA levels was normalized solely by NHT. The results accentuate the association of stress and anhedonia, and pinpoint a distinct effect for NHT on striatal Drd2 expression.", "author" : [ { "dropping-particle" : "", "family" : "Burstein", "given" : "Or", "non-dropping-particle" : "", "parse-names" : false, "suffix" : "" }, { "dropping-particle" : "", "family" : "Franko", "given" : "Motty", "non-dropping-particle" : "", "parse-names" : false, "suffix" : "" }, { "dropping-particle" : "", "family" : "Gale", "given" : "Eyal", "non-dropping-particle" : "", "parse-names" : false, "suffix" : "" }, { "dropping-particle" : "", "family" : "Handelsman", "given" : "Assaf", "non-dropping-particle" : "", "parse-names" : false, "suffix" : "" }, { "dropping-particle" : "", "family" : "Barak", "given" : "Segev", "non-dropping-particle" : "", "parse-names" : false, "suffix" : "" }, { "dropping-particle" : "", "family" : "Motsan", "given" : "Shai", "non-dropping-particle" : "", "parse-names" : false, "suffix" : "" }, { "dropping-particle" : "", "family" : "Shamir", "given" : "Alon", "non-dropping-particle" : "", "parse-names" : false, "suffix" : "" }, { "dropping-particle" : "", "family" : "Toledano", "given" : "Roni", "non-dropping-particle" : "", "parse-names" : false, "suffix" : "" }, { "dropping-particle" : "", "family" : "Simhon", "given" : "Omri", "non-dropping-particle" : "", "parse-names" : false, "suffix" : "" }, { "dropping-particle" : "", "family" : "Hirshler", "given" : "Yafit", "non-dropping-particle" : "", "parse-names" : false, "suffix" : "" }, { "dropping-particle" : "", "family" : "Chen", "given" : "Gang", "non-dropping-particle" : "", "parse-names" : false, "suffix" : "" }, { "dropping-particle" : "", "family" : "Doron", "given" : "Ravid", "non-dropping-particle" : "", "parse-names" : false, "suffix" : "" } ], "container-title" : "PLoS ONE", "id" : "ITEM-1", "issue" : "11", "issued" : { "date-parts" : [ [ "2017" ] ] }, "title" : "Escitalopram and NHT normalized stress-induced anhedonia and molecular neuroadaptations in a mouse model of depression", "type" : "article-journal", "volume" : "12" }, "uris" : [ "http://www.mendeley.com/documents/?uuid=70d2afb6-9af4-44d8-8501-4635c1cb48f5" ] }, { "id" : "ITEM-2", "itemData" : { "DOI" : "10.1371/journal.pone.0091455", "ISBN" : "1932-6203", "ISSN" : "19326203", "PMID" : "24690945", "abstract" : "Anxiety disorders are a major public health concern worldwide. Studies indicate that repeated exposure to adverse experiences early in life can lead to anxiety disorders in adulthood. Current treatments for anxiety disorders are characterized by a low success rate and are associated with a wide variety of side effects. The aim of the present study was to evaluate the anxiolytic effects of a novel herbal treatment, in comparison to treatment with the selective serotonin reuptake inhibitor escitalopram. We recently demonstrated the anxiolytic effects of these treatments in BALB mice previously exposed to one week of stress. In the present study, ICR mice were exposed to post natal maternal separation and to 4 weeks of unpredictable chronic mild stress in adolescence, and treated during or following exposure to stress with the novel herbal treatment or with escitalopram. Anxiety-like behavior was evaluated in the elevated plus maze. Blood corticosterone levels were evaluated using radioimmunoassay. Brain derived neurotrophic factor levels in the hippocampus were evaluated using enzyme-linked immunosorbent assay. We found that (1) exposure to stress in childhood and adolescence increased anxiety-like behavior in adulthood; (2) the herbal treatment reduced anxiety-like behavior, both when treated during or following exposure to stress; (3) blood corticosterone levels were reduced following treatment with the herbal treatment or escitalopram, when treated during or following exposure to stress; (4) brain derived neurotrophic factor levels in the hippocampus of mice treated with the herbal treatment or escitalopram were increased, when treated either during or following exposure to stress. This study expands our previous findings and further points to the proposed herbal compound's potential to be highly efficacious in treating anxiety disorders in humans.", "author" : [ { "dropping-particle" : "", "family" : "Doron", "given" : "Ravid", "non-dropping-particle" : "", "parse-names" : false, "suffix" : "" }, { "dropping-particle" : "", "family" : "Lotan", "given" : "Dafna", "non-dropping-particle" : "", "parse-names" : false, "suffix" : "" }, { "dropping-particle" : "", "family" : "Versano", "given" : "Ziv", "non-dropping-particle" : "", "parse-names" : false, "suffix" : "" }, { "dropping-particle" : "", "family" : "Benatav", "given" : "Layla", "non-dropping-particle" : "", "parse-names" : false, "suffix" : "" }, { "dropping-particle" : "", "family" : "Franko", "given" : "Motty", "non-dropping-particle" : "", "parse-names" : false, "suffix" : "" }, { "dropping-particle" : "", "family" : "Armoza", "given" : "Shir", "non-dropping-particle" : "", "parse-names" : false, "suffix" : "" }, { "dropping-particle" : "", "family" : "Kately", "given" : "Nadav", "non-dropping-particle" : "", "parse-names" : false, "suffix" : "" }, { "dropping-particle" : "", "family" : "Rehavi", "given" : "Moshe", "non-dropping-particle" : "", "parse-names" : false, "suffix" : "" } ], "container-title" : "PLoS ONE", "id" : "ITEM-2", "issue" : "4", "issued" : { "date-parts" : [ [ "2014" ] ] }, "title" : "Escitalopram or novel herbal mixture treatments during or following exposure to stress reduce anxiety-like behavior through corticosterone and BDNF modifications", "type" : "article-journal", "volume" : "9" }, "uris" : [ "http://www.mendeley.com/documents/?uuid=a9515778-0c7f-4da5-9205-5ef3641fef22" ] }, { "id" : "ITEM-3", "itemData" : { "DOI" : "10.1016/j.pbb.2012.12.024", "ISBN" : "0091-3057", "ISSN" : "00913057", "PMID" : "23290936", "abstract" : "Tea polyphenols (TPs), which are the natural compounds extracted from tea leaves, possess a number of beneficial properties, such as reducing the risks of cancer and heart diseases, alleviating cognitive impairments and showing antidepressant-like activity in the forced swim test (FST) and tail suspension test (TST). The present study was designed to investigate the protective effect of TPs on the chronic unpredictable mild stress (CUMS)-induced depression model in mice and to elucidate the related underlying mechanisms. With the daily exposure to stressor for 5 consecutive weeks, TPs were administered in mice at a daily dose of 25 mg/kg or 50 mg/kg by gavage for 3 consecutive weeks from the 3rd week. Our results showed that CUMS significantly decreased the levels of serum serotonin (5-HT) and norepinephrine (NE) in the hippocampus, the prefrontal cortex and serum, and the activities of superoxide dismutase (SOD) and catalase (CAT), with an increase in lipid peroxidation level as well as a reduction in glutathione (GSH) level and an elevation in the production of malondialdehyde (MDA) in the hippocampus and the prefrontal cortex. CUMS also reduced open-field activity, sucrose consumption, as well as increased immobility duration in FST and TST. TPs administration could effectively reverse the alterations in the concentrations of 5-HT and NE, elevate the activities of SOD and CAT as well as the level of GSH, reduce the MDA level and inhibit lipid peroxidation. Moreover, TPs could effectively reverse alterations in immobility duration, sucrose consumption and open-field activity. In conclusion, TPs administration has exhibited significant antidepressant-like effects in mice with CUMS-induced depression. The antidepressant activity of TPs might be related to the alteration of monoaminergic responses and antioxidant defenses. \u00a9 2013 Elsevier Inc.", "author" : [ { "dropping-particle" : "", "family" : "Liu", "given" : "Yi", "non-dropping-particle" : "", "parse-names" : false, "suffix" : "" }, { "dropping-particle" : "", "family" : "Jia", "given" : "Genguang", "non-dropping-particle" : "", "parse-names" : false, "suffix" : "" }, { "dropping-particle" : "", "family" : "Gou", "given" : "Lingshan", "non-dropping-particle" : "", "parse-names" : false, "suffix" : "" }, { "dropping-particle" : "", "family" : "Sun", "given" : "Lingyan", "non-dropping-particle" : "", "parse-names" : false, "suffix" : "" }, { "dropping-particle" : "", "family" : "Fu", "given" : "Xiaobin", "non-dropping-particle" : "", "parse-names" : false, "suffix" : "" }, { "dropping-particle" : "", "family" : "Lan", "given" : "Nuo", "non-dropping-particle" : "", "parse-names" : false, "suffix" : "" }, { "dropping-particle" : "", "family" : "Li", "given" : "Sai", "non-dropping-particle" : "", "parse-names" : false, "suffix" : "" }, { "dropping-particle" : "", "family" : "Yin", "given" : "Xiaoxing", "non-dropping-particle" : "", "parse-names" : false, "suffix" : "" } ], "container-title" : "Pharmacology Biochemistry and Behavior", "id" : "ITEM-3", "issue" : "1", "issued" : { "date-parts" : [ [ "2013" ] ] }, "page" : "27-32", "title" : "Antidepressant-like effects of tea polyphenols on mouse model of chronic unpredictable mild stress", "type" : "article-journal", "volume" : "104" }, "uris" : [ "http://www.mendeley.com/documents/?uuid=7f0168bf-642d-42aa-ab7e-bf6c3b0e4db8" ] }, { "id" : "ITEM-4", "itemData" : { "DOI" : "10.1016/j.pbb.2008.10.007", "ISBN" : "0091-3057 (Print)\\r0091-3057 (Linking)", "ISSN" : "00913057", "PMID" : "19000708", "abstract" : "Curcumin, a yellow pigment extracted from rhizomes of the plant Curcuma longa (turmeric), has been widely used as food additive and also as a herbal medicine throughout Asia. The present study was designed to study the pharmacological, biochemical and neurochemical effects of daily administration of curcumin to rats subjected to chronic unpredictable stress. Curcumin treatment (20 and 40\u00a0mg/kg, i.p., 21\u00a0days) significantly reversed the chronic unpredictable stress-induced behavioral (increase immobility period), biochemical (increase monoamine oxidase activity) and neurochemical (depletion of brain monoamine levels) alterations. The combination of piperine (2.5\u00a0mg/kg, i.p., 21\u00a0days), a bioavailability enhancer, with curcumin (20 and 40\u00a0mg/kg, i.p., 21\u00a0days) showed significant potentiation of its anti-immobility, neurotransmitter enhancing (serotonin and dopamine) and monoamine oxidase inhibitory (MAO-A) effects as compared to curcumin effect per se. This study provided a scientific rationale for the use of curcumin and its co-administration with piperine in the treatment of depressive disorders. \u00a9 2008 Elsevier Inc. All rights reserved.", "author" : [ { "dropping-particle" : "", "family" : "Bhutani", "given" : "Mohit Kumar", "non-dropping-particle" : "", "parse-names" : false, "suffix" : "" }, { "dropping-particle" : "", "family" : "Bishnoi", "given" : "Mahendra", "non-dropping-particle" : "", "parse-names" : false, "suffix" : "" }, { "dropping-particle" : "", "family" : "Kulkarni", "given" : "Shrinivas K.", "non-dropping-particle" : "", "parse-names" : false, "suffix" : "" } ], "container-title" : "Pharmacology Biochemistry and Behavior", "id" : "ITEM-4", "issue" : "1", "issued" : { "date-parts" : [ [ "2009" ] ] }, "page" : "39-43", "title" : "Anti-depressant like effect of curcumin and its combination with piperine in unpredictable chronic stress-induced behavioral, biochemical and neurochemical changes", "type" : "article-journal", "volume" : "92" }, "uris" : [ "http://www.mendeley.com/documents/?uuid=830abca0-2c73-43e7-9b69-bba7f67dc6e5" ] }, { "id" : "ITEM-5", "itemData" : { "DOI" : "10.1016/j.jep.2010.01.016", "ISBN" : "1872-7573 (Electronic)\\r0378-8741 (Linking)", "ISSN" : "03788741", "PMID" : "20079416", "abstract" : "Ethnopharmacology: Xiaoyaosan, a famous Chinese prescription, composed of Poria (Poria cocos (Schw.) Wolf), Radix Paeoniae Alba (Paeonia lactiflora Pall.), Radix Glycyrrhizae (Glycyrrhiza uralensis Fisch.), Radix Bupleuri (Bupleurum chinense DC.), Radix Angelicae Sinensis (Angelica sinensis (Oliv.) Diels), Rhizoma Atractylodis Macrocephalae (Atractylodes macrocephala Koidz.), Herba Menthae (Mentha haplocalyx Briq.), and Rhizoma Zingiberis Recens (Zingiber officinale Rosc.), has been widely used in the clinic for treating mental disorders. Behavior and biochemical analyses indicate xiaoyaosan has obvious anti-depression activity. However, there is no report on the effects of xiaoyaosan using a metabolomics approach. Aim of the study: A urinary metabolomics method was applied to evaluate the efficacy of xiaoyaosan on rat model of chronic unpredictable mild stress. Material and methods: Rats were divided into 6 groups and drugs were administered during the 21-day model building period. Urine was measured using GC-MS, processed with XCMS and Microsoft Excel and analyzed by SIMCA-P and SPASS software. Variable importance in projection statistics and loading plot were used to find biomarker ions. Results: Clear separation between model and each drug group was achieved. High dose group of xiaoyaosan was much closer to control group than middle dose group and amitriptyline group. The time-dependent recovery tendency in high dose group was obtained. Conclusions: In term of anti-depression effect, high dose xiaoyaosan was the most effective and amitriptyline equaled middle dose xiaoyaosan as shown by metabolomics strategy and behavior tests. Some common and characteristic metabolites on the anti-depression of xiaoyaosan and amitriptyline were obtained. The work showed metabolomics is a valuable tool in studying the efficacy and potential biomarkers of therapeutic effect of complex prescriptions. \u00a9 2010 Elsevier Ireland Ltd. All rights reserved.", "author" : [ { "dropping-particle" : "", "family" : "Dai", "given" : "Yuntao", "non-dropping-particle" : "", "parse-names" : false, "suffix" : "" }, { "dropping-particle" : "", "family" : "Li", "given" : "Zhenyu", "non-dropping-particle" : "", "parse-names" : false, "suffix" : "" }, { "dropping-particle" : "", "family" : "Xue", "given" : "Liming", "non-dropping-particle" : "", "parse-names" : false, "suffix" : "" }, { "dropping-particle" : "", "family" : "Dou", "given" : "Chunyan", "non-dropping-particle" : "", "parse-names" : false, "suffix" : "" }, { "dropping-particle" : "", "family" : "Zhou", "given" : "Yuzhi", "non-dropping-particle" : "", "parse-names" : false, "suffix" : "" }, { "dropping-particle" : "", "family" : "Zhang", "given" : "Lizeng", "non-dropping-particle" : "", "parse-names" : false, "suffix" : "" }, { "dropping-particle" : "", "family" : "Qin", "given" : "Xuemei", "non-dropping-particle" : "", "parse-names" : false, "suffix" : "" } ], "container-title" : "Journal of Ethnopharmacology", "id" : "ITEM-5", "issue" : "2", "issued" : { "date-parts" : [ [ "2010" ] ] }, "page" : "482-489", "title" : "Metabolomics study on the anti-depression effect of xiaoyaosan on rat model of chronic unpredictable mild stress", "type" : "article-journal", "volume" : "128" }, "uris" : [ "http://www.mendeley.com/documents/?uuid=c0f3b5cb-1eb9-4fe7-ad6b-85804fa05790" ] }, { "id" : "ITEM-6", "itemData" : { "DOI" : "10.1016/j.jep.2009.02.029", "ISBN" : "0378-8741", "ISSN" : "03788741", "PMID" : "19429340", "abstract" : "Aim of the study: Depression is a severe mood disorder. It was treated with Shudihuang, the steamed roots of Rehmannia glutinota Libosch. (SRG), in traditional Chinese medicine. The present paper was designed to verify its antidepressant effect. Materials and methods: A mouse model of depression was established though unpredictable chronic mild stress (UCMS). Low and high doses of SRG were administered orally. Fur state, body and organ weight, and gastric ulcers were examined. Locomotion was assayed in open field test. Liver antioxidant indexes were measured spectrophotometrically. Results: Fur state, body and organ weight were found to be insensitive to UCMS. The locomotion reduced by UCMS was restored by low dose of SRG (2.5 g/kg BW) but not by high dose (5 g/kg BW). UCMS resulted in aggravated gastric ulceration, elevated liver malondialdehyde, together with reduced total antioxidant capability, glutathione content, and superoxide dismutase and catalase activities. The alterations were improved by SRG in a dose-dependent manner. The differences in the activity of glutathione peroxidase were statistically nonsignificant among groups. Clomipramine the positive drug was similar to SRG especially in antioxidation. Conclusion: SRG is of therapeutic value for depression-like disorders, and antioxidation may be one of the mechanisms underlying its antidepressant action. \u00a9 2009 Elsevier Ireland Ltd. All rights reserved.", "author" : [ { "dropping-particle" : "", "family" : "Zhang", "given" : "Di", "non-dropping-particle" : "", "parse-names" : false, "suffix" : "" }, { "dropping-particle" : "sen", "family" : "Wen", "given" : "Xue", "non-dropping-particle" : "", "parse-names" : false, "suffix" : "" }, { "dropping-particle" : "", "family" : "Wang", "given" : "Xue yan", "non-dropping-particle" : "", "parse-names" : false, "suffix" : "" }, { "dropping-particle" : "", "family" : "Shi", "given" : "Min", "non-dropping-particle" : "", "parse-names" : false, "suffix" : "" }, { "dropping-particle" : "", "family" : "Zhao", "given" : "Yu", "non-dropping-particle" : "", "parse-names" : false, "suffix" : "" } ], "container-title" : "Journal of Ethnopharmacology", "id" : "ITEM-6", "issue" : "1", "issued" : { "date-parts" : [ [ "2009" ] ] }, "page" : "55-60", "title" : "Antidepressant effect of Shudihuang on mice exposed to unpredictable chronic mild stress", "type" : "article-journal", "volume" : "123" }, "uris" : [ "http://www.mendeley.com/documents/?uuid=76fbc659-fc57-4d21-a9ab-be62c8a04540" ] }, { "id" : "ITEM-7", "itemData" : { "DOI" : "10.1016/j.pnpbp.2009.01.006", "ISBN" : "0278-5846", "ISSN" : "02785846", "PMID" : "19302828", "abstract" : "Serotonergic receptors take their physiologic effects by affecting adenylyl cyclase (AC) catalytic activity and cyclic adenosine monophosphate (cAMP) concentration. AC-cAMP second messenger pathway has been recently suggested to play an important role in depression. Therefore, the compound that regulates the signal pathway may have potential as antidepressant. Curcumin is the main component of Curcuma longa L, a well-known indigenous herb with comprehensive bioactivities. In the present study, we investigated the effects of chronic unpredictable mild stress (CUMS) and curcumin on behaviours and serotonergic receptor-coupled AC-cAMP signal pathway in rats. Curcumin produced beneficial effects on the stressed rats by effectively improving CUMS-induced low sucrose consumption and reducing serum corticosterone levels in rats. Moreover, curcumin enhanced AC activity and cAMP levels in platelet and various brain regions, and up-regulated mRNA expressions of AC subtypes AC 2, AC 8 and cAMP response element binding protein (CREB) in the hippocampus, cortex and hypothalamus of the CUMS rats. Curcumin also attenuated CUMS-induced reductions of 5-hydroxytryptamine (5-HT) levels and high expressions of central 5-HT1A/1B/7receptors in rats. These results suggested that the potent antidepressant property of curcumin might be attributed to its improvement of AC-cAMP pathway as well as CREB via suppressing central 5-HT1A/1B/7receptors in the CUMS rats. Our findings provided a basis for examining the interaction of serotonergic receptors and AC-cAMP pathway in depression and curcumin treatment. \u00a9 2009.", "author" : [ { "dropping-particle" : "", "family" : "Li", "given" : "Yu Cheng", "non-dropping-particle" : "", "parse-names" : false, "suffix" : "" }, { "dropping-particle" : "", "family" : "Wang", "given" : "Fu Meng", "non-dropping-particle" : "", "parse-names" : false, "suffix" : "" }, { "dropping-particle" : "", "family" : "Pan", "given" : "Ying", "non-dropping-particle" : "", "parse-names" : false, "suffix" : "" }, { "dropping-particle" : "", "family" : "Qiang", "given" : "Li Qin", "non-dropping-particle" : "", "parse-names" : false, "suffix" : "" }, { "dropping-particle" : "", "family" : "Cheng", "given" : "Guang", "non-dropping-particle" : "", "parse-names" : false, "suffix" : "" }, { "dropping-particle" : "", "family" : "Zhang", "given" : "Wei Yun", "non-dropping-particle" : "", "parse-names" : false, "suffix" : "" }, { "dropping-particle" : "", "family" : "Kong", "given" : "Ling Dong", "non-dropping-particle" : "", "parse-names" : false, "suffix" : "" } ], "container-title" : "Progress in Neuro-Psychopharmacology and Biological Psychiatry", "id" : "ITEM-7", "issue" : "3", "issued" : { "date-parts" : [ [ "2009" ] ] }, "page" : "435-449", "title" : "Antidepressant-like effects of curcumin on serotonergic receptor-coupled AC-cAMP pathway in chronic unpredictable mild stress of rats", "type" : "article-journal", "volume" : "33" }, "uris" : [ "http://www.mendeley.com/documents/?uuid=62ea652b-d593-4240-bf37-6c80e0cf6a72" ] } ], "mendeley" : { "formattedCitation" : "&lt;sup&gt;30, 37, 50, 55\u201358&lt;/sup&gt;", "plainTextFormattedCitation" : "30, 37, 50, 55\u201358", "previouslyFormattedCitation" : "&lt;sup&gt;30, 37, 50, 55\u201358&lt;/sup&gt;" }, "properties" : { "noteIndex" : 0 }, "schema" : "https://github.com/citation-style-language/schema/raw/master/csl-citation.json" }</w:instrText>
      </w:r>
      <w:r w:rsidR="00B90191">
        <w:rPr>
          <w:rFonts w:asciiTheme="minorHAnsi" w:hAnsiTheme="minorHAnsi" w:cstheme="minorHAnsi"/>
          <w:bCs/>
        </w:rPr>
        <w:fldChar w:fldCharType="separate"/>
      </w:r>
      <w:r w:rsidR="0011101D" w:rsidRPr="0011101D">
        <w:rPr>
          <w:rFonts w:asciiTheme="minorHAnsi" w:hAnsiTheme="minorHAnsi" w:cstheme="minorHAnsi"/>
          <w:bCs/>
          <w:noProof/>
          <w:vertAlign w:val="superscript"/>
        </w:rPr>
        <w:t>30, 37, 50, 55–58</w:t>
      </w:r>
      <w:r w:rsidR="00B90191">
        <w:rPr>
          <w:rFonts w:asciiTheme="minorHAnsi" w:hAnsiTheme="minorHAnsi" w:cstheme="minorHAnsi"/>
          <w:bCs/>
        </w:rPr>
        <w:fldChar w:fldCharType="end"/>
      </w:r>
      <w:r w:rsidR="00B90191">
        <w:rPr>
          <w:rFonts w:asciiTheme="minorHAnsi" w:hAnsiTheme="minorHAnsi" w:cstheme="minorHAnsi"/>
          <w:bCs/>
        </w:rPr>
        <w:t xml:space="preserve"> have been demonstrated to reverse the UCMS-induced depressive- and anxiety-like symptoms. Overall, these therapeutic effects have not been </w:t>
      </w:r>
      <w:r w:rsidR="00B90191">
        <w:rPr>
          <w:rFonts w:asciiTheme="minorHAnsi" w:hAnsiTheme="minorHAnsi" w:cstheme="minorHAnsi"/>
          <w:bCs/>
        </w:rPr>
        <w:lastRenderedPageBreak/>
        <w:t>obtained via acute treatments</w:t>
      </w:r>
      <w:r w:rsidR="00B90191">
        <w:rPr>
          <w:rFonts w:asciiTheme="minorHAnsi" w:hAnsiTheme="minorHAnsi" w:cstheme="minorHAnsi"/>
          <w:bCs/>
        </w:rPr>
        <w:fldChar w:fldCharType="begin" w:fldLock="1"/>
      </w:r>
      <w:r w:rsidR="006A1BFD">
        <w:rPr>
          <w:rFonts w:asciiTheme="minorHAnsi" w:hAnsiTheme="minorHAnsi" w:cstheme="minorHAnsi"/>
          <w:bCs/>
        </w:rPr>
        <w:instrText>ADDIN CSL_CITATION { "citationItems" : [ { "id" : "ITEM-1", "itemData" : { "DOI" : "10.1159/000087097", "ISBN" : "0302-282X (Print)", "ISSN" : "0302282X", "PMID" : "16037678", "abstract" : "The chronic mild stress (CMS) model of depression has high validity but has in the past been criticized for being difficult to replicate. However, a large number of recent publications have confirmed that CMS causes behavioural changes in rodents that parallel symptoms of depression. This review summarizes studies from over sixty independent research groups that have reported decreases in reactivity to rewards, and a variety of other depression-like behaviours, in rats or mice, following exposure to CMS. Together, these changes are referred to as a 'depressive' behavioural profile. Almost every study that has examined the effects of chronic antidepressant treatment in these procedures has reported that antidepressants were effective in reversing or preventing these 'depressive' behavioural changes. (The single exception is a study in which the duration of treatment was too brief to constitute an adequate trial.) There are also a handful of reports of CMS causing significant effects in the opposite direction, termed here an 'anomalous' behavioural profile. There are six neurobiological parameters that have been studied in both 'anhedonic' and 'anomalous' animals: psychostimulant and place-conditioning effects of dopamine agonists; dopamine D2 receptor number and message; inhibition of dopamine turnover by quinpirole, and beta-adrenergic receptor binding. On all six measures, CMS caused opposite effects in animals displaying 'depressive' and 'anomalous' profiles. Thus, there is overwhelming evidence that under appropriate experimental conditions, CMS can cause antidepressant-reversible depressive-like effects in rodents; however, the 'anomalous' profile that is occasionally reported appears to be a genuine phenomenon, and these two sets of behavioural effects appear to be associated with opposite patterns of neurobiological changes.", "author" : [ { "dropping-particle" : "", "family" : "Willner", "given" : "Paul", "non-dropping-particle" : "", "parse-names" : false, "suffix" : "" } ], "container-title" : "Neuropsychobiology", "id" : "ITEM-1", "issue" : "2", "issued" : { "date-parts" : [ [ "2005" ] ] }, "page" : "90-110", "title" : "Chronic mild stress (CMS) revisited: Consistency and behavioural- neurobiological concordance in the effects of CMS", "type" : "article", "volume" : "52" }, "uris" : [ "http://www.mendeley.com/documents/?uuid=14c88af1-6ac8-4d0e-bbc7-50a3671c6a5f" ] } ], "mendeley" : { "formattedCitation" : "&lt;sup&gt;12&lt;/sup&gt;", "plainTextFormattedCitation" : "12", "previouslyFormattedCitation" : "&lt;sup&gt;12&lt;/sup&gt;" }, "properties" : { "noteIndex" : 0 }, "schema" : "https://github.com/citation-style-language/schema/raw/master/csl-citation.json" }</w:instrText>
      </w:r>
      <w:r w:rsidR="00B90191">
        <w:rPr>
          <w:rFonts w:asciiTheme="minorHAnsi" w:hAnsiTheme="minorHAnsi" w:cstheme="minorHAnsi"/>
          <w:bCs/>
        </w:rPr>
        <w:fldChar w:fldCharType="separate"/>
      </w:r>
      <w:r w:rsidR="00B90191" w:rsidRPr="00B90191">
        <w:rPr>
          <w:rFonts w:asciiTheme="minorHAnsi" w:hAnsiTheme="minorHAnsi" w:cstheme="minorHAnsi"/>
          <w:bCs/>
          <w:noProof/>
          <w:vertAlign w:val="superscript"/>
        </w:rPr>
        <w:t>12</w:t>
      </w:r>
      <w:r w:rsidR="00B90191">
        <w:rPr>
          <w:rFonts w:asciiTheme="minorHAnsi" w:hAnsiTheme="minorHAnsi" w:cstheme="minorHAnsi"/>
          <w:bCs/>
        </w:rPr>
        <w:fldChar w:fldCharType="end"/>
      </w:r>
      <w:r w:rsidR="00B90191">
        <w:rPr>
          <w:rFonts w:asciiTheme="minorHAnsi" w:hAnsiTheme="minorHAnsi" w:cstheme="minorHAnsi"/>
          <w:bCs/>
        </w:rPr>
        <w:t xml:space="preserve"> (</w:t>
      </w:r>
      <w:ins w:id="64" w:author="owner" w:date="2018-05-26T15:28:00Z">
        <w:r w:rsidR="0030440F">
          <w:rPr>
            <w:rFonts w:asciiTheme="minorHAnsi" w:hAnsiTheme="minorHAnsi" w:cstheme="minorHAnsi"/>
            <w:bCs/>
            <w:i/>
            <w:iCs/>
          </w:rPr>
          <w:t xml:space="preserve">exempli gratia </w:t>
        </w:r>
        <w:r w:rsidR="0030440F">
          <w:rPr>
            <w:rFonts w:asciiTheme="minorHAnsi" w:hAnsiTheme="minorHAnsi" w:cstheme="minorHAnsi"/>
            <w:bCs/>
          </w:rPr>
          <w:t>[</w:t>
        </w:r>
      </w:ins>
      <w:r w:rsidR="00B90191">
        <w:rPr>
          <w:rFonts w:asciiTheme="minorHAnsi" w:hAnsiTheme="minorHAnsi" w:cstheme="minorHAnsi"/>
          <w:bCs/>
          <w:i/>
          <w:iCs/>
        </w:rPr>
        <w:t>e.g.</w:t>
      </w:r>
      <w:ins w:id="65" w:author="owner" w:date="2018-05-26T15:28:00Z">
        <w:r w:rsidR="0030440F">
          <w:rPr>
            <w:rFonts w:asciiTheme="minorHAnsi" w:hAnsiTheme="minorHAnsi" w:cstheme="minorHAnsi"/>
            <w:bCs/>
          </w:rPr>
          <w:t>]</w:t>
        </w:r>
      </w:ins>
      <w:r w:rsidR="00B90191">
        <w:rPr>
          <w:rFonts w:asciiTheme="minorHAnsi" w:hAnsiTheme="minorHAnsi" w:cstheme="minorHAnsi"/>
          <w:bCs/>
        </w:rPr>
        <w:t>, paroxetine</w:t>
      </w:r>
      <w:r w:rsidR="00B90191">
        <w:rPr>
          <w:rFonts w:asciiTheme="minorHAnsi" w:hAnsiTheme="minorHAnsi" w:cstheme="minorHAnsi"/>
          <w:bCs/>
        </w:rPr>
        <w:fldChar w:fldCharType="begin" w:fldLock="1"/>
      </w:r>
      <w:r w:rsidR="00CA0DE0">
        <w:rPr>
          <w:rFonts w:asciiTheme="minorHAnsi" w:hAnsiTheme="minorHAnsi" w:cstheme="minorHAnsi"/>
          <w:bCs/>
        </w:rPr>
        <w:instrText>ADDIN CSL_CITATION { "citationItems" : [ { "id" : "ITEM-1", "itemData" : { "DOI" : "10.1007/s00213-007-1035-1", "ISBN" : "0033-3158", "ISSN" : "00333158", "PMID" : "18470507", "abstract" : "RATIONALE: Many studies support the validity of the chronic mild stress (CMS) model of depression in rodents. However, most of them focus on analysis of reactivity to rewards during the CMS and/or depressive-like behavior shortly after stress. In this study, we investigate acute and long-term effects of CMS and antidepressant treatment on depressive, anxiety-like behavior and learning. MATERIALS AND METHODS: Mice (C57BL/6) were exposed to CMS for 6 weeks and anhedonia was evaluated by weekly monitoring of sucrose intake. Paroxetine (10 mg kg(-1)day(-1) i.p.) or saline were administered the last 3 weeks of CMS and continued for 2 weeks thereafter. Behavioral tests were performed over the last week of CMS (acute effects) and 1 month later (long-term effects). RESULTS: Mice exposed to CMS displayed both acute and long-term decreased sucrose intake, increased immobility in the forced swimming test (FST) and impaired memory in the novel object recognition test. It is interesting to note that a correlation was found between the cognitive deficits and the helpless behavior in the FST induced by CMS. During the CMS procedure, paroxetine treatment reverted partially recognition memory impairment but failed to prevent the increased immobility in the FST. Moreover, it decreased on its own sucrose intake. Importantly, the long-term effects of CMS were partially prevented by chronic paroxetine. CONCLUSIONS: CMS leads to a long-term altered behavioral profile that could be partially reverted by chronic antidepressant treatment. This study brings novel features regarding the long-term effects of CMS and on the predictive validity of this depression animal model.", "author" : [ { "dropping-particle" : "", "family" : "Elizalde", "given" : "N.", "non-dropping-particle" : "", "parse-names" : false, "suffix" : "" }, { "dropping-particle" : "", "family" : "Gil-Bea", "given" : "F. J.", "non-dropping-particle" : "", "parse-names" : false, "suffix" : "" }, { "dropping-particle" : "", "family" : "Ram\u00edrez", "given" : "M. J.", "non-dropping-particle" : "", "parse-names" : false, "suffix" : "" }, { "dropping-particle" : "", "family" : "Aisa", "given" : "B.", "non-dropping-particle" : "", "parse-names" : false, "suffix" : "" }, { "dropping-particle" : "", "family" : "Lasheras", "given" : "B.", "non-dropping-particle" : "", "parse-names" : false, "suffix" : "" }, { "dropping-particle" : "", "family" : "Rio", "given" : "J.", "non-dropping-particle" : "Del", "parse-names" : false, "suffix" : "" }, { "dropping-particle" : "", "family" : "Tordera", "given" : "R. M.", "non-dropping-particle" : "", "parse-names" : false, "suffix" : "" } ], "container-title" : "Psychopharmacology", "id" : "ITEM-1", "issue" : "1", "issued" : { "date-parts" : [ [ "2008" ] ] }, "page" : "1-14", "title" : "Long-lasting behavioral effects and recognition memory deficit induced by chronic mild stress in mice: Effect of antidepressant treatment", "type" : "article-journal", "volume" : "199" }, "uris" : [ "http://www.mendeley.com/documents/?uuid=46f1976d-f4dd-4186-8dc4-e207e7c44d8e" ] }, { "id" : "ITEM-2", "itemData" : { "DOI" : "10.1016/j.euroneuro.2007.03.001", "ISBN" : "0924-977X", "ISSN" : "0924977X", "PMID" : "17462866", "abstract" : "The present study was designed to assess the effect of dexamethasone, a synthetic glucocorticoid receptor agonist, in the sucrose preference test in rats. Rats treated acutely with dexamethasone (5-10??mg/kg) showed a significant decrease in sucrose preference (anhedonia) in comparison to vehicle treated rats, although 1??mg/kg dexamethasone did not alter the sucrose preference. Daily paroxetine treatment (10??g/kg, i.p., 14??days) reversed the anhedonic effect of acute dexamethasone (5??mg/kg), while causing no increased sucrose preference in rats that received dexamethasone vehicle. The paroxetine vehicle treated rats showed anhedonia even 14??days after acute dexamethasone administration. Paroxetine (10??mk/kg, i.p. for 28??days) also reversed anhedonia induced by chronic mild stress (8??weeks). In conclusion, acute dexamethasone induced an enduring anhedonic state that was reversed by repeated paroxetine treatment. Thus, the present study adds new data to the evidence supporting an important role for glucocorticoid in depression. ?? 2007 Elsevier B.V. and ECNP.", "author" : [ { "dropping-particle" : "", "family" : "Casarotto", "given" : "P. C.", "non-dropping-particle" : "", "parse-names" : false, "suffix" : "" }, { "dropping-particle" : "", "family" : "Andreatini", "given" : "R.", "non-dropping-particle" : "", "parse-names" : false, "suffix" : "" } ], "container-title" : "European Neuropsychopharmacology", "id" : "ITEM-2", "issue" : "11", "issued" : { "date-parts" : [ [ "2007" ] ] }, "page" : "735-742", "title" : "Repeated paroxetine treatment reverses anhedonia induced in rats by chronic mild stress or dexamethasone", "type" : "article-journal", "volume" : "17" }, "uris" : [ "http://www.mendeley.com/documents/?uuid=045b16aa-c973-429b-8557-fcc5e142ae0f" ] } ], "mendeley" : { "formattedCitation" : "&lt;sup&gt;51, 52&lt;/sup&gt;", "plainTextFormattedCitation" : "51, 52", "previouslyFormattedCitation" : "&lt;sup&gt;51, 52&lt;/sup&gt;" }, "properties" : { "noteIndex" : 0 }, "schema" : "https://github.com/citation-style-language/schema/raw/master/csl-citation.json" }</w:instrText>
      </w:r>
      <w:r w:rsidR="00B90191">
        <w:rPr>
          <w:rFonts w:asciiTheme="minorHAnsi" w:hAnsiTheme="minorHAnsi" w:cstheme="minorHAnsi"/>
          <w:bCs/>
        </w:rPr>
        <w:fldChar w:fldCharType="separate"/>
      </w:r>
      <w:r w:rsidR="00EF4894" w:rsidRPr="00EF4894">
        <w:rPr>
          <w:rFonts w:asciiTheme="minorHAnsi" w:hAnsiTheme="minorHAnsi" w:cstheme="minorHAnsi"/>
          <w:bCs/>
          <w:noProof/>
          <w:vertAlign w:val="superscript"/>
        </w:rPr>
        <w:t>51, 52</w:t>
      </w:r>
      <w:r w:rsidR="00B90191">
        <w:rPr>
          <w:rFonts w:asciiTheme="minorHAnsi" w:hAnsiTheme="minorHAnsi" w:cstheme="minorHAnsi"/>
          <w:bCs/>
        </w:rPr>
        <w:fldChar w:fldCharType="end"/>
      </w:r>
      <w:r w:rsidR="00B90191">
        <w:rPr>
          <w:rFonts w:asciiTheme="minorHAnsi" w:hAnsiTheme="minorHAnsi" w:cstheme="minorHAnsi"/>
          <w:bCs/>
        </w:rPr>
        <w:t>, imipramine</w:t>
      </w:r>
      <w:r w:rsidR="00B90191">
        <w:rPr>
          <w:rFonts w:asciiTheme="minorHAnsi" w:hAnsiTheme="minorHAnsi" w:cstheme="minorHAnsi"/>
          <w:bCs/>
        </w:rPr>
        <w:fldChar w:fldCharType="begin" w:fldLock="1"/>
      </w:r>
      <w:r w:rsidR="00CA0DE0">
        <w:rPr>
          <w:rFonts w:asciiTheme="minorHAnsi" w:hAnsiTheme="minorHAnsi" w:cstheme="minorHAnsi"/>
          <w:bCs/>
        </w:rPr>
        <w:instrText>ADDIN CSL_CITATION { "citationItems" : [ { "id" : "ITEM-1", "itemData" : { "DOI" : "10.1007/BF02246218", "ISBN" : "0033-3158 (Print)\\r0033-3158 (Linking)", "ISSN" : "00333158", "PMID" : "7604147", "abstract" : "Chronic exposure to mild unpredictable stressors (CMS) has previously been found to reduce the consumption of palatable, sweet solutions in rats. In the present study, the utility of this procedure was assessed in mice. Male AP mice subjected to CMS showed reduced consumption of a 2% or 4% sucrose solution. This effect was reversed by chronic (3 weeks) treatment with the tricyclic antidepressant imipramine (20 mg/kg per day). These results extend previous reports of a generalized decrease in sensitivity to reward (anhedonia) in rats caused by CMS and the efficacy of antidepressant treatment in this paradigm. Chronic unpredictable mild stress in mice appears to provide a realistic animal model of depression.", "author" : [ { "dropping-particle" : "", "family" : "Monleon", "given" : "S.", "non-dropping-particle" : "", "parse-names" : false, "suffix" : "" }, { "dropping-particle" : "", "family" : "Parra", "given" : "A.", "non-dropping-particle" : "", "parse-names" : false, "suffix" : "" }, { "dropping-particle" : "", "family" : "Simon", "given" : "V. M.", "non-dropping-particle" : "", "parse-names" : false, "suffix" : "" }, { "dropping-particle" : "", "family" : "Brain", "given" : "P. F.", "non-dropping-particle" : "", "parse-names" : false, "suffix" : "" }, { "dropping-particle" : "", "family" : "D'Aquila", "given" : "P.", "non-dropping-particle" : "", "parse-names" : false, "suffix" : "" }, { "dropping-particle" : "", "family" : "Willner", "given" : "Paul", "non-dropping-particle" : "", "parse-names" : false, "suffix" : "" } ], "container-title" : "Psychopharmacology", "id" : "ITEM-1", "issue" : "4", "issued" : { "date-parts" : [ [ "1995" ] ] }, "page" : "453-457", "title" : "Attenuation of sucrose consumption in mice by chronic mild stress and its restoration by imipramine", "type" : "article-journal", "volume" : "117" }, "uris" : [ "http://www.mendeley.com/documents/?uuid=9f571cf2-f152-4cb6-aa0b-f85cc9dee40d" ] }, { "id" : "ITEM-2", "itemData" : { "DOI" : "10.1016/j.biopsych.2006.12.001", "author" : [ { "dropping-particle" : "", "family" : "Bortolato", "given" : "Marco", "non-dropping-particle" : "", "parse-names" : false, "suffix" : "" }, { "dropping-particle" : "", "family" : "Mangieri", "given" : "Regina A", "non-dropping-particle" : "", "parse-names" : false, "suffix" : "" }, { "dropping-particle" : "", "family" : "Fu", "given" : "Jin", "non-dropping-particle" : "", "parse-names" : false, "suffix" : "" }, { "dropping-particle" : "", "family" : "Kim", "given" : "Janet H", "non-dropping-particle" : "", "parse-names" : false, "suffix" : "" }, { "dropping-particle" : "", "family" : "Arguello", "given" : "Oliver", "non-dropping-particle" : "", "parse-names" : false, "suffix" : "" }, { "dropping-particle" : "", "family" : "Duranti", "given" : "Andrea", "non-dropping-particle" : "", "parse-names" : false, "suffix" : "" }, { "dropping-particle" : "", "family" : "Tontini", "given" : "Andrea", "non-dropping-particle" : "", "parse-names" : false, "suffix" : "" }, { "dropping-particle" : "", "family" : "Mor", "given" : "Marco", "non-dropping-particle" : "", "parse-names" : false, "suffix" : "" }, { "dropping-particle" : "", "family" : "Tarzia", "given" : "Giorgio", "non-dropping-particle" : "", "parse-names" : false, "suffix" : "" }, { "dropping-particle" : "", "family" : "Piomelli", "given" : "Daniele", "non-dropping-particle" : "", "parse-names" : false, "suffix" : "" } ], "container-title" : "Biological psychiatry", "id" : "ITEM-2", "issue" : "10", "issued" : { "date-parts" : [ [ "2007" ] ] }, "page" : "1103-1110", "publisher" : "Elsevier", "title" : "Antidepressant-like activity of the fatty acid amide hydrolase inhibitor URB597 in a rat model of chronic mild stress", "type" : "article-journal", "volume" : "62" }, "uris" : [ "http://www.mendeley.com/documents/?uuid=310c7b93-cf9b-4016-b780-1090eb422cc8" ] }, { "id" : "ITEM-3", "itemData" : { "DOI" : "10.1038/sj.npp.1300091", "ISBN" : "0893-133X", "ISSN" : "0893-133X", "PMID" : "12655314", "abstract" : "Chronic mild stress (CMS), a well-validated model of depression, was used to study the effects of the melatonin agonist and selective 5-HT(2C) antagonist agomelatine (S 20098) in comparison with melatonin, imipramine, and fluoxetine. All drugs were administered either 2 h before (evening treatment) or 2 h after (morning treatment) the dark phase of the 12-h light/dark cycle. Chronic (5 weeks) evening treatment with agomelatine or melatonin (both at 10 and 50 mg/kg i.p.) dose-dependently reversed the CMS-induced reduction in sucrose consumption. The magnitude and time course of the action of both drugs was comparable to that of imipramine and fluoxetine (both at 10 mg/kg i.p.); however, melatonin was less active than agomelatine at this dose. The effect of evening administration of agomelatine and melatonin was completely inhibited by an acute injection of the MT(1)/MT(2) antagonist, S 22153 (20 mg/kg i.p.), while the antagonist had no effect in animals receiving fluoxetine or imipramine. When the drugs were administered in the morning, agomelatine caused effects similar to those observed after evening treatment (with onset of action faster than imipramine) but melatonin was ineffective. Moreover, melatonin antagonist, S 22153, did not modify the intakes in stressed animals receiving morning administration of agomelatine and in any other control and stressed groups tested in this study. These data demonstrate antidepressant-like activity of agomelatine in the rat CMS model of depression, which was independent of the time of drug administration. The efficacy of agomelatine is comparable to that of imipramine and fluoxetine, but greater than that of melatonin, which had no antidepressant-like activity after morning administration. While the evening efficacy of agomelatine can be related to its melatonin receptors agonistic properties, its morning activity, which was not inhibited by a melatonin antagonist, indicates that these receptors are certainly required, but not sufficient to sustain the agomelatine efficacy. It is therefore suggested that the antidepressant-like activity of agomelatine depends on some combination of its melatonin agonist and 5-HT(2C) antagonist properties.", "author" : [ { "dropping-particle" : "", "family" : "Papp", "given" : "Mariusz", "non-dropping-particle" : "", "parse-names" : false, "suffix" : "" }, { "dropping-particle" : "", "family" : "Gruca", "given" : "Piotr", "non-dropping-particle" : "", "parse-names" : false, "suffix" : "" }, { "dropping-particle" : "", "family" : "Boyer", "given" : "Pierre-Alain", "non-dropping-particle" : "", "parse-names" : false, "suffix" : "" }, { "dropping-particle" : "", "family" : "Moca\u00ebr", "given" : "Elisabeth", "non-dropping-particle" : "", "parse-names" : false, "suffix" : "" } ], "container-title" : "Neuropsychopharmacology : official publication of the American College of Neuropsychopharmacology", "id" : "ITEM-3", "issue" : "4", "issued" : { "date-parts" : [ [ "2003" ] ] }, "page" : "694-703", "title" : "Effect of agomelatine in the chronic mild stress model of depression in the rat.", "type" : "article-journal", "volume" : "28" }, "uris" : [ "http://www.mendeley.com/documents/?uuid=943532c9-96f3-44f8-8645-c85746d65657" ] }, { "id" : "ITEM-4", "itemData" : { "DOI" : "10.1016/0014-2999(95)00697-4", "ISBN" : "0014-2999 (Print)\\r0014-2999 (Linking)", "ISSN" : "00142999", "PMID" : "8838448", "abstract" : "Chronic exposure to mild unpredictable stress has previously been found to depress the consumption of palatable sweet solutions, and this effect was reversed by chronic treatment with a variety of antidepressant drugs. The present study reports three experiments examining the effects in this model of further antidepressant agents, a number of non-antidepressants, and some compounds of indeterminate clinical status. Male Wistar rats were exposed sequentially to a variety of mild stressors, which continued throught the experiments. Drug treatments commenced after 3 weeks of stress, by which time intake of a 1% sucrose solution (measured in a 1-h weekly test) was significantly depressed. No drug effects were seen after 1 week of treatment. Normal levels of sucrose drinking were seen following chronic (3-5 weeks) of treatment with the antidepressants imipramine (10 mg/kg per day), brofaromine (20 mg/kg per day), and buspirone (5 mg/kg per day). Positive effects were also seen following chronic treatment with atropine (1 mg/kg per day) and mepyramine (5 mg/kg per day). d-Amphetamine (1 and 3 mg/kg per day), the neuroleptics haloperidol and chlorprothixene (1 mg/kg per day), and morphine (administered at doses rising to 110 mg/kg per day) were ineffective; amphetamine (3 mg/kg) and morphine decreased sucrose intake in control animals. No inferences can be drawn from the effects of atropine and mepyramine, which are of indeterminate clinical status; data from the other seven agents tested support the hypothesis that the chronic mild stress model responds appropriately to antidepressant and non-antidepressant agents.", "author" : [ { "dropping-particle" : "", "family" : "Papp", "given" : "Mariusz", "non-dropping-particle" : "", "parse-names" : false, "suffix" : "" }, { "dropping-particle" : "", "family" : "Moryl", "given" : "Elisabeta", "non-dropping-particle" : "", "parse-names" : false, "suffix" : "" }, { "dropping-particle" : "", "family" : "Willner", "given" : "Paul", "non-dropping-particle" : "", "parse-names" : false, "suffix" : "" } ], "container-title" : "European Journal of Pharmacology", "id" : "ITEM-4", "issue" : "2", "issued" : { "date-parts" : [ [ "1996" ] ] }, "page" : "129-136", "title" : "Pharmacological validation of the chronic mild stress model of depression", "type" : "article-journal", "volume" : "296" }, "uris" : [ "http://www.mendeley.com/documents/?uuid=a3488acf-600b-42b0-8f1b-8a24b0f62952" ] } ], "mendeley" : { "formattedCitation" : "&lt;sup&gt;53, 54, 59, 60&lt;/sup&gt;", "plainTextFormattedCitation" : "53, 54, 59, 60", "previouslyFormattedCitation" : "&lt;sup&gt;53, 54, 59, 60&lt;/sup&gt;" }, "properties" : { "noteIndex" : 0 }, "schema" : "https://github.com/citation-style-language/schema/raw/master/csl-citation.json" }</w:instrText>
      </w:r>
      <w:r w:rsidR="00B90191">
        <w:rPr>
          <w:rFonts w:asciiTheme="minorHAnsi" w:hAnsiTheme="minorHAnsi" w:cstheme="minorHAnsi"/>
          <w:bCs/>
        </w:rPr>
        <w:fldChar w:fldCharType="separate"/>
      </w:r>
      <w:r w:rsidR="00EF4894" w:rsidRPr="00EF4894">
        <w:rPr>
          <w:rFonts w:asciiTheme="minorHAnsi" w:hAnsiTheme="minorHAnsi" w:cstheme="minorHAnsi"/>
          <w:bCs/>
          <w:noProof/>
          <w:vertAlign w:val="superscript"/>
        </w:rPr>
        <w:t>53, 54, 59, 60</w:t>
      </w:r>
      <w:r w:rsidR="00B90191">
        <w:rPr>
          <w:rFonts w:asciiTheme="minorHAnsi" w:hAnsiTheme="minorHAnsi" w:cstheme="minorHAnsi"/>
          <w:bCs/>
        </w:rPr>
        <w:fldChar w:fldCharType="end"/>
      </w:r>
      <w:r w:rsidR="00B90191">
        <w:rPr>
          <w:rFonts w:asciiTheme="minorHAnsi" w:hAnsiTheme="minorHAnsi" w:cstheme="minorHAnsi"/>
          <w:bCs/>
        </w:rPr>
        <w:t>, fluoxetine</w:t>
      </w:r>
      <w:r w:rsidR="00B90191">
        <w:rPr>
          <w:rFonts w:asciiTheme="minorHAnsi" w:hAnsiTheme="minorHAnsi" w:cstheme="minorHAnsi"/>
          <w:bCs/>
        </w:rPr>
        <w:fldChar w:fldCharType="begin" w:fldLock="1"/>
      </w:r>
      <w:r w:rsidR="00CA0DE0">
        <w:rPr>
          <w:rFonts w:asciiTheme="minorHAnsi" w:hAnsiTheme="minorHAnsi" w:cstheme="minorHAnsi"/>
          <w:bCs/>
        </w:rPr>
        <w:instrText>ADDIN CSL_CITATION { "citationItems" : [ { "id" : "ITEM-1", "itemData" : { "DOI" : "10.1038/sj.npp.1300091", "ISBN" : "0893-133X", "ISSN" : "0893-133X", "PMID" : "12655314", "abstract" : "Chronic mild stress (CMS), a well-validated model of depression, was used to study the effects of the melatonin agonist and selective 5-HT(2C) antagonist agomelatine (S 20098) in comparison with melatonin, imipramine, and fluoxetine. All drugs were administered either 2 h before (evening treatment) or 2 h after (morning treatment) the dark phase of the 12-h light/dark cycle. Chronic (5 weeks) evening treatment with agomelatine or melatonin (both at 10 and 50 mg/kg i.p.) dose-dependently reversed the CMS-induced reduction in sucrose consumption. The magnitude and time course of the action of both drugs was comparable to that of imipramine and fluoxetine (both at 10 mg/kg i.p.); however, melatonin was less active than agomelatine at this dose. The effect of evening administration of agomelatine and melatonin was completely inhibited by an acute injection of the MT(1)/MT(2) antagonist, S 22153 (20 mg/kg i.p.), while the antagonist had no effect in animals receiving fluoxetine or imipramine. When the drugs were administered in the morning, agomelatine caused effects similar to those observed after evening treatment (with onset of action faster than imipramine) but melatonin was ineffective. Moreover, melatonin antagonist, S 22153, did not modify the intakes in stressed animals receiving morning administration of agomelatine and in any other control and stressed groups tested in this study. These data demonstrate antidepressant-like activity of agomelatine in the rat CMS model of depression, which was independent of the time of drug administration. The efficacy of agomelatine is comparable to that of imipramine and fluoxetine, but greater than that of melatonin, which had no antidepressant-like activity after morning administration. While the evening efficacy of agomelatine can be related to its melatonin receptors agonistic properties, its morning activity, which was not inhibited by a melatonin antagonist, indicates that these receptors are certainly required, but not sufficient to sustain the agomelatine efficacy. It is therefore suggested that the antidepressant-like activity of agomelatine depends on some combination of its melatonin agonist and 5-HT(2C) antagonist properties.", "author" : [ { "dropping-particle" : "", "family" : "Papp", "given" : "Mariusz", "non-dropping-particle" : "", "parse-names" : false, "suffix" : "" }, { "dropping-particle" : "", "family" : "Gruca", "given" : "Piotr", "non-dropping-particle" : "", "parse-names" : false, "suffix" : "" }, { "dropping-particle" : "", "family" : "Boyer", "given" : "Pierre-Alain", "non-dropping-particle" : "", "parse-names" : false, "suffix" : "" }, { "dropping-particle" : "", "family" : "Moca\u00ebr", "given" : "Elisabeth", "non-dropping-particle" : "", "parse-names" : false, "suffix" : "" } ], "container-title" : "Neuropsychopharmacology : official publication of the American College of Neuropsychopharmacology", "id" : "ITEM-1", "issue" : "4", "issued" : { "date-parts" : [ [ "2003" ] ] }, "page" : "694-703", "title" : "Effect of agomelatine in the chronic mild stress model of depression in the rat.", "type" : "article-journal", "volume" : "28" }, "uris" : [ "http://www.mendeley.com/documents/?uuid=943532c9-96f3-44f8-8645-c85746d65657" ] } ], "mendeley" : { "formattedCitation" : "&lt;sup&gt;53&lt;/sup&gt;", "plainTextFormattedCitation" : "53", "previouslyFormattedCitation" : "&lt;sup&gt;53&lt;/sup&gt;" }, "properties" : { "noteIndex" : 0 }, "schema" : "https://github.com/citation-style-language/schema/raw/master/csl-citation.json" }</w:instrText>
      </w:r>
      <w:r w:rsidR="00B90191">
        <w:rPr>
          <w:rFonts w:asciiTheme="minorHAnsi" w:hAnsiTheme="minorHAnsi" w:cstheme="minorHAnsi"/>
          <w:bCs/>
        </w:rPr>
        <w:fldChar w:fldCharType="separate"/>
      </w:r>
      <w:r w:rsidR="00EF4894" w:rsidRPr="00EF4894">
        <w:rPr>
          <w:rFonts w:asciiTheme="minorHAnsi" w:hAnsiTheme="minorHAnsi" w:cstheme="minorHAnsi"/>
          <w:bCs/>
          <w:noProof/>
          <w:vertAlign w:val="superscript"/>
        </w:rPr>
        <w:t>53</w:t>
      </w:r>
      <w:r w:rsidR="00B90191">
        <w:rPr>
          <w:rFonts w:asciiTheme="minorHAnsi" w:hAnsiTheme="minorHAnsi" w:cstheme="minorHAnsi"/>
          <w:bCs/>
        </w:rPr>
        <w:fldChar w:fldCharType="end"/>
      </w:r>
      <w:r w:rsidR="00B90191">
        <w:rPr>
          <w:rFonts w:asciiTheme="minorHAnsi" w:hAnsiTheme="minorHAnsi" w:cstheme="minorHAnsi"/>
          <w:bCs/>
        </w:rPr>
        <w:t>, agomelatine</w:t>
      </w:r>
      <w:r w:rsidR="00B90191">
        <w:rPr>
          <w:rFonts w:asciiTheme="minorHAnsi" w:hAnsiTheme="minorHAnsi" w:cstheme="minorHAnsi"/>
          <w:bCs/>
        </w:rPr>
        <w:fldChar w:fldCharType="begin" w:fldLock="1"/>
      </w:r>
      <w:r w:rsidR="00CA0DE0">
        <w:rPr>
          <w:rFonts w:asciiTheme="minorHAnsi" w:hAnsiTheme="minorHAnsi" w:cstheme="minorHAnsi"/>
          <w:bCs/>
        </w:rPr>
        <w:instrText>ADDIN CSL_CITATION { "citationItems" : [ { "id" : "ITEM-1", "itemData" : { "DOI" : "10.1038/sj.npp.1300091", "ISBN" : "0893-133X", "ISSN" : "0893-133X", "PMID" : "12655314", "abstract" : "Chronic mild stress (CMS), a well-validated model of depression, was used to study the effects of the melatonin agonist and selective 5-HT(2C) antagonist agomelatine (S 20098) in comparison with melatonin, imipramine, and fluoxetine. All drugs were administered either 2 h before (evening treatment) or 2 h after (morning treatment) the dark phase of the 12-h light/dark cycle. Chronic (5 weeks) evening treatment with agomelatine or melatonin (both at 10 and 50 mg/kg i.p.) dose-dependently reversed the CMS-induced reduction in sucrose consumption. The magnitude and time course of the action of both drugs was comparable to that of imipramine and fluoxetine (both at 10 mg/kg i.p.); however, melatonin was less active than agomelatine at this dose. The effect of evening administration of agomelatine and melatonin was completely inhibited by an acute injection of the MT(1)/MT(2) antagonist, S 22153 (20 mg/kg i.p.), while the antagonist had no effect in animals receiving fluoxetine or imipramine. When the drugs were administered in the morning, agomelatine caused effects similar to those observed after evening treatment (with onset of action faster than imipramine) but melatonin was ineffective. Moreover, melatonin antagonist, S 22153, did not modify the intakes in stressed animals receiving morning administration of agomelatine and in any other control and stressed groups tested in this study. These data demonstrate antidepressant-like activity of agomelatine in the rat CMS model of depression, which was independent of the time of drug administration. The efficacy of agomelatine is comparable to that of imipramine and fluoxetine, but greater than that of melatonin, which had no antidepressant-like activity after morning administration. While the evening efficacy of agomelatine can be related to its melatonin receptors agonistic properties, its morning activity, which was not inhibited by a melatonin antagonist, indicates that these receptors are certainly required, but not sufficient to sustain the agomelatine efficacy. It is therefore suggested that the antidepressant-like activity of agomelatine depends on some combination of its melatonin agonist and 5-HT(2C) antagonist properties.", "author" : [ { "dropping-particle" : "", "family" : "Papp", "given" : "Mariusz", "non-dropping-particle" : "", "parse-names" : false, "suffix" : "" }, { "dropping-particle" : "", "family" : "Gruca", "given" : "Piotr", "non-dropping-particle" : "", "parse-names" : false, "suffix" : "" }, { "dropping-particle" : "", "family" : "Boyer", "given" : "Pierre-Alain", "non-dropping-particle" : "", "parse-names" : false, "suffix" : "" }, { "dropping-particle" : "", "family" : "Moca\u00ebr", "given" : "Elisabeth", "non-dropping-particle" : "", "parse-names" : false, "suffix" : "" } ], "container-title" : "Neuropsychopharmacology : official publication of the American College of Neuropsychopharmacology", "id" : "ITEM-1", "issue" : "4", "issued" : { "date-parts" : [ [ "2003" ] ] }, "page" : "694-703", "title" : "Effect of agomelatine in the chronic mild stress model of depression in the rat.", "type" : "article-journal", "volume" : "28" }, "uris" : [ "http://www.mendeley.com/documents/?uuid=943532c9-96f3-44f8-8645-c85746d65657" ] } ], "mendeley" : { "formattedCitation" : "&lt;sup&gt;53&lt;/sup&gt;", "plainTextFormattedCitation" : "53", "previouslyFormattedCitation" : "&lt;sup&gt;53&lt;/sup&gt;" }, "properties" : { "noteIndex" : 0 }, "schema" : "https://github.com/citation-style-language/schema/raw/master/csl-citation.json" }</w:instrText>
      </w:r>
      <w:r w:rsidR="00B90191">
        <w:rPr>
          <w:rFonts w:asciiTheme="minorHAnsi" w:hAnsiTheme="minorHAnsi" w:cstheme="minorHAnsi"/>
          <w:bCs/>
        </w:rPr>
        <w:fldChar w:fldCharType="separate"/>
      </w:r>
      <w:r w:rsidR="00EF4894" w:rsidRPr="00EF4894">
        <w:rPr>
          <w:rFonts w:asciiTheme="minorHAnsi" w:hAnsiTheme="minorHAnsi" w:cstheme="minorHAnsi"/>
          <w:bCs/>
          <w:noProof/>
          <w:vertAlign w:val="superscript"/>
        </w:rPr>
        <w:t>53</w:t>
      </w:r>
      <w:r w:rsidR="00B90191">
        <w:rPr>
          <w:rFonts w:asciiTheme="minorHAnsi" w:hAnsiTheme="minorHAnsi" w:cstheme="minorHAnsi"/>
          <w:bCs/>
        </w:rPr>
        <w:fldChar w:fldCharType="end"/>
      </w:r>
      <w:r w:rsidR="00B90191">
        <w:rPr>
          <w:rFonts w:asciiTheme="minorHAnsi" w:hAnsiTheme="minorHAnsi" w:cstheme="minorHAnsi"/>
          <w:bCs/>
        </w:rPr>
        <w:t>, URB597</w:t>
      </w:r>
      <w:r w:rsidR="00B90191">
        <w:rPr>
          <w:rFonts w:asciiTheme="minorHAnsi" w:hAnsiTheme="minorHAnsi" w:cstheme="minorHAnsi"/>
          <w:bCs/>
        </w:rPr>
        <w:fldChar w:fldCharType="begin" w:fldLock="1"/>
      </w:r>
      <w:r w:rsidR="00CA0DE0">
        <w:rPr>
          <w:rFonts w:asciiTheme="minorHAnsi" w:hAnsiTheme="minorHAnsi" w:cstheme="minorHAnsi"/>
          <w:bCs/>
        </w:rPr>
        <w:instrText>ADDIN CSL_CITATION { "citationItems" : [ { "id" : "ITEM-1", "itemData" : { "DOI" : "10.1016/j.biopsych.2006.12.001", "author" : [ { "dropping-particle" : "", "family" : "Bortolato", "given" : "Marco", "non-dropping-particle" : "", "parse-names" : false, "suffix" : "" }, { "dropping-particle" : "", "family" : "Mangieri", "given" : "Regina A", "non-dropping-particle" : "", "parse-names" : false, "suffix" : "" }, { "dropping-particle" : "", "family" : "Fu", "given" : "Jin", "non-dropping-particle" : "", "parse-names" : false, "suffix" : "" }, { "dropping-particle" : "", "family" : "Kim", "given" : "Janet H", "non-dropping-particle" : "", "parse-names" : false, "suffix" : "" }, { "dropping-particle" : "", "family" : "Arguello", "given" : "Oliver", "non-dropping-particle" : "", "parse-names" : false, "suffix" : "" }, { "dropping-particle" : "", "family" : "Duranti", "given" : "Andrea", "non-dropping-particle" : "", "parse-names" : false, "suffix" : "" }, { "dropping-particle" : "", "family" : "Tontini", "given" : "Andrea", "non-dropping-particle" : "", "parse-names" : false, "suffix" : "" }, { "dropping-particle" : "", "family" : "Mor", "given" : "Marco", "non-dropping-particle" : "", "parse-names" : false, "suffix" : "" }, { "dropping-particle" : "", "family" : "Tarzia", "given" : "Giorgio", "non-dropping-particle" : "", "parse-names" : false, "suffix" : "" }, { "dropping-particle" : "", "family" : "Piomelli", "given" : "Daniele", "non-dropping-particle" : "", "parse-names" : false, "suffix" : "" } ], "container-title" : "Biological psychiatry", "id" : "ITEM-1", "issue" : "10", "issued" : { "date-parts" : [ [ "2007" ] ] }, "page" : "1103-1110", "publisher" : "Elsevier", "title" : "Antidepressant-like activity of the fatty acid amide hydrolase inhibitor URB597 in a rat model of chronic mild stress", "type" : "article-journal", "volume" : "62" }, "uris" : [ "http://www.mendeley.com/documents/?uuid=310c7b93-cf9b-4016-b780-1090eb422cc8" ] } ], "mendeley" : { "formattedCitation" : "&lt;sup&gt;54&lt;/sup&gt;", "plainTextFormattedCitation" : "54", "previouslyFormattedCitation" : "&lt;sup&gt;54&lt;/sup&gt;" }, "properties" : { "noteIndex" : 0 }, "schema" : "https://github.com/citation-style-language/schema/raw/master/csl-citation.json" }</w:instrText>
      </w:r>
      <w:r w:rsidR="00B90191">
        <w:rPr>
          <w:rFonts w:asciiTheme="minorHAnsi" w:hAnsiTheme="minorHAnsi" w:cstheme="minorHAnsi"/>
          <w:bCs/>
        </w:rPr>
        <w:fldChar w:fldCharType="separate"/>
      </w:r>
      <w:r w:rsidR="00EF4894" w:rsidRPr="00EF4894">
        <w:rPr>
          <w:rFonts w:asciiTheme="minorHAnsi" w:hAnsiTheme="minorHAnsi" w:cstheme="minorHAnsi"/>
          <w:bCs/>
          <w:noProof/>
          <w:vertAlign w:val="superscript"/>
        </w:rPr>
        <w:t>54</w:t>
      </w:r>
      <w:r w:rsidR="00B90191">
        <w:rPr>
          <w:rFonts w:asciiTheme="minorHAnsi" w:hAnsiTheme="minorHAnsi" w:cstheme="minorHAnsi"/>
          <w:bCs/>
        </w:rPr>
        <w:fldChar w:fldCharType="end"/>
      </w:r>
      <w:r w:rsidR="00B90191">
        <w:rPr>
          <w:rFonts w:asciiTheme="minorHAnsi" w:hAnsiTheme="minorHAnsi" w:cstheme="minorHAnsi"/>
          <w:bCs/>
        </w:rPr>
        <w:t>, brofaromine</w:t>
      </w:r>
      <w:r w:rsidR="00B90191">
        <w:rPr>
          <w:rFonts w:asciiTheme="minorHAnsi" w:hAnsiTheme="minorHAnsi" w:cstheme="minorHAnsi"/>
          <w:bCs/>
        </w:rPr>
        <w:fldChar w:fldCharType="begin" w:fldLock="1"/>
      </w:r>
      <w:r w:rsidR="00CA0DE0">
        <w:rPr>
          <w:rFonts w:asciiTheme="minorHAnsi" w:hAnsiTheme="minorHAnsi" w:cstheme="minorHAnsi"/>
          <w:bCs/>
        </w:rPr>
        <w:instrText>ADDIN CSL_CITATION { "citationItems" : [ { "id" : "ITEM-1", "itemData" : { "DOI" : "10.1016/0014-2999(95)00697-4", "ISBN" : "0014-2999 (Print)\\r0014-2999 (Linking)", "ISSN" : "00142999", "PMID" : "8838448", "abstract" : "Chronic exposure to mild unpredictable stress has previously been found to depress the consumption of palatable sweet solutions, and this effect was reversed by chronic treatment with a variety of antidepressant drugs. The present study reports three experiments examining the effects in this model of further antidepressant agents, a number of non-antidepressants, and some compounds of indeterminate clinical status. Male Wistar rats were exposed sequentially to a variety of mild stressors, which continued throught the experiments. Drug treatments commenced after 3 weeks of stress, by which time intake of a 1% sucrose solution (measured in a 1-h weekly test) was significantly depressed. No drug effects were seen after 1 week of treatment. Normal levels of sucrose drinking were seen following chronic (3-5 weeks) of treatment with the antidepressants imipramine (10 mg/kg per day), brofaromine (20 mg/kg per day), and buspirone (5 mg/kg per day). Positive effects were also seen following chronic treatment with atropine (1 mg/kg per day) and mepyramine (5 mg/kg per day). d-Amphetamine (1 and 3 mg/kg per day), the neuroleptics haloperidol and chlorprothixene (1 mg/kg per day), and morphine (administered at doses rising to 110 mg/kg per day) were ineffective; amphetamine (3 mg/kg) and morphine decreased sucrose intake in control animals. No inferences can be drawn from the effects of atropine and mepyramine, which are of indeterminate clinical status; data from the other seven agents tested support the hypothesis that the chronic mild stress model responds appropriately to antidepressant and non-antidepressant agents.", "author" : [ { "dropping-particle" : "", "family" : "Papp", "given" : "Mariusz", "non-dropping-particle" : "", "parse-names" : false, "suffix" : "" }, { "dropping-particle" : "", "family" : "Moryl", "given" : "Elisabeta", "non-dropping-particle" : "", "parse-names" : false, "suffix" : "" }, { "dropping-particle" : "", "family" : "Willner", "given" : "Paul", "non-dropping-particle" : "", "parse-names" : false, "suffix" : "" } ], "container-title" : "European Journal of Pharmacology", "id" : "ITEM-1", "issue" : "2", "issued" : { "date-parts" : [ [ "1996" ] ] }, "page" : "129-136", "title" : "Pharmacological validation of the chronic mild stress model of depression", "type" : "article-journal", "volume" : "296" }, "uris" : [ "http://www.mendeley.com/documents/?uuid=a3488acf-600b-42b0-8f1b-8a24b0f62952" ] } ], "mendeley" : { "formattedCitation" : "&lt;sup&gt;60&lt;/sup&gt;", "plainTextFormattedCitation" : "60", "previouslyFormattedCitation" : "&lt;sup&gt;60&lt;/sup&gt;" }, "properties" : { "noteIndex" : 0 }, "schema" : "https://github.com/citation-style-language/schema/raw/master/csl-citation.json" }</w:instrText>
      </w:r>
      <w:r w:rsidR="00B90191">
        <w:rPr>
          <w:rFonts w:asciiTheme="minorHAnsi" w:hAnsiTheme="minorHAnsi" w:cstheme="minorHAnsi"/>
          <w:bCs/>
        </w:rPr>
        <w:fldChar w:fldCharType="separate"/>
      </w:r>
      <w:r w:rsidR="00EF4894" w:rsidRPr="00EF4894">
        <w:rPr>
          <w:rFonts w:asciiTheme="minorHAnsi" w:hAnsiTheme="minorHAnsi" w:cstheme="minorHAnsi"/>
          <w:bCs/>
          <w:noProof/>
          <w:vertAlign w:val="superscript"/>
        </w:rPr>
        <w:t>60</w:t>
      </w:r>
      <w:r w:rsidR="00B90191">
        <w:rPr>
          <w:rFonts w:asciiTheme="minorHAnsi" w:hAnsiTheme="minorHAnsi" w:cstheme="minorHAnsi"/>
          <w:bCs/>
        </w:rPr>
        <w:fldChar w:fldCharType="end"/>
      </w:r>
      <w:r w:rsidR="00B90191">
        <w:rPr>
          <w:rFonts w:asciiTheme="minorHAnsi" w:hAnsiTheme="minorHAnsi" w:cstheme="minorHAnsi"/>
          <w:bCs/>
        </w:rPr>
        <w:t>).</w:t>
      </w:r>
    </w:p>
    <w:p w14:paraId="5FE63108" w14:textId="1B34BE2B" w:rsidR="006B33DA" w:rsidRDefault="003B26D7" w:rsidP="00B90191">
      <w:pPr>
        <w:pStyle w:val="NormalWeb"/>
        <w:spacing w:before="0" w:beforeAutospacing="0" w:after="0" w:afterAutospacing="0"/>
        <w:rPr>
          <w:rFonts w:asciiTheme="minorHAnsi" w:hAnsiTheme="minorHAnsi" w:cstheme="minorHAnsi"/>
          <w:bCs/>
        </w:rPr>
      </w:pPr>
      <w:r>
        <w:rPr>
          <w:rFonts w:asciiTheme="minorHAnsi" w:hAnsiTheme="minorHAnsi" w:cstheme="minorHAnsi"/>
          <w:bCs/>
        </w:rPr>
        <w:t xml:space="preserve"> </w:t>
      </w:r>
    </w:p>
    <w:p w14:paraId="56A50715" w14:textId="6F3F59FD" w:rsidR="00CE4042" w:rsidRDefault="00CE4042" w:rsidP="00364F71">
      <w:pPr>
        <w:pStyle w:val="NormalWeb"/>
        <w:spacing w:before="0" w:beforeAutospacing="0" w:after="0" w:afterAutospacing="0"/>
        <w:rPr>
          <w:rFonts w:asciiTheme="minorHAnsi" w:hAnsiTheme="minorHAnsi" w:cstheme="minorHAnsi"/>
          <w:bCs/>
        </w:rPr>
      </w:pPr>
      <w:r>
        <w:rPr>
          <w:bCs/>
        </w:rPr>
        <w:t>Stress exposure during childhood and adolescence is a major risk factor for anterior formation of MDD (among several other psychiatric disorders) in adulthood</w:t>
      </w:r>
      <w:r>
        <w:rPr>
          <w:bCs/>
        </w:rPr>
        <w:fldChar w:fldCharType="begin" w:fldLock="1"/>
      </w:r>
      <w:r w:rsidR="00CA0DE0">
        <w:rPr>
          <w:bCs/>
        </w:rPr>
        <w:instrText>ADDIN CSL_CITATION { "citationItems" : [ { "id" : "ITEM-1", "itemData" : { "DOI" : "10.1111/acps.12551", "ISBN" : "1600-0447 0001-690X", "ISSN" : "0001690X", "PMID" : "26826334", "abstract" : "OBJECTIVE: To assess the prevalence of childhood trauma and types of trauma on mood disorders among young adults in a population-based sample. We further gathered data on family history of mood disorders to test the hypothesis that childhood trauma is a mediating factor for the association between family history of mood disorder and mood disorder in adulthood. METHOD: This is a cross-sectional study, including young adults with bipolar disorder, major depressive disorder, and matched controls without any mood disorder. Childhood trauma was assessed using the Childhood Trauma Questionnaire (CTQ). The Hicks and Tingley implementation was employed to assess whether trauma is a mediator of the effect of family history on diagnosis of any mood disorder. RESULTS: All types of trauma were associated with both major depression and bipolar disorder, with the exception of sexual abuse, which was only associated with bipolar disorder. Moreover, family history of psychiatric illness was also associated with mood disorder in adulthood and with childhood trauma. Using the presence of any mood disorder as the outcome, a third of the effect of having any family history of mood disorder was mediated via childhood trauma. CONCLUSION: This investigation provides further support, in a population-based sample of young adults, of the association between childhood trauma and mood disorders, with sexual abuse being specifically linked with bipolar disorder. The hypothesis that childhood trauma would function as a partial mediator of the association between family history of mood disorder and mood disorder in adulthood was also confirmed.", "author" : [ { "dropping-particle" : "", "family" : "Jansen", "given" : "K.", "non-dropping-particle" : "", "parse-names" : false, "suffix" : "" }, { "dropping-particle" : "", "family" : "Cardoso", "given" : "T. A.", "non-dropping-particle" : "", "parse-names" : false, "suffix" : "" }, { "dropping-particle" : "", "family" : "Fries", "given" : "G. R.", "non-dropping-particle" : "", "parse-names" : false, "suffix" : "" }, { "dropping-particle" : "", "family" : "Branco", "given" : "J. C.", "non-dropping-particle" : "", "parse-names" : false, "suffix" : "" }, { "dropping-particle" : "", "family" : "Silva", "given" : "R. A.", "non-dropping-particle" : "", "parse-names" : false, "suffix" : "" }, { "dropping-particle" : "", "family" : "Kauer-Sant'Anna", "given" : "M.", "non-dropping-particle" : "", "parse-names" : false, "suffix" : "" }, { "dropping-particle" : "", "family" : "Kapczinski", "given" : "F.", "non-dropping-particle" : "", "parse-names" : false, "suffix" : "" }, { "dropping-particle" : "", "family" : "Magalhaes", "given" : "P. V. S.", "non-dropping-particle" : "", "parse-names" : false, "suffix" : "" } ], "container-title" : "Acta Psychiatrica Scandinavica", "id" : "ITEM-1", "issue" : "4", "issued" : { "date-parts" : [ [ "2016" ] ] }, "page" : "n/a-n/a", "title" : "Childhood trauma, family history, and their association with mood disorders in early adulthood", "type" : "article-journal" }, "uris" : [ "http://www.mendeley.com/documents/?uuid=89e7c1a0-8f9e-4320-851d-b76e0b720342" ] }, { "id" : "ITEM-2", "itemData" : { "DOI" : "10.1146/annurev.psych.48.1.191", "ISBN" : "0066-4308 (Print) 0066-4308 (Linking)", "ISSN" : "0066-4308", "PMID" : "9046559", "abstract" : "? Abstract?This chapter reviews recent research on the relationship between stressful life experiences and depression. A distinction is made between aggregate studies of overall stress effects and focused studies of particular events and difficulties. A distinction is also made between effects of life stress on first onset of depression and on the subsequent course of depression. Although the available evidence suggests that acute stressful life events can lead to the recurrence of episodes of major depression, a series of methodological problems compromise our ability to make clear causal inferences about the effects of life events on first onset of major depression or about the effects of chronic stress on either onset or recurrence of depression. The main problems of this sort are discussed, and recommendations made for ways of addressing these problems in future studies.", "author" : [ { "dropping-particle" : "", "family" : "Kessler", "given" : "Ronald C", "non-dropping-particle" : "", "parse-names" : false, "suffix" : "" } ], "container-title" : "Annual Review of Psychology", "id" : "ITEM-2", "issue" : "1", "issued" : { "date-parts" : [ [ "1997" ] ] }, "page" : "191-214", "title" : "THE EFFECTS OF STRESSFUL LIFE EVENTS ON DEPRESSION", "type" : "article-journal", "volume" : "48" }, "uris" : [ "http://www.mendeley.com/documents/?uuid=4e53a36a-880e-4647-9e6d-f294d276bf06" ] }, { "id" : "ITEM-3", "itemData" : { "ISBN" : "2169-4796(Electronic);2168-3492(Print)", "ISSN" : "2168-3492", "PMID" : "23584107", "abstract" : "Early-childhood trauma is strongly associated with developing mental health problems, including alcohol dependence, later in life. People with early-life trauma may use alcohol to help cope with trauma-related symptoms. This article reviews the prevalence of early-childhood trauma and its robust association with the development of alcohol use disorders and posttraumatic stress disorder. It also examines the potential biological mechanisms by which early adverse experiences can result in long-lasting changes in neurobiology underlying this vulnerability, as well as pharmacological and behavioral interventions. Recent investigations highlight the importance of assessing trauma among patients with alcohol use disorders and the positive benefits associated with the application of integrative psychosocial interventions that target both trauma-related symptoms and alcohol dependence.", "author" : [ { "dropping-particle" : "", "family" : "Brady", "given" : "Kathleen T", "non-dropping-particle" : "", "parse-names" : false, "suffix" : "" }, { "dropping-particle" : "", "family" : "Back", "given" : "Sudie E", "non-dropping-particle" : "", "parse-names" : false, "suffix" : "" } ], "container-title" : "Alcohol research : current reviews", "id" : "ITEM-3", "issue" : "4", "issued" : { "date-parts" : [ [ "2012" ] ] }, "page" : "408-13", "title" : "Childhood trauma, posttraumatic stress disorder, and alcohol dependence.", "type" : "article-journal", "volume" : "34" }, "uris" : [ "http://www.mendeley.com/documents/?uuid=e5445ae8-714c-47e9-843a-e19165806648" ] } ], "mendeley" : { "formattedCitation" : "&lt;sup&gt;61\u201363&lt;/sup&gt;", "plainTextFormattedCitation" : "61\u201363", "previouslyFormattedCitation" : "&lt;sup&gt;61\u201363&lt;/sup&gt;" }, "properties" : { "noteIndex" : 0 }, "schema" : "https://github.com/citation-style-language/schema/raw/master/csl-citation.json" }</w:instrText>
      </w:r>
      <w:r>
        <w:rPr>
          <w:bCs/>
        </w:rPr>
        <w:fldChar w:fldCharType="separate"/>
      </w:r>
      <w:r w:rsidR="00CA0DE0" w:rsidRPr="00CA0DE0">
        <w:rPr>
          <w:bCs/>
          <w:noProof/>
          <w:vertAlign w:val="superscript"/>
        </w:rPr>
        <w:t>61–63</w:t>
      </w:r>
      <w:r>
        <w:rPr>
          <w:bCs/>
        </w:rPr>
        <w:fldChar w:fldCharType="end"/>
      </w:r>
      <w:r>
        <w:rPr>
          <w:bCs/>
        </w:rPr>
        <w:t>. The hypothalamic-pituitary-adrenal (HPA) axis is a major neuroendocrine system regulating the bio-behavioral response to stress</w:t>
      </w:r>
      <w:r>
        <w:rPr>
          <w:bCs/>
        </w:rPr>
        <w:fldChar w:fldCharType="begin" w:fldLock="1"/>
      </w:r>
      <w:r w:rsidR="00CA0DE0">
        <w:rPr>
          <w:bCs/>
        </w:rPr>
        <w:instrText>ADDIN CSL_CITATION { "citationItems" : [ { "id" : "ITEM-1", "itemData" : { "DOI" : "10.1016/j.tins.2008.06.006", "ISBN" : "0166-2236", "ISSN" : "01662236", "PMID" : "18675469", "abstract" : "Studies over the last 40 years have demonstrated that hyperactivity of the hypothalamic-pituitary-adrenal axis is one of the most consistent biological findings in major depression psychiatry, but the mechanisms underlying this abnormality are still unclear. ?? 2008 Elsevier Ltd. All rights reserved.", "author" : [ { "dropping-particle" : "", "family" : "Pariante", "given" : "Carmine M.", "non-dropping-particle" : "", "parse-names" : false, "suffix" : "" }, { "dropping-particle" : "", "family" : "Lightman", "given" : "Stafford L.", "non-dropping-particle" : "", "parse-names" : false, "suffix" : "" } ], "container-title" : "Trends in Neurosciences", "id" : "ITEM-1", "issue" : "9", "issued" : { "date-parts" : [ [ "2008" ] ] }, "page" : "464-468", "title" : "The HPA axis in major depression: classical theories and new developments", "type" : "article", "volume" : "31" }, "uris" : [ "http://www.mendeley.com/documents/?uuid=645914b0-ef63-46c1-83db-eef8b51ea244" ] } ], "mendeley" : { "formattedCitation" : "&lt;sup&gt;64&lt;/sup&gt;", "plainTextFormattedCitation" : "64", "previouslyFormattedCitation" : "&lt;sup&gt;64&lt;/sup&gt;" }, "properties" : { "noteIndex" : 0 }, "schema" : "https://github.com/citation-style-language/schema/raw/master/csl-citation.json" }</w:instrText>
      </w:r>
      <w:r>
        <w:rPr>
          <w:bCs/>
        </w:rPr>
        <w:fldChar w:fldCharType="separate"/>
      </w:r>
      <w:r w:rsidR="00CA0DE0" w:rsidRPr="00CA0DE0">
        <w:rPr>
          <w:bCs/>
          <w:noProof/>
          <w:vertAlign w:val="superscript"/>
        </w:rPr>
        <w:t>64</w:t>
      </w:r>
      <w:r>
        <w:rPr>
          <w:bCs/>
        </w:rPr>
        <w:fldChar w:fldCharType="end"/>
      </w:r>
      <w:r>
        <w:rPr>
          <w:bCs/>
        </w:rPr>
        <w:t>. Long-term stress during the sensitive neurodevelopmental periods of childhood and adolescence impairs the equilibrium of the HPA axis. It might provoke a state of enhanced sympathetic activation, unbalanced reactivity and hypercortisolemia lasting through resting state; thus, rendering individuals vulnerable for depression or anxiety-related psychopathologies</w:t>
      </w:r>
      <w:r>
        <w:rPr>
          <w:bCs/>
        </w:rPr>
        <w:fldChar w:fldCharType="begin" w:fldLock="1"/>
      </w:r>
      <w:r w:rsidR="00CA0DE0">
        <w:rPr>
          <w:bCs/>
        </w:rPr>
        <w:instrText>ADDIN CSL_CITATION { "citationItems" : [ { "id" : "ITEM-1", "itemData" : { "DOI" : "10.1016/S0006-3223(99)00044-X", "ISBN" : "0006-3223 (Print)", "ISSN" : "00063223", "PMID" : "10349032", "abstract" : "Background: This investigation examined the relationship between trauma, psychiatric symptoms and urinary free cortisol (UFC) and catecholamine (epinephrine [EPI], norepinephrine [NE], dopamine [DA]) excretion in prepubertal children with posttraumatic stress disorder (PTSD) secondary to past child maltreatment experiences (n = 18), compared to non-traumatized children with overanxious disorder (OAD) (n = 10) and healthy controls (n = 24). Methods: Subjects underwent comprehensive psychiatric and clinical assessments and 24 hour urine collection for measurements of UFC and urinary catecholamine excretion. Biological and clinical measures were compared using analyses of variance. Results: Maltreated subjects with PTSD excreted significantly greater concentrations of urinary DA and NE over 24 hours than OAD and control subjects and greater concentrations of 24 hour UFC than control subjects. Post hoc analysis revealed that maltreated subjects with PTSD excreted significantly greater concentrations of urinary EPI than OAD subjects. Childhood PTSD was associated with greater co-morbid psychopathology including depressive and dissociative symptoms, lower global assessment of functioning, and increased incidents of lifetime suicidal ideation and attempts. Urinary catecholamine and UFC concentrations showed positive correlations with duration of the PTSD trauma and severity of PTSD symptoms. Conclusions: These data suggest that maltreatment experiences are associated with alterations of biological stress systems in maltreated children with PTSD. An improved psychobiological understanding of trauma in childhood may eventually lead to better treatments of childhood PTSD.", "author" : [ { "dropping-particle" : "", "family" : "Bellis", "given" : "Michael D", "non-dropping-particle" : "De", "parse-names" : false, "suffix" : "" }, { "dropping-particle" : "", "family" : "Baum", "given" : "Andrew S", "non-dropping-particle" : "", "parse-names" : false, "suffix" : "" }, { "dropping-particle" : "", "family" : "Birmaher", "given" : "Boris", "non-dropping-particle" : "", "parse-names" : false, "suffix" : "" }, { "dropping-particle" : "", "family" : "Keshavan", "given" : "Matcheri S", "non-dropping-particle" : "", "parse-names" : false, "suffix" : "" }, { "dropping-particle" : "", "family" : "Eccard", "given" : "Clayton H", "non-dropping-particle" : "", "parse-names" : false, "suffix" : "" }, { "dropping-particle" : "", "family" : "Boring", "given" : "Amy M", "non-dropping-particle" : "", "parse-names" : false, "suffix" : "" }, { "dropping-particle" : "", "family" : "Jenkins", "given" : "Frank J", "non-dropping-particle" : "", "parse-names" : false, "suffix" : "" }, { "dropping-particle" : "", "family" : "Ryan", "given" : "Neal D", "non-dropping-particle" : "", "parse-names" : false, "suffix" : "" } ], "container-title" : "Biological Psychiatry", "id" : "ITEM-1", "issue" : "10", "issued" : { "date-parts" : [ [ "1999" ] ] }, "page" : "1259-1270", "title" : "Developmental traumatology part I: biological stress systems", "type" : "article-journal", "volume" : "45" }, "uris" : [ "http://www.mendeley.com/documents/?uuid=4f57e521-b2a0-48d9-907a-909a604b1ced" ] }, { "id" : "ITEM-2", "itemData" : { "DOI" : "10.1038/nrn1683", "ISBN" : "1471-003X (Print)\\r1471-003X (Linking)", "ISSN" : "1471-003X", "PMID" : "15891777", "abstract" : "In response to stress, the brain activates several neuropeptide-secreting systems. This eventually leads to the release of adrenal corticosteroid hormones, which subsequently feed back on the brain and bind to two types of nuclear receptor that act as transcriptional regulators. By targeting many genes, corticosteroids function in a binary fashion, and serve as a master switch in the control of neuronal and network responses that underlie behavioural adaptation. In genetically predisposed individuals, an imbalance in this binary control mechanism can introduce a bias towards stress-related brain disease after adverse experiences. New candidate susceptibility genes that serve as markers for the prediction of vulnerable phenotypes are now being identified.", "author" : [ { "dropping-particle" : "", "family" : "Kloet", "given" : "E Ron", "non-dropping-particle" : "de", "parse-names" : false, "suffix" : "" }, { "dropping-particle" : "", "family" : "Jo\u00ebls", "given" : "Marian", "non-dropping-particle" : "", "parse-names" : false, "suffix" : "" }, { "dropping-particle" : "", "family" : "Holsboer", "given" : "Florian", "non-dropping-particle" : "", "parse-names" : false, "suffix" : "" } ], "container-title" : "Nature reviews. Neuroscience", "id" : "ITEM-2", "issue" : "6", "issued" : { "date-parts" : [ [ "2005" ] ] }, "page" : "463-475", "title" : "Stress and the brain: from adaptation to disease.", "type" : "article-journal", "volume" : "6" }, "uris" : [ "http://www.mendeley.com/documents/?uuid=4dfeb81f-8f71-4db2-9b04-cbdf538593de" ] }, { "id" : "ITEM-3", "itemData" : { "DOI" : "10.1016/j.psyneuen.2008.03.008", "ISBN" : "0306-4530 (Print)", "ISSN" : "03064530", "PMID" : "18602762", "abstract" : "Childhood trauma is a potent risk factor for developing depression in adulthood, particularly in response to additional stress. We here summarize results from a series of clinical studies suggesting that childhood trauma in humans is associated with sensitization of the neuroendocrine stress response, glucocorticoid resistance, increased central corticotropin-releasing factor (CRF) activity, immune activation, and reduced hippocampal volume, closely paralleling several of the neuroendocrine features of depression. Neuroendocrine changes secondary to early-life stress likely reflect risk to develop depression in response to stress, potentially due to failure of a connected neural circuitry implicated in emotional, neuroendocrine and autonomic control to compensate in response to challenge. However, not all of depression is related to childhood trauma and our results suggest the existence of biologically distinguishable subtypes of depression as a function of childhood trauma that are also responsive to differential treatment. Other risk factors, such as female gender and genetic dispositions, interfere with components of the stress response and further increase vulnerability for depression. Similar associations apply to a spectrum of other psychiatric and medical disorders that frequently coincide with depression and are aggravated by stress. Taken together, this line of evidence demonstrates that psychoneuroendocrine research may ultimately promote optimized clinical care and help prevent the adverse outcomes of childhood trauma. \u00a9 2008 Elsevier Ltd. All rights reserved.", "author" : [ { "dropping-particle" : "", "family" : "Heim", "given" : "Christine", "non-dropping-particle" : "", "parse-names" : false, "suffix" : "" }, { "dropping-particle" : "", "family" : "Newport", "given" : "D. Jeffrey", "non-dropping-particle" : "", "parse-names" : false, "suffix" : "" }, { "dropping-particle" : "", "family" : "Mletzko", "given" : "Tanja", "non-dropping-particle" : "", "parse-names" : false, "suffix" : "" }, { "dropping-particle" : "", "family" : "Miller", "given" : "Andrew H.", "non-dropping-particle" : "", "parse-names" : false, "suffix" : "" }, { "dropping-particle" : "", "family" : "Nemeroff", "given" : "Charles B.", "non-dropping-particle" : "", "parse-names" : false, "suffix" : "" } ], "container-title" : "Psychoneuroendocrinology", "id" : "ITEM-3", "issue" : "6", "issued" : { "date-parts" : [ [ "2008" ] ] }, "page" : "693-710", "title" : "The link between childhood trauma and depression: Insights from HPA axis studies in humans", "type" : "article-journal", "volume" : "33" }, "uris" : [ "http://www.mendeley.com/documents/?uuid=4c0f31c0-d9ea-46d6-8915-eb733b56b406" ] }, { "id" : "ITEM-4", "itemData" : { "DOI" : "10.1017/S0954579409990332", "ISSN" : "1469-2198", "PMID" : "20102654", "abstract" : "Inconsistencies exist in literature examining hypothalamic-pituitary-adrenal (HPA) axis activity in children and adults who have experienced childhood abuse. Hence, the extent and manner to which childhood abuse may disrupt HPA axis development is largely unknown. To address these inconsistencies, the developmental course of nonstress cortisol in a long-term longitudinal study was assessed at six time points from childhood through adolescence and into young adulthood to determine whether childhood abuse results in disrupted cortisol activity. Nonstress, morning cortisol was measured in 84 females with confirmed familial sexual abuse and 89 nonabused, comparison females. Although dynamically controlling for co-occurring depression and anxiety, hierarchical linear modeling (HLM) showed that relative to comparison females, the linear trend for abused females was significantly less steep when cortisol was examined across development from age 6 to age 30, t (1, 180) = -2.55, p &lt; .01, indicating attenuation in cortisol activity starting in adolescence with significantly lower levels of cortisol by early adulthood, F (1, 162) = 4.78, p &lt; .01. As a more direct test of the attenuation hypothesis, supplemental HLM analyses of data arrayed by time since the disclosure of abuse indicated that cortisol activity was initially significantly higher, t (1, 425) = 2.18, p &lt; .05, and slopes were significantly less steep t (1, 205) = -2.66, p &lt; .01, for abused females. These findings demonstrate how the experience of childhood abuse might disrupt the neurobiology of stress, providing some support for the attenuation hypothesis that victims of abuse may experience cortisol hyposecretion subsequent to a period of heightened secretion.", "author" : [ { "dropping-particle" : "", "family" : "Trickett", "given" : "Penelope K", "non-dropping-particle" : "", "parse-names" : false, "suffix" : "" }, { "dropping-particle" : "", "family" : "Noll", "given" : "Jennie G", "non-dropping-particle" : "", "parse-names" : false, "suffix" : "" }, { "dropping-particle" : "", "family" : "Susman", "given" : "Elizabeth J", "non-dropping-particle" : "", "parse-names" : false, "suffix" : "" }, { "dropping-particle" : "", "family" : "Shenk", "given" : "Chad E", "non-dropping-particle" : "", "parse-names" : false, "suffix" : "" }, { "dropping-particle" : "", "family" : "Putnam", "given" : "Frank W", "non-dropping-particle" : "", "parse-names" : false, "suffix" : "" } ], "container-title" : "Dev Psychopathol", "id" : "ITEM-4", "issue" : "1", "issued" : { "date-parts" : [ [ "2010" ] ] }, "page" : "165-175", "title" : "Attentuation of cortisol across development for victims of sexual abuse", "type" : "article-journal", "volume" : "22" }, "uris" : [ "http://www.mendeley.com/documents/?uuid=1768f383-2ec8-492f-8e25-2e4083442074" ] } ], "mendeley" : { "formattedCitation" : "&lt;sup&gt;65\u201368&lt;/sup&gt;", "plainTextFormattedCitation" : "65\u201368", "previouslyFormattedCitation" : "&lt;sup&gt;65\u201368&lt;/sup&gt;" }, "properties" : { "noteIndex" : 0 }, "schema" : "https://github.com/citation-style-language/schema/raw/master/csl-citation.json" }</w:instrText>
      </w:r>
      <w:r>
        <w:rPr>
          <w:bCs/>
        </w:rPr>
        <w:fldChar w:fldCharType="separate"/>
      </w:r>
      <w:r w:rsidR="00CA0DE0" w:rsidRPr="00CA0DE0">
        <w:rPr>
          <w:bCs/>
          <w:noProof/>
          <w:vertAlign w:val="superscript"/>
        </w:rPr>
        <w:t>65–68</w:t>
      </w:r>
      <w:r>
        <w:rPr>
          <w:bCs/>
        </w:rPr>
        <w:fldChar w:fldCharType="end"/>
      </w:r>
      <w:r>
        <w:rPr>
          <w:bCs/>
        </w:rPr>
        <w:t xml:space="preserve">. </w:t>
      </w:r>
      <w:r>
        <w:rPr>
          <w:bCs/>
          <w:lang w:bidi="he-IL"/>
        </w:rPr>
        <w:t>UCMS adequately translates this pathogenesis: stress application during mice' adolescence induces a long-term depressive-like susceptibility. Moreover, the behavioral deficits induced by UCMS, are underlain by significant alterations in HPA axis functioning</w:t>
      </w:r>
      <w:ins w:id="66" w:author="owner" w:date="2018-05-27T22:02:00Z">
        <w:r w:rsidR="0058413B">
          <w:rPr>
            <w:bCs/>
            <w:lang w:bidi="he-IL"/>
          </w:rPr>
          <w:t xml:space="preserve"> (</w:t>
        </w:r>
      </w:ins>
      <w:ins w:id="67" w:author="owner" w:date="2018-05-27T22:03:00Z">
        <w:r w:rsidR="0058413B">
          <w:rPr>
            <w:bCs/>
            <w:i/>
            <w:iCs/>
            <w:lang w:bidi="he-IL"/>
          </w:rPr>
          <w:t>e.g.</w:t>
        </w:r>
        <w:r w:rsidR="0058413B">
          <w:rPr>
            <w:bCs/>
            <w:lang w:bidi="he-IL"/>
          </w:rPr>
          <w:t xml:space="preserve">, by causing a reduction in </w:t>
        </w:r>
      </w:ins>
      <w:ins w:id="68" w:author="owner" w:date="2018-05-27T22:04:00Z">
        <w:r w:rsidR="0058413B">
          <w:rPr>
            <w:bCs/>
            <w:lang w:bidi="he-IL"/>
          </w:rPr>
          <w:t xml:space="preserve">hippocampal </w:t>
        </w:r>
      </w:ins>
      <w:ins w:id="69" w:author="owner" w:date="2018-05-27T22:03:00Z">
        <w:r w:rsidR="0058413B">
          <w:rPr>
            <w:bCs/>
            <w:lang w:bidi="he-IL"/>
          </w:rPr>
          <w:t xml:space="preserve">brain-derived </w:t>
        </w:r>
      </w:ins>
      <w:ins w:id="70" w:author="owner" w:date="2018-05-27T22:04:00Z">
        <w:r w:rsidR="0058413B">
          <w:rPr>
            <w:bCs/>
            <w:lang w:bidi="he-IL"/>
          </w:rPr>
          <w:t>neurotrophic factor [BDNF</w:t>
        </w:r>
      </w:ins>
      <w:ins w:id="71" w:author="owner" w:date="2018-05-30T20:11:00Z">
        <w:r w:rsidR="0011101D">
          <w:rPr>
            <w:bCs/>
            <w:lang w:bidi="he-IL"/>
          </w:rPr>
          <w:t>; a protein highly involved in the equilibrium of the HPA axis</w:t>
        </w:r>
      </w:ins>
      <w:ins w:id="72" w:author="owner" w:date="2018-05-30T20:17:00Z">
        <w:r w:rsidR="0011101D">
          <w:rPr>
            <w:bCs/>
            <w:lang w:bidi="he-IL"/>
          </w:rPr>
          <w:fldChar w:fldCharType="begin" w:fldLock="1"/>
        </w:r>
      </w:ins>
      <w:r w:rsidR="00E7286A">
        <w:rPr>
          <w:bCs/>
          <w:lang w:bidi="he-IL"/>
        </w:rPr>
        <w:instrText>ADDIN CSL_CITATION { "citationItems" : [ { "id" : "ITEM-1", "itemData" : { "DOI" : "10.1017/S0954579401003042", "ISBN" : "0954-5794 (Print)\\r0954-5794 (Linking)", "ISSN" : "0954-5794", "PMID" : "11523844", "abstract" : "Childhood abuse is an important public health problem; however, little is known about the effects of abuse on the brain and neurobiological development. This article reviews the behavioral and biological consequences of childhood abuse and places them in a developmental context. Animal studies show that both positive and negative events early in life can influence neurobiological development in unique ways. Early stressors such as maternal separation result in lasting effects on stress-responsive neurobiological systems, including the hypothalamic-pituitary-adrenal (HPA) axis and noradrenergic systems. These studies also implicate a brain area involved in learning and memory, the hippocampus. in the long-term consequences of early stress. Clinical studies of patients with a history of abuse also implicate dysfunction in the HPA axis and the noradrenergic and hippocampal systems; however, there are multiple questions related to chronicity of stress, developmental epoch at the time of the stressor, presence of stress-related psychiatric disorders including posttraumatic stress disorder and depression. and psychological factors mediating the response to trauma that need to be addressed in this field of research. Understanding the effects of abuse on the development of the brain and neurobiology will nevertheless have important treatment and policy implications.", "author" : [ { "dropping-particle" : "", "family" : "Bremne", "given" : "J D", "non-dropping-particle" : "", "parse-names" : false, "suffix" : "" }, { "dropping-particle" : "", "family" : "Vermetten", "given" : "E", "non-dropping-particle" : "", "parse-names" : false, "suffix" : "" } ], "container-title" : "Development and Psychopathology", "id" : "ITEM-1", "issue" : "3", "issued" : { "date-parts" : [ [ "2001" ] ] }, "page" : "473-489", "title" : "Stress and development: behavioral and biological consequences", "type" : "article-journal", "volume" : "13" }, "uris" : [ "http://www.mendeley.com/documents/?uuid=ad2d257f-69d4-4a97-94ad-8f015f76d7be" ] }, { "id" : "ITEM-2", "itemData" : { "DOI" : "10.1016/S0896-6273(02)00653-0", "ISBN" : "0470094265", "ISSN" : "08966273", "PMID" : "12861244", "abstract" : "Current treatments for depression are inadequate for many individuals, and progress in understanding the neurobiology of depression is slow. Several promising hypotheses of depression and antidepressant action have been formulated recently. These hypotheses are based largely on dysregulation of the hypothalamic-pituitary-adrenal axis and hippocampus and implicate corticotropin-releasing factor, glucocorticoids, brain-derived neurotrophic factor, and CREB. Recent work has looked beyond hippocampus to other brain areas that are also likely involved. For example, nucleus accumbens, amygdala, and certain hypothalamic nuclei are critical in regulating motivation, eating, sleeping, energy level, circadian rhythm, and responses to rewarding and aversive stimuli, which are all abnormal in depressed patients. A neurobiologic understanding of depression also requires identification of the genes that make individuals vulnerable or resistant to the syndrome. These advances will fundamentally improve the treatment and prevention of depression.", "author" : [ { "dropping-particle" : "", "family" : "Nestler", "given" : "Eric J.", "non-dropping-particle" : "", "parse-names" : false, "suffix" : "" }, { "dropping-particle" : "", "family" : "Barrot", "given" : "Michel", "non-dropping-particle" : "", "parse-names" : false, "suffix" : "" }, { "dropping-particle" : "", "family" : "DiLeone", "given" : "Ralph J.", "non-dropping-particle" : "", "parse-names" : false, "suffix" : "" }, { "dropping-particle" : "", "family" : "Eisch", "given" : "Amelia J.", "non-dropping-particle" : "", "parse-names" : false, "suffix" : "" }, { "dropping-particle" : "", "family" : "Gold", "given" : "Stephen J.", "non-dropping-particle" : "", "parse-names" : false, "suffix" : "" }, { "dropping-particle" : "", "family" : "Monteggia", "given" : "Lisa M.", "non-dropping-particle" : "", "parse-names" : false, "suffix" : "" } ], "container-title" : "Neuron", "id" : "ITEM-2", "issue" : "1", "issued" : { "date-parts" : [ [ "2002" ] ] }, "page" : "13-25", "title" : "Neurobiology of depression", "type" : "article", "volume" : "34" }, "uris" : [ "http://www.mendeley.com/documents/?uuid=8ba6f193-3d7e-492d-ba04-7cbfce3243db" ] } ], "mendeley" : { "formattedCitation" : "&lt;sup&gt;69, 70&lt;/sup&gt;", "plainTextFormattedCitation" : "69, 70", "previouslyFormattedCitation" : "&lt;sup&gt;69, 70&lt;/sup&gt;" }, "properties" : { "noteIndex" : 0 }, "schema" : "https://github.com/citation-style-language/schema/raw/master/csl-citation.json" }</w:instrText>
      </w:r>
      <w:r w:rsidR="0011101D">
        <w:rPr>
          <w:bCs/>
          <w:lang w:bidi="he-IL"/>
        </w:rPr>
        <w:fldChar w:fldCharType="separate"/>
      </w:r>
      <w:r w:rsidR="00364F71" w:rsidRPr="00364F71">
        <w:rPr>
          <w:bCs/>
          <w:noProof/>
          <w:vertAlign w:val="superscript"/>
          <w:lang w:bidi="he-IL"/>
        </w:rPr>
        <w:t>69, 70</w:t>
      </w:r>
      <w:ins w:id="73" w:author="owner" w:date="2018-05-30T20:17:00Z">
        <w:r w:rsidR="0011101D">
          <w:rPr>
            <w:bCs/>
            <w:lang w:bidi="he-IL"/>
          </w:rPr>
          <w:fldChar w:fldCharType="end"/>
        </w:r>
      </w:ins>
      <w:ins w:id="74" w:author="owner" w:date="2018-05-27T22:04:00Z">
        <w:r w:rsidR="0058413B">
          <w:rPr>
            <w:bCs/>
            <w:lang w:bidi="he-IL"/>
          </w:rPr>
          <w:t>]</w:t>
        </w:r>
      </w:ins>
      <w:ins w:id="75" w:author="owner" w:date="2018-05-27T22:18:00Z">
        <w:r w:rsidR="000353A8">
          <w:rPr>
            <w:bCs/>
            <w:lang w:bidi="he-IL"/>
          </w:rPr>
          <w:fldChar w:fldCharType="begin" w:fldLock="1"/>
        </w:r>
      </w:ins>
      <w:r w:rsidR="0011101D">
        <w:rPr>
          <w:bCs/>
          <w:lang w:bidi="he-IL"/>
        </w:rPr>
        <w:instrText>ADDIN CSL_CITATION { "citationItems" : [ { "id" : "ITEM-1", "itemData" : { "DOI" : "10.1371/journal.pone.0188043", "ISBN" : "1111111111", "ISSN" : "19326203", "PMID" : "29141007", "abstract" : "Anhedonia is defined as a diminished ability to obtain pleasure from otherwise positive stimuli. Anxiety and mood disorders have been previously associated with dysregulation of the reward system, with anhedonia as a core element of major depressive disorder (MDD). The aim of the present study was to investigate whether stress-induced anhedonia could be prevented by treatments with escitalopram or novel herbal treatment (NHT) in an animal model of depression. Unpredictable chronic mild stress (UCMS) was administered for 4 weeks on ICR outbred mice. Following stress exposure, animals were randomly assigned to pharmacological treatment groups (i.e., saline, escitalopram or NHT). Treatments were delivered for 3 weeks. Hedonic tone was examined via ethanol and sucrose preferences. Biological indices pertinent to MDD and anhedonia were assessed: namely, hippocampal brain-derived neurotrophic factor (BDNF) and striatal dopamine receptor D2 (Drd2) mRNA expression levels. The results indicate that the UCMS-induced reductions in ethanol or sucrose preferences were normalized by escitalopram or NHT. This implies a resemblance between sucrose and ethanol in their hedonic-eliciting property. On a neurobiological aspect, UCMS-induced reduction in hippocampal BDNF levels was normalized by escitalopram or NHT, while UCMS-induced reduction in striatal Drd2 mRNA levels was normalized solely by NHT. The results accentuate the association of stress and anhedonia, and pinpoint a distinct effect for NHT on striatal Drd2 expression.", "author" : [ { "dropping-particle" : "", "family" : "Burstein", "given" : "Or", "non-dropping-particle" : "", "parse-names" : false, "suffix" : "" }, { "dropping-particle" : "", "family" : "Franko", "given" : "Motty", "non-dropping-particle" : "", "parse-names" : false, "suffix" : "" }, { "dropping-particle" : "", "family" : "Gale", "given" : "Eyal", "non-dropping-particle" : "", "parse-names" : false, "suffix" : "" }, { "dropping-particle" : "", "family" : "Handelsman", "given" : "Assaf", "non-dropping-particle" : "", "parse-names" : false, "suffix" : "" }, { "dropping-particle" : "", "family" : "Barak", "given" : "Segev", "non-dropping-particle" : "", "parse-names" : false, "suffix" : "" }, { "dropping-particle" : "", "family" : "Motsan", "given" : "Shai", "non-dropping-particle" : "", "parse-names" : false, "suffix" : "" }, { "dropping-particle" : "", "family" : "Shamir", "given" : "Alon", "non-dropping-particle" : "", "parse-names" : false, "suffix" : "" }, { "dropping-particle" : "", "family" : "Toledano", "given" : "Roni", "non-dropping-particle" : "", "parse-names" : false, "suffix" : "" }, { "dropping-particle" : "", "family" : "Simhon", "given" : "Omri", "non-dropping-particle" : "", "parse-names" : false, "suffix" : "" }, { "dropping-particle" : "", "family" : "Hirshler", "given" : "Yafit", "non-dropping-particle" : "", "parse-names" : false, "suffix" : "" }, { "dropping-particle" : "", "family" : "Chen", "given" : "Gang", "non-dropping-particle" : "", "parse-names" : false, "suffix" : "" }, { "dropping-particle" : "", "family" : "Doron", "given" : "Ravid", "non-dropping-particle" : "", "parse-names" : false, "suffix" : "" } ], "container-title" : "PLoS ONE", "id" : "ITEM-1", "issue" : "11", "issued" : { "date-parts" : [ [ "2017" ] ] }, "title" : "Escitalopram and NHT normalized stress-induced anhedonia and molecular neuroadaptations in a mouse model of depression", "type" : "article-journal", "volume" : "12" }, "uris" : [ "http://www.mendeley.com/documents/?uuid=70d2afb6-9af4-44d8-8501-4635c1cb48f5" ] } ], "mendeley" : { "formattedCitation" : "&lt;sup&gt;30&lt;/sup&gt;", "plainTextFormattedCitation" : "30", "previouslyFormattedCitation" : "&lt;sup&gt;30&lt;/sup&gt;" }, "properties" : { "noteIndex" : 0 }, "schema" : "https://github.com/citation-style-language/schema/raw/master/csl-citation.json" }</w:instrText>
      </w:r>
      <w:r w:rsidR="000353A8">
        <w:rPr>
          <w:bCs/>
          <w:lang w:bidi="he-IL"/>
        </w:rPr>
        <w:fldChar w:fldCharType="separate"/>
      </w:r>
      <w:r w:rsidR="0011101D" w:rsidRPr="0011101D">
        <w:rPr>
          <w:bCs/>
          <w:noProof/>
          <w:vertAlign w:val="superscript"/>
          <w:lang w:bidi="he-IL"/>
        </w:rPr>
        <w:t>30</w:t>
      </w:r>
      <w:ins w:id="76" w:author="owner" w:date="2018-05-27T22:18:00Z">
        <w:r w:rsidR="000353A8">
          <w:rPr>
            <w:bCs/>
            <w:lang w:bidi="he-IL"/>
          </w:rPr>
          <w:fldChar w:fldCharType="end"/>
        </w:r>
      </w:ins>
      <w:ins w:id="77" w:author="owner" w:date="2018-05-27T22:04:00Z">
        <w:r w:rsidR="0058413B">
          <w:rPr>
            <w:bCs/>
            <w:lang w:bidi="he-IL"/>
          </w:rPr>
          <w:t xml:space="preserve">, or by </w:t>
        </w:r>
      </w:ins>
      <w:ins w:id="78" w:author="owner" w:date="2018-05-27T22:17:00Z">
        <w:r w:rsidR="000353A8">
          <w:rPr>
            <w:bCs/>
            <w:lang w:bidi="he-IL"/>
          </w:rPr>
          <w:t xml:space="preserve">impairing </w:t>
        </w:r>
      </w:ins>
      <w:ins w:id="79" w:author="owner" w:date="2018-05-27T22:18:00Z">
        <w:r w:rsidR="000353A8">
          <w:rPr>
            <w:bCs/>
            <w:lang w:bidi="he-IL"/>
          </w:rPr>
          <w:t xml:space="preserve">the </w:t>
        </w:r>
      </w:ins>
      <w:ins w:id="80" w:author="owner" w:date="2018-05-27T22:17:00Z">
        <w:r w:rsidR="000353A8">
          <w:rPr>
            <w:bCs/>
            <w:lang w:bidi="he-IL"/>
          </w:rPr>
          <w:t xml:space="preserve">regulation of </w:t>
        </w:r>
      </w:ins>
      <w:ins w:id="81" w:author="owner" w:date="2018-05-27T22:09:00Z">
        <w:r w:rsidR="0058413B">
          <w:rPr>
            <w:bCs/>
            <w:lang w:bidi="he-IL"/>
          </w:rPr>
          <w:t>corticosterone</w:t>
        </w:r>
      </w:ins>
      <w:ins w:id="82" w:author="owner" w:date="2018-05-27T22:17:00Z">
        <w:r w:rsidR="000353A8">
          <w:rPr>
            <w:bCs/>
            <w:lang w:bidi="he-IL"/>
          </w:rPr>
          <w:t xml:space="preserve"> secretion</w:t>
        </w:r>
      </w:ins>
      <w:ins w:id="83" w:author="owner" w:date="2018-05-27T22:09:00Z">
        <w:r w:rsidR="0058413B">
          <w:rPr>
            <w:bCs/>
            <w:lang w:bidi="he-IL"/>
          </w:rPr>
          <w:t xml:space="preserve"> to the blood</w:t>
        </w:r>
      </w:ins>
      <w:ins w:id="84" w:author="owner" w:date="2018-05-27T22:11:00Z">
        <w:r w:rsidR="0058413B">
          <w:rPr>
            <w:bCs/>
            <w:lang w:bidi="he-IL"/>
          </w:rPr>
          <w:fldChar w:fldCharType="begin" w:fldLock="1"/>
        </w:r>
      </w:ins>
      <w:r w:rsidR="00E7286A">
        <w:rPr>
          <w:bCs/>
          <w:lang w:bidi="he-IL"/>
        </w:rPr>
        <w:instrText>ADDIN CSL_CITATION { "citationItems" : [ { "id" : "ITEM-1", "itemData" : { "DOI" : "10.1016/j.bbr.2014.01.039", "ISBN" : "8653188383902", "ISSN" : "01664328", "PMID" : "24503118", "abstract" : "Depression is one of the most common neuropsychiatric disorders and has been associated with the neuroendocrine system and alterations in specific brain proteins. Resveratrol is a natural polyphenol enriched in polygonum cuspidatum and has diverse biological activities, including potent antidepressant-like effects. The present study attempts to explore the mechanisms underlying the antidepressant-like action of resveratrol by measuring serum corticosterone levels and the content of brain derived neurotrophic factor (BDNF) in the hippocampus and amygdala of rats exposed to the chronic unpredictable mild stress (CUMS). Male Wistar rats were subjected to the CUMS protocol for a period of 5 weeks to induce depressive-like behavior. Resveratrol treatment (20, 40 and 80. mg/kg/i.p. 5 weeks) significantly reversed the CUMS-induced behavioral abnormalities (reduced sucrose preference, increased immobility time and decreased locomotor activity) and the elevated serum corticosterone levels observed in stressed rats. Additionally, 5-weeks of CUMS exposure significantly decreased BDNF levels in the hippocampus and amygdala, and was accompanied by decreased phosphorylation of extracellular signal-regulated kinase (pERK) and cAMP response element-binding protein (pCREB), while resveratrol treatment normalized these levels. All of these effects of resveratrol were essentially identical to that observed with the established antidepressant, desipramine. In conclusion, our study shows that resveratrol exerted antidepressant-like effects in CUMS rats, mediated in part by normalizing serum corticosterone levels while up-regulating pERK, pCREB and BDNF levels in the hippocampus and amygdala. \u00a9 2014 Elsevier B.V.", "author" : [ { "dropping-particle" : "", "family" : "Liu", "given" : "Dexiang", "non-dropping-particle" : "", "parse-names" : false, "suffix" : "" }, { "dropping-particle" : "", "family" : "Xie", "given" : "Kai", "non-dropping-particle" : "", "parse-names" : false, "suffix" : "" }, { "dropping-particle" : "", "family" : "Yang", "given" : "Xudong", "non-dropping-particle" : "", "parse-names" : false, "suffix" : "" }, { "dropping-particle" : "", "family" : "Gu", "given" : "Jianhua", "non-dropping-particle" : "", "parse-names" : false, "suffix" : "" }, { "dropping-particle" : "", "family" : "Ge", "given" : "Li", "non-dropping-particle" : "", "parse-names" : false, "suffix" : "" }, { "dropping-particle" : "", "family" : "Wang", "given" : "Xueer", "non-dropping-particle" : "", "parse-names" : false, "suffix" : "" }, { "dropping-particle" : "", "family" : "Wang", "given" : "Zhen", "non-dropping-particle" : "", "parse-names" : false, "suffix" : "" } ], "container-title" : "Behavioural Brain Research", "id" : "ITEM-1", "issued" : { "date-parts" : [ [ "2014" ] ] }, "page" : "9-16", "title" : "Resveratrol reverses the effects of chronic unpredictable mild stress on behavior, serum corticosterone levels and BDNF expression in rats", "type" : "article-journal", "volume" : "264" }, "uris" : [ "http://www.mendeley.com/documents/?uuid=599e0635-00bd-4660-882a-fd3ade796070" ] }, { "id" : "ITEM-2", "itemData" : { "DOI" : "10.1016/S1567-5769(01)00190-4", "ISSN" : "15675769", "PMID" : "11962728", "abstract" : "There is increasing evidence that stress produces changes in various immune processes. Some of these changes may be due to neurochemical and hormonal alterations including thyroid hormones levels. This work was carried out to study the impact of chronic mild stress (CMS) exposure on proliferative responses and its correlation with serum thyroid hormone levels. In addition, the influence of serum corticosterone levels on these responses was also studied. For this purpose, mice were submitted from 1 to 6 weeks to a CMS model. After undergoing the stress schedule for 4 weeks, an alteration in the proliferative response was observed. Lymphocytes from exposed animals showed a decrease in T-cell response to concanavalin-A (Con A) and phytohemagglutinin (PHA) and an increase in B-cell proliferation to lipopolysaccharides (LPS). In parallel, a reduction in T3 and T4 serum levels was observed. On the contrary, serum corticosterone levels increased in animals exposed to CMS for 1 or 2 weeks and then return to normal values. Lowering serum thyroid hormone levels by propylthiouracil (PTU) treatment negatively modulates T-cell response without affecting B-cell response. On the other hand, the substitutive T4 treatment in stressed animals improved significantly the proliferative T-cell response. Non-significative changes in CD4/CD8 ratio were observed neither in stressed, PTU- or T4-treated animals. Taken together, our results suggest an impact of chronic stress on thyroid function that in turn alters T-cell response. These findings may help to elucidate the physiological mechanisms through which stress plays a roll in the etiology of many diseases. ?? 2002 Elsevier Science B.V. All rights reserved.", "author" : [ { "dropping-particle" : "", "family" : "Silberman", "given" : "D. M.", "non-dropping-particle" : "", "parse-names" : false, "suffix" : "" }, { "dropping-particle" : "", "family" : "Wald", "given" : "Miriam", "non-dropping-particle" : "", "parse-names" : false, "suffix" : "" }, { "dropping-particle" : "", "family" : "Genaro", "given" : "A. M.", "non-dropping-particle" : "", "parse-names" : false, "suffix" : "" } ], "container-title" : "International Immunopharmacology", "id" : "ITEM-2", "issue" : "4", "issued" : { "date-parts" : [ [ "2002" ] ] }, "page" : "487-497", "title" : "Effects of chronic mild stress on lymphocyte proliferative response. Participation of serum thyroid hormones and corticosterone", "type" : "article-journal", "volume" : "2" }, "uris" : [ "http://www.mendeley.com/documents/?uuid=e69e4b7c-62c3-42f2-ab54-618e41dc9b95" ] } ], "mendeley" : { "formattedCitation" : "&lt;sup&gt;71, 72&lt;/sup&gt;", "plainTextFormattedCitation" : "71, 72", "previouslyFormattedCitation" : "&lt;sup&gt;71, 72&lt;/sup&gt;" }, "properties" : { "noteIndex" : 0 }, "schema" : "https://github.com/citation-style-language/schema/raw/master/csl-citation.json" }</w:instrText>
      </w:r>
      <w:r w:rsidR="0058413B">
        <w:rPr>
          <w:bCs/>
          <w:lang w:bidi="he-IL"/>
        </w:rPr>
        <w:fldChar w:fldCharType="separate"/>
      </w:r>
      <w:r w:rsidR="00364F71" w:rsidRPr="00364F71">
        <w:rPr>
          <w:bCs/>
          <w:noProof/>
          <w:vertAlign w:val="superscript"/>
          <w:lang w:bidi="he-IL"/>
        </w:rPr>
        <w:t>71, 72</w:t>
      </w:r>
      <w:ins w:id="85" w:author="owner" w:date="2018-05-27T22:11:00Z">
        <w:r w:rsidR="0058413B">
          <w:rPr>
            <w:bCs/>
            <w:lang w:bidi="he-IL"/>
          </w:rPr>
          <w:fldChar w:fldCharType="end"/>
        </w:r>
      </w:ins>
      <w:ins w:id="86" w:author="owner" w:date="2018-05-27T22:04:00Z">
        <w:r w:rsidR="0058413B">
          <w:rPr>
            <w:bCs/>
            <w:lang w:bidi="he-IL"/>
          </w:rPr>
          <w:t>)</w:t>
        </w:r>
      </w:ins>
      <w:r>
        <w:rPr>
          <w:bCs/>
          <w:lang w:bidi="he-IL"/>
        </w:rPr>
        <w:t xml:space="preserve">, </w:t>
      </w:r>
      <w:del w:id="87" w:author="owner" w:date="2018-05-30T20:22:00Z">
        <w:r w:rsidDel="00364F71">
          <w:rPr>
            <w:bCs/>
            <w:lang w:bidi="he-IL"/>
          </w:rPr>
          <w:delText xml:space="preserve">reminiscing </w:delText>
        </w:r>
      </w:del>
      <w:ins w:id="88" w:author="owner" w:date="2018-05-30T20:22:00Z">
        <w:r w:rsidR="00364F71">
          <w:rPr>
            <w:bCs/>
            <w:lang w:bidi="he-IL"/>
          </w:rPr>
          <w:t xml:space="preserve">in similarity to </w:t>
        </w:r>
      </w:ins>
      <w:r>
        <w:rPr>
          <w:bCs/>
          <w:lang w:bidi="he-IL"/>
        </w:rPr>
        <w:t>the pathophysiology in humans</w:t>
      </w:r>
      <w:r>
        <w:rPr>
          <w:bCs/>
          <w:lang w:bidi="he-IL"/>
        </w:rPr>
        <w:fldChar w:fldCharType="begin" w:fldLock="1"/>
      </w:r>
      <w:r w:rsidR="00E7286A">
        <w:rPr>
          <w:bCs/>
          <w:lang w:bidi="he-IL"/>
        </w:rPr>
        <w:instrText>ADDIN CSL_CITATION { "citationItems" : [ { "id" : "ITEM-1", "itemData" : { "DOI" : "10.1016/S0166-4328(02)00222-X", "ISBN" : "0166-4328", "ISSN" : "01664328", "PMID" : "12429420", "abstract" : "The chronic unpredictable mild stress (CMS) is a paradigm developed in animals to model the relatively minor and unanticipated irritants that lead to a state of anhedonia in some individuals. However, the effectiveness of CMS is sometimes difficult to establish, for which unique strain sensitivities has been attributed as one contributing factor. These considerations led us to design the present study, which was an investigation of the corticosterone response to CMS in two outbred rat strains\u2014Sprague\u2013Dawley and Long Evans. Animals were exposed to one of two conditions\u2014control or CMS\u2014for 3 weeks during which body weight and fecal count were regularly monitored. At the end of this period, blood was sampled at a variety of time intervals following induction of a brief restraint stressor. First, a significant effect of CMS on corticosterone levels was evident at time 0 (prior to the application of the acute restraint stressor) in both strains. Second, the typical quadratic pattern of stressor-elicited fluctuations in this measure was similar in both Sprague\u2013Dawley and Long Evans rats, with consistently elevated levels for the first hour following exposure to the acute stressor; near baseline values were observed at 2 h. However, only in the Long Evans strain were CMS related values much less than that observed in the control group after restraint stress. Third, both strains showed a reduced weight gain in the CMS groups relative to control groups. Fourth, spleen and adrenal weights were similar across all groups. Fifth, fecal counts remained stable across weeks of treatment in all groups with the exception of the Long Evans rats exposed to CMS; in this group, average counts were systematically reduced over the treatment period. We conclude that a history of chronic stress significantly blunts corticosterone levels in Long Evans but not Sprague\u2013Dawley rats following exposure to an acute stressor. Physiological indices however are less influenced by this experience, at least when the exposure is limited to 3 weeks.", "author" : [ { "dropping-particle" : "", "family" : "Bielajew", "given" : "C", "non-dropping-particle" : "", "parse-names" : false, "suffix" : "" }, { "dropping-particle" : "", "family" : "Konkle", "given" : "A.T.M", "non-dropping-particle" : "", "parse-names" : false, "suffix" : "" }, { "dropping-particle" : "", "family" : "Merali", "given" : "Z", "non-dropping-particle" : "", "parse-names" : false, "suffix" : "" } ], "container-title" : "Behavioural Brain Research", "id" : "ITEM-1", "issue" : "2", "issued" : { "date-parts" : [ [ "2002" ] ] }, "page" : "583-592", "title" : "The effects of chronic mild stress on male Sprague\u2013Dawley and Long Evans rats: I. Biochemical and physiological analyses", "type" : "article-journal", "volume" : "136" }, "uris" : [ "http://www.mendeley.com/documents/?uuid=1595b9e2-6fff-4c14-9c0f-5a29c5539437" ] }, { "id" : "ITEM-2", "itemData" : { "DOI" : "10.1371/journal.pone.0091455", "ISBN" : "1932-6203", "ISSN" : "19326203", "PMID" : "24690945", "abstract" : "Anxiety disorders are a major public health concern worldwide. Studies indicate that repeated exposure to adverse experiences early in life can lead to anxiety disorders in adulthood. Current treatments for anxiety disorders are characterized by a low success rate and are associated with a wide variety of side effects. The aim of the present study was to evaluate the anxiolytic effects of a novel herbal treatment, in comparison to treatment with the selective serotonin reuptake inhibitor escitalopram. We recently demonstrated the anxiolytic effects of these treatments in BALB mice previously exposed to one week of stress. In the present study, ICR mice were exposed to post natal maternal separation and to 4 weeks of unpredictable chronic mild stress in adolescence, and treated during or following exposure to stress with the novel herbal treatment or with escitalopram. Anxiety-like behavior was evaluated in the elevated plus maze. Blood corticosterone levels were evaluated using radioimmunoassay. Brain derived neurotrophic factor levels in the hippocampus were evaluated using enzyme-linked immunosorbent assay. We found that (1) exposure to stress in childhood and adolescence increased anxiety-like behavior in adulthood; (2) the herbal treatment reduced anxiety-like behavior, both when treated during or following exposure to stress; (3) blood corticosterone levels were reduced following treatment with the herbal treatment or escitalopram, when treated during or following exposure to stress; (4) brain derived neurotrophic factor levels in the hippocampus of mice treated with the herbal treatment or escitalopram were increased, when treated either during or following exposure to stress. This study expands our previous findings and further points to the proposed herbal compound's potential to be highly efficacious in treating anxiety disorders in humans.", "author" : [ { "dropping-particle" : "", "family" : "Doron", "given" : "Ravid", "non-dropping-particle" : "", "parse-names" : false, "suffix" : "" }, { "dropping-particle" : "", "family" : "Lotan", "given" : "Dafna", "non-dropping-particle" : "", "parse-names" : false, "suffix" : "" }, { "dropping-particle" : "", "family" : "Versano", "given" : "Ziv", "non-dropping-particle" : "", "parse-names" : false, "suffix" : "" }, { "dropping-particle" : "", "family" : "Benatav", "given" : "Layla", "non-dropping-particle" : "", "parse-names" : false, "suffix" : "" }, { "dropping-particle" : "", "family" : "Franko", "given" : "Motty", "non-dropping-particle" : "", "parse-names" : false, "suffix" : "" }, { "dropping-particle" : "", "family" : "Armoza", "given" : "Shir", "non-dropping-particle" : "", "parse-names" : false, "suffix" : "" }, { "dropping-particle" : "", "family" : "Kately", "given" : "Nadav", "non-dropping-particle" : "", "parse-names" : false, "suffix" : "" }, { "dropping-particle" : "", "family" : "Rehavi", "given" : "Moshe", "non-dropping-particle" : "", "parse-names" : false, "suffix" : "" } ], "container-title" : "PLoS ONE", "id" : "ITEM-2", "issue" : "4", "issued" : { "date-parts" : [ [ "2014" ] ] }, "title" : "Escitalopram or novel herbal mixture treatments during or following exposure to stress reduce anxiety-like behavior through corticosterone and BDNF modifications", "type" : "article-journal", "volume" : "9" }, "uris" : [ "http://www.mendeley.com/documents/?uuid=a9515778-0c7f-4da5-9205-5ef3641fef22" ] }, { "id" : "ITEM-3", "itemData" : { "DOI" : "10.1159/000087097", "ISBN" : "0302-282X (Print)", "ISSN" : "0302282X", "PMID" : "16037678", "abstract" : "The chronic mild stress (CMS) model of depression has high validity but has in the past been criticized for being difficult to replicate. However, a large number of recent publications have confirmed that CMS causes behavioural changes in rodents that parallel symptoms of depression. This review summarizes studies from over sixty independent research groups that have reported decreases in reactivity to rewards, and a variety of other depression-like behaviours, in rats or mice, following exposure to CMS. Together, these changes are referred to as a 'depressive' behavioural profile. Almost every study that has examined the effects of chronic antidepressant treatment in these procedures has reported that antidepressants were effective in reversing or preventing these 'depressive' behavioural changes. (The single exception is a study in which the duration of treatment was too brief to constitute an adequate trial.) There are also a handful of reports of CMS causing significant effects in the opposite direction, termed here an 'anomalous' behavioural profile. There are six neurobiological parameters that have been studied in both 'anhedonic' and 'anomalous' animals: psychostimulant and place-conditioning effects of dopamine agonists; dopamine D2 receptor number and message; inhibition of dopamine turnover by quinpirole, and beta-adrenergic receptor binding. On all six measures, CMS caused opposite effects in animals displaying 'depressive' and 'anomalous' profiles. Thus, there is overwhelming evidence that under appropriate experimental conditions, CMS can cause antidepressant-reversible depressive-like effects in rodents; however, the 'anomalous' profile that is occasionally reported appears to be a genuine phenomenon, and these two sets of behavioural effects appear to be associated with opposite patterns of neurobiological changes.", "author" : [ { "dropping-particle" : "", "family" : "Willner", "given" : "Paul", "non-dropping-particle" : "", "parse-names" : false, "suffix" : "" } ], "container-title" : "Neuropsychobiology", "id" : "ITEM-3", "issue" : "2", "issued" : { "date-parts" : [ [ "2005" ] ] }, "page" : "90-110", "title" : "Chronic mild stress (CMS) revisited: Consistency and behavioural- neurobiological concordance in the effects of CMS", "type" : "article", "volume" : "52" }, "uris" : [ "http://www.mendeley.com/documents/?uuid=14c88af1-6ac8-4d0e-bbc7-50a3671c6a5f" ] } ], "mendeley" : { "formattedCitation" : "&lt;sup&gt;12, 50, 73&lt;/sup&gt;", "plainTextFormattedCitation" : "12, 50, 73", "previouslyFormattedCitation" : "&lt;sup&gt;12, 50, 73&lt;/sup&gt;" }, "properties" : { "noteIndex" : 0 }, "schema" : "https://github.com/citation-style-language/schema/raw/master/csl-citation.json" }</w:instrText>
      </w:r>
      <w:r>
        <w:rPr>
          <w:bCs/>
          <w:lang w:bidi="he-IL"/>
        </w:rPr>
        <w:fldChar w:fldCharType="separate"/>
      </w:r>
      <w:r w:rsidR="00364F71" w:rsidRPr="00364F71">
        <w:rPr>
          <w:bCs/>
          <w:noProof/>
          <w:vertAlign w:val="superscript"/>
          <w:lang w:bidi="he-IL"/>
        </w:rPr>
        <w:t>12, 50, 73</w:t>
      </w:r>
      <w:r>
        <w:rPr>
          <w:bCs/>
          <w:lang w:bidi="he-IL"/>
        </w:rPr>
        <w:fldChar w:fldCharType="end"/>
      </w:r>
      <w:r>
        <w:rPr>
          <w:bCs/>
          <w:lang w:bidi="he-IL"/>
        </w:rPr>
        <w:t>.</w:t>
      </w:r>
    </w:p>
    <w:p w14:paraId="18516A26" w14:textId="77777777" w:rsidR="00CE4042" w:rsidRDefault="00CE4042" w:rsidP="00EF4894">
      <w:pPr>
        <w:pStyle w:val="NormalWeb"/>
        <w:spacing w:before="0" w:beforeAutospacing="0" w:after="0" w:afterAutospacing="0"/>
        <w:ind w:firstLine="720"/>
        <w:rPr>
          <w:rFonts w:asciiTheme="minorHAnsi" w:hAnsiTheme="minorHAnsi" w:cstheme="minorHAnsi"/>
          <w:bCs/>
        </w:rPr>
      </w:pPr>
    </w:p>
    <w:p w14:paraId="40B48B7D" w14:textId="186B88F5" w:rsidR="00CE4042" w:rsidRDefault="00CE4042" w:rsidP="00B91350">
      <w:pPr>
        <w:pStyle w:val="NormalWeb"/>
        <w:spacing w:before="0" w:beforeAutospacing="0" w:after="0" w:afterAutospacing="0"/>
        <w:rPr>
          <w:rFonts w:asciiTheme="minorHAnsi" w:hAnsiTheme="minorHAnsi" w:cstheme="minorHAnsi"/>
          <w:bCs/>
        </w:rPr>
      </w:pPr>
      <w:r>
        <w:rPr>
          <w:rFonts w:asciiTheme="minorHAnsi" w:hAnsiTheme="minorHAnsi" w:cstheme="minorHAnsi"/>
          <w:bCs/>
        </w:rPr>
        <w:t xml:space="preserve">UCMS has </w:t>
      </w:r>
      <w:del w:id="89" w:author="owner" w:date="2018-05-30T20:24:00Z">
        <w:r w:rsidDel="00B91350">
          <w:rPr>
            <w:rFonts w:asciiTheme="minorHAnsi" w:hAnsiTheme="minorHAnsi" w:cstheme="minorHAnsi"/>
            <w:bCs/>
          </w:rPr>
          <w:delText xml:space="preserve">additional </w:delText>
        </w:r>
      </w:del>
      <w:ins w:id="90" w:author="owner" w:date="2018-05-30T20:24:00Z">
        <w:r w:rsidR="00B91350">
          <w:rPr>
            <w:rFonts w:asciiTheme="minorHAnsi" w:hAnsiTheme="minorHAnsi" w:cstheme="minorHAnsi"/>
            <w:bCs/>
          </w:rPr>
          <w:t xml:space="preserve">several </w:t>
        </w:r>
      </w:ins>
      <w:r>
        <w:rPr>
          <w:rFonts w:asciiTheme="minorHAnsi" w:hAnsiTheme="minorHAnsi" w:cstheme="minorHAnsi"/>
          <w:bCs/>
        </w:rPr>
        <w:t xml:space="preserve">bolstering features as a model for </w:t>
      </w:r>
      <w:del w:id="91" w:author="owner" w:date="2018-05-30T20:24:00Z">
        <w:r w:rsidDel="00B91350">
          <w:rPr>
            <w:rFonts w:asciiTheme="minorHAnsi" w:hAnsiTheme="minorHAnsi" w:cstheme="minorHAnsi"/>
            <w:bCs/>
          </w:rPr>
          <w:delText>MDD</w:delText>
        </w:r>
      </w:del>
      <w:ins w:id="92" w:author="owner" w:date="2018-05-30T20:24:00Z">
        <w:r w:rsidR="00B91350">
          <w:rPr>
            <w:rFonts w:asciiTheme="minorHAnsi" w:hAnsiTheme="minorHAnsi" w:cstheme="minorHAnsi"/>
            <w:bCs/>
          </w:rPr>
          <w:t>depression</w:t>
        </w:r>
      </w:ins>
      <w:r>
        <w:rPr>
          <w:rFonts w:asciiTheme="minorHAnsi" w:hAnsiTheme="minorHAnsi" w:cstheme="minorHAnsi"/>
          <w:bCs/>
        </w:rPr>
        <w:t xml:space="preserve">: </w:t>
      </w:r>
      <w:del w:id="93" w:author="owner" w:date="2018-05-26T15:28:00Z">
        <w:r w:rsidDel="0030440F">
          <w:rPr>
            <w:rFonts w:asciiTheme="minorHAnsi" w:hAnsiTheme="minorHAnsi" w:cstheme="minorHAnsi"/>
            <w:bCs/>
            <w:i/>
            <w:iCs/>
          </w:rPr>
          <w:delText xml:space="preserve">exempli gratia </w:delText>
        </w:r>
        <w:r w:rsidDel="0030440F">
          <w:rPr>
            <w:rFonts w:asciiTheme="minorHAnsi" w:hAnsiTheme="minorHAnsi" w:cstheme="minorHAnsi"/>
            <w:bCs/>
          </w:rPr>
          <w:delText>(</w:delText>
        </w:r>
      </w:del>
      <w:r>
        <w:rPr>
          <w:rFonts w:asciiTheme="minorHAnsi" w:hAnsiTheme="minorHAnsi" w:cstheme="minorHAnsi"/>
          <w:bCs/>
          <w:i/>
          <w:iCs/>
        </w:rPr>
        <w:t>e.g.</w:t>
      </w:r>
      <w:del w:id="94" w:author="owner" w:date="2018-05-26T15:28:00Z">
        <w:r w:rsidDel="0030440F">
          <w:rPr>
            <w:rFonts w:asciiTheme="minorHAnsi" w:hAnsiTheme="minorHAnsi" w:cstheme="minorHAnsi"/>
            <w:bCs/>
          </w:rPr>
          <w:delText>)</w:delText>
        </w:r>
      </w:del>
      <w:r>
        <w:rPr>
          <w:rFonts w:asciiTheme="minorHAnsi" w:hAnsiTheme="minorHAnsi" w:cstheme="minorHAnsi"/>
          <w:bCs/>
          <w:i/>
          <w:iCs/>
        </w:rPr>
        <w:t xml:space="preserve"> </w:t>
      </w:r>
      <w:r>
        <w:rPr>
          <w:rFonts w:asciiTheme="minorHAnsi" w:hAnsiTheme="minorHAnsi" w:cstheme="minorHAnsi"/>
          <w:bCs/>
        </w:rPr>
        <w:t>(</w:t>
      </w:r>
      <w:proofErr w:type="spellStart"/>
      <w:r>
        <w:rPr>
          <w:rFonts w:asciiTheme="minorHAnsi" w:hAnsiTheme="minorHAnsi" w:cstheme="minorHAnsi"/>
          <w:bCs/>
        </w:rPr>
        <w:t>i</w:t>
      </w:r>
      <w:proofErr w:type="spellEnd"/>
      <w:r>
        <w:rPr>
          <w:rFonts w:asciiTheme="minorHAnsi" w:hAnsiTheme="minorHAnsi" w:cstheme="minorHAnsi"/>
          <w:bCs/>
        </w:rPr>
        <w:t>) the elicitation of anhedonia (which is regarded an endophenotype of MDD</w:t>
      </w:r>
      <w:r>
        <w:rPr>
          <w:rFonts w:asciiTheme="minorHAnsi" w:hAnsiTheme="minorHAnsi" w:cstheme="minorHAnsi"/>
          <w:bCs/>
        </w:rPr>
        <w:fldChar w:fldCharType="begin" w:fldLock="1"/>
      </w:r>
      <w:r w:rsidR="00E7286A">
        <w:rPr>
          <w:rFonts w:asciiTheme="minorHAnsi" w:hAnsiTheme="minorHAnsi" w:cstheme="minorHAnsi"/>
          <w:bCs/>
        </w:rPr>
        <w:instrText>ADDIN CSL_CITATION { "citationItems" : [ { "id" : "ITEM-1", "itemData" : { "DOI" : "10.1146/annurev-clinpsy-050212-185606", "ISBN" : "6176321972", "ISSN" : "1548-5951", "PMID" : "24471371", "abstract" : "Depression is a significant public health problem, but its etiology and pathophysiology remain poorly understood. Such incomplete understanding likely arises from the fact that depression encompasses a heterogeneous set of disorders. To overcome these limitations, renewed interest in intermediate phenotypes (endophenotypes) has resurfaced, and anhedonia has emerged as one of the most promising endophenotypes of depression. Here, a heuristic model is presented postulating that anhedonia arises from dysfunctional interactions between stress and brain reward systems. To this end, we review and integrate three bodies of independent literature investigating the role of (a) anhedonia, (b) dopamine, and (c) stress in depression. In a fourth section, we summarize animal data indicating that stress negatively affects mesocorticolimbic dopaminergic pathways critically implicated in incentive motivation and reinforcement learning. In the last section, we provide a synthesis of these four literatures, present initial evidence consistent with our model, and discuss directions for future research.", "author" : [ { "dropping-particle" : "", "family" : "Pizzagalli", "given" : "Diego A", "non-dropping-particle" : "", "parse-names" : false, "suffix" : "" } ], "container-title" : "Annual review of clinical psychology", "id" : "ITEM-1", "issued" : { "date-parts" : [ [ "2014" ] ] }, "page" : "393-423", "title" : "Depression, stress, and anhedonia: toward a synthesis and integrated model.", "type" : "article-journal", "volume" : "10" }, "uris" : [ "http://www.mendeley.com/documents/?uuid=0745ba48-e6b5-4307-9f22-2b3fb945d34c" ] }, { "id" : "ITEM-2", "itemData" : { "DOI" : "10.1016/j.jad.2013.10.020", "ISBN" : "1573-2517 (Electronic)\\r0165-0327 (Linking)", "ISSN" : "01650327", "PMID" : "24210628", "abstract" : "Background Major depressive disorder (MDD) is a heterogeneous disease. More homogeneous psycho(patho)logical dimensions would facilitate MDD research as well as clinical practice. The first aim of this study was to find potential dimensions within a broad psychopathological assessment in depressed patients. Second, we aimed at examining how these dimensions predicted course in MDD. Methods Ten psychopathological variables were assessed in 75 MDD inpatients. Factor and regression analyses assessed putative relations between psychopathological factors and depression severity and outcome after 8 weeks of treatment. Results A 3-factor model (eigenvalue: 54.4%) was found, representing a psychomotor change, anhedonia and negative affect factor. Anhedonia and negative affect predicted depression severity (R2=0.37, F=20.86, p&lt;0.0001). Anhedonia predicted non-response (OR 6.00, CI 1.46-24.59) and both negative affect (OR 5.69, CI 1.19-27.20) and anhedonia predicted non-remission (OR 9.28, CI 1.85-46.51). Limitations The sample size of the study was relatively modest, limiting the number of variables included in the analysis. Conclusions Results confirm that psychomotor change, anhedonia and negative affect are key MDD dimensions, two of which are related to treatment outcome. \u00a9 2013 Elsevier B.V.", "author" : [ { "dropping-particle" : "", "family" : "Vrieze", "given" : "Elske", "non-dropping-particle" : "", "parse-names" : false, "suffix" : "" }, { "dropping-particle" : "", "family" : "Demyttenaere", "given" : "Koen", "non-dropping-particle" : "", "parse-names" : false, "suffix" : "" }, { "dropping-particle" : "", "family" : "Bruffaerts", "given" : "Ronny", "non-dropping-particle" : "", "parse-names" : false, "suffix" : "" }, { "dropping-particle" : "", "family" : "Hermans", "given" : "Dirk", "non-dropping-particle" : "", "parse-names" : false, "suffix" : "" }, { "dropping-particle" : "", "family" : "Pizzagalli", "given" : "Diego A.", "non-dropping-particle" : "", "parse-names" : false, "suffix" : "" }, { "dropping-particle" : "", "family" : "Sienaert", "given" : "Pascal", "non-dropping-particle" : "", "parse-names" : false, "suffix" : "" }, { "dropping-particle" : "", "family" : "Hompes", "given" : "Titia", "non-dropping-particle" : "", "parse-names" : false, "suffix" : "" }, { "dropping-particle" : "", "family" : "Boer", "given" : "Peter", "non-dropping-particle" : "De", "parse-names" : false, "suffix" : "" }, { "dropping-particle" : "", "family" : "Schmidt", "given" : "Mark", "non-dropping-particle" : "", "parse-names" : false, "suffix" : "" }, { "dropping-particle" : "", "family" : "Claes", "given" : "Stephan", "non-dropping-particle" : "", "parse-names" : false, "suffix" : "" } ], "container-title" : "Journal of Affective Disorders", "id" : "ITEM-2", "issue" : "1", "issued" : { "date-parts" : [ [ "2014" ] ] }, "page" : "35-41", "title" : "Dimensions in major depressive disorder and their relevance for treatment outcome", "type" : "article-journal", "volume" : "155" }, "uris" : [ "http://www.mendeley.com/documents/?uuid=c648bd67-f833-4f20-968c-724f40d8f5ca" ] } ], "mendeley" : { "formattedCitation" : "&lt;sup&gt;23, 74&lt;/sup&gt;", "plainTextFormattedCitation" : "23, 74", "previouslyFormattedCitation" : "&lt;sup&gt;23, 74&lt;/sup&gt;" }, "properties" : { "noteIndex" : 0 }, "schema" : "https://github.com/citation-style-language/schema/raw/master/csl-citation.json" }</w:instrText>
      </w:r>
      <w:r>
        <w:rPr>
          <w:rFonts w:asciiTheme="minorHAnsi" w:hAnsiTheme="minorHAnsi" w:cstheme="minorHAnsi"/>
          <w:bCs/>
        </w:rPr>
        <w:fldChar w:fldCharType="separate"/>
      </w:r>
      <w:r w:rsidR="00364F71" w:rsidRPr="00364F71">
        <w:rPr>
          <w:rFonts w:asciiTheme="minorHAnsi" w:hAnsiTheme="minorHAnsi" w:cstheme="minorHAnsi"/>
          <w:bCs/>
          <w:noProof/>
          <w:vertAlign w:val="superscript"/>
        </w:rPr>
        <w:t>23, 74</w:t>
      </w:r>
      <w:r>
        <w:rPr>
          <w:rFonts w:asciiTheme="minorHAnsi" w:hAnsiTheme="minorHAnsi" w:cstheme="minorHAnsi"/>
          <w:bCs/>
        </w:rPr>
        <w:fldChar w:fldCharType="end"/>
      </w:r>
      <w:r>
        <w:rPr>
          <w:rFonts w:asciiTheme="minorHAnsi" w:hAnsiTheme="minorHAnsi" w:cstheme="minorHAnsi"/>
          <w:bCs/>
        </w:rPr>
        <w:t>); (ii) UCMS enables to assess wide variety of depressive-like behaviors such as behavioral despair,</w:t>
      </w:r>
      <w:del w:id="95" w:author="owner" w:date="2018-05-30T20:24:00Z">
        <w:r w:rsidDel="00B91350">
          <w:rPr>
            <w:rFonts w:asciiTheme="minorHAnsi" w:hAnsiTheme="minorHAnsi" w:cstheme="minorHAnsi"/>
            <w:bCs/>
          </w:rPr>
          <w:delText xml:space="preserve"> anhedonia,</w:delText>
        </w:r>
      </w:del>
      <w:r>
        <w:rPr>
          <w:rFonts w:asciiTheme="minorHAnsi" w:hAnsiTheme="minorHAnsi" w:cstheme="minorHAnsi"/>
          <w:bCs/>
        </w:rPr>
        <w:t xml:space="preserve"> reduced social behavior, deterioration in fur state and more</w:t>
      </w:r>
      <w:r>
        <w:rPr>
          <w:rFonts w:asciiTheme="minorHAnsi" w:hAnsiTheme="minorHAnsi" w:cstheme="minorHAnsi"/>
          <w:bCs/>
        </w:rPr>
        <w:fldChar w:fldCharType="begin" w:fldLock="1"/>
      </w:r>
      <w:r w:rsidR="00CA0DE0">
        <w:rPr>
          <w:rFonts w:asciiTheme="minorHAnsi" w:hAnsiTheme="minorHAnsi" w:cstheme="minorHAnsi"/>
          <w:bCs/>
        </w:rPr>
        <w:instrText>ADDIN CSL_CITATION { "citationItems" : [ { "id" : "ITEM-1", "itemData" : { "DOI" : "10.1016/j.bbr.2006.07.029", "ISBN" : "0166-4328 (Print)", "ISSN" : "01664328", "PMID" : "17023061", "abstract" : "The widely accepted stress-diathesis hypothesis of depression postulates that genetic factors contribute to biological vulnerability. Based on this concept, the unpredictable chronic mild stress (UCMS) animal model was developed. Most effects of UCMS can be reversed by antidepressant agents, illustrating a strong predictive validity. In rodents, UCMS also has good face validity as it can elicit depression-like symptoms. While abundant for rats, the UCMS literature on mice is relatively limited. Reports sometimes are contradictory, making it difficult to establish a clear profile of stress-induced depression-like behaviors in mice. As different groups often use different strains for their experiments, differential strain susceptibility to UCMS may provide at least a partial explanation of these discrepancies. Moreover, differences in testing methodology add another level of complexity. Very little is known about the role of genetic factors and their interactions with the environment in the development of stress-induced behavioral changes relevant to depression, though recent studies unequivocally demonstrated the effects of specific gene polymorphisms on stress-induced depressive symptoms, as well as the effects of stress on gene expression. In the present study, we investigated the effects of UCMS on a battery of different tests measuring anxiety and depression-like behaviors in three behaviorally and genetically distinct inbred strains. The goals of these experiments are to obtain a clearer behavioral profile of genetically/phenotypically distant mouse strains after UCMS treatment and to evaluate the limitations and strengths of the UCMS model in mice. \u00a9 2006 Elsevier B.V. All rights reserved.", "author" : [ { "dropping-particle" : "", "family" : "Mineur", "given" : "Yann S.", "non-dropping-particle" : "", "parse-names" : false, "suffix" : "" }, { "dropping-particle" : "", "family" : "Belzung", "given" : "Catherine", "non-dropping-particle" : "", "parse-names" : false, "suffix" : "" }, { "dropping-particle" : "", "family" : "Crusio", "given" : "Wim E.", "non-dropping-particle" : "", "parse-names" : false, "suffix" : "" } ], "container-title" : "Behavioural Brain Research", "id" : "ITEM-1", "issue" : "1", "issued" : { "date-parts" : [ [ "2006" ] ] }, "page" : "43-50", "title" : "Effects of unpredictable chronic mild stress on anxiety and depression-like behavior in mice", "type" : "article-journal", "volume" : "175" }, "uris" : [ "http://www.mendeley.com/documents/?uuid=6a6e1058-8bdc-439a-a223-9e62a9d325aa" ] } ], "mendeley" : { "formattedCitation" : "&lt;sup&gt;34&lt;/sup&gt;", "plainTextFormattedCitation" : "34", "previouslyFormattedCitation" : "&lt;sup&gt;34&lt;/sup&gt;" }, "properties" : { "noteIndex" : 0 }, "schema" : "https://github.com/citation-style-language/schema/raw/master/csl-citation.json" }</w:instrText>
      </w:r>
      <w:r>
        <w:rPr>
          <w:rFonts w:asciiTheme="minorHAnsi" w:hAnsiTheme="minorHAnsi" w:cstheme="minorHAnsi"/>
          <w:bCs/>
        </w:rPr>
        <w:fldChar w:fldCharType="separate"/>
      </w:r>
      <w:r w:rsidR="00CA0DE0" w:rsidRPr="00CA0DE0">
        <w:rPr>
          <w:rFonts w:asciiTheme="minorHAnsi" w:hAnsiTheme="minorHAnsi" w:cstheme="minorHAnsi"/>
          <w:bCs/>
          <w:noProof/>
          <w:vertAlign w:val="superscript"/>
        </w:rPr>
        <w:t>34</w:t>
      </w:r>
      <w:r>
        <w:rPr>
          <w:rFonts w:asciiTheme="minorHAnsi" w:hAnsiTheme="minorHAnsi" w:cstheme="minorHAnsi"/>
          <w:bCs/>
        </w:rPr>
        <w:fldChar w:fldCharType="end"/>
      </w:r>
      <w:r>
        <w:rPr>
          <w:rFonts w:asciiTheme="minorHAnsi" w:hAnsiTheme="minorHAnsi" w:cstheme="minorHAnsi"/>
          <w:bCs/>
        </w:rPr>
        <w:t>; and (iii) chronic (2-4 weeks), but not acute, administration of antidepressants following stress exposure could produce a protracted therapeutic effect parallel to the effect obtained in human patients by the same agents</w:t>
      </w:r>
      <w:r>
        <w:rPr>
          <w:rFonts w:asciiTheme="minorHAnsi" w:hAnsiTheme="minorHAnsi" w:cstheme="minorHAnsi"/>
          <w:bCs/>
        </w:rPr>
        <w:fldChar w:fldCharType="begin" w:fldLock="1"/>
      </w:r>
      <w:r w:rsidR="00E7286A">
        <w:rPr>
          <w:rFonts w:asciiTheme="minorHAnsi" w:hAnsiTheme="minorHAnsi" w:cstheme="minorHAnsi"/>
          <w:bCs/>
        </w:rPr>
        <w:instrText>ADDIN CSL_CITATION { "citationItems" : [ { "id" : "ITEM-1", "itemData" : { "DOI" : "10.1371/journal.pone.0188043", "ISBN" : "1111111111", "ISSN" : "19326203", "PMID" : "29141007", "abstract" : "Anhedonia is defined as a diminished ability to obtain pleasure from otherwise positive stimuli. Anxiety and mood disorders have been previously associated with dysregulation of the reward system, with anhedonia as a core element of major depressive disorder (MDD). The aim of the present study was to investigate whether stress-induced anhedonia could be prevented by treatments with escitalopram or novel herbal treatment (NHT) in an animal model of depression. Unpredictable chronic mild stress (UCMS) was administered for 4 weeks on ICR outbred mice. Following stress exposure, animals were randomly assigned to pharmacological treatment groups (i.e., saline, escitalopram or NHT). Treatments were delivered for 3 weeks. Hedonic tone was examined via ethanol and sucrose preferences. Biological indices pertinent to MDD and anhedonia were assessed: namely, hippocampal brain-derived neurotrophic factor (BDNF) and striatal dopamine receptor D2 (Drd2) mRNA expression levels. The results indicate that the UCMS-induced reductions in ethanol or sucrose preferences were normalized by escitalopram or NHT. This implies a resemblance between sucrose and ethanol in their hedonic-eliciting property. On a neurobiological aspect, UCMS-induced reduction in hippocampal BDNF levels was normalized by escitalopram or NHT, while UCMS-induced reduction in striatal Drd2 mRNA levels was normalized solely by NHT. The results accentuate the association of stress and anhedonia, and pinpoint a distinct effect for NHT on striatal Drd2 expression.", "author" : [ { "dropping-particle" : "", "family" : "Burstein", "given" : "Or", "non-dropping-particle" : "", "parse-names" : false, "suffix" : "" }, { "dropping-particle" : "", "family" : "Franko", "given" : "Motty", "non-dropping-particle" : "", "parse-names" : false, "suffix" : "" }, { "dropping-particle" : "", "family" : "Gale", "given" : "Eyal", "non-dropping-particle" : "", "parse-names" : false, "suffix" : "" }, { "dropping-particle" : "", "family" : "Handelsman", "given" : "Assaf", "non-dropping-particle" : "", "parse-names" : false, "suffix" : "" }, { "dropping-particle" : "", "family" : "Barak", "given" : "Segev", "non-dropping-particle" : "", "parse-names" : false, "suffix" : "" }, { "dropping-particle" : "", "family" : "Motsan", "given" : "Shai", "non-dropping-particle" : "", "parse-names" : false, "suffix" : "" }, { "dropping-particle" : "", "family" : "Shamir", "given" : "Alon", "non-dropping-particle" : "", "parse-names" : false, "suffix" : "" }, { "dropping-particle" : "", "family" : "Toledano", "given" : "Roni", "non-dropping-particle" : "", "parse-names" : false, "suffix" : "" }, { "dropping-particle" : "", "family" : "Simhon", "given" : "Omri", "non-dropping-particle" : "", "parse-names" : false, "suffix" : "" }, { "dropping-particle" : "", "family" : "Hirshler", "given" : "Yafit", "non-dropping-particle" : "", "parse-names" : false, "suffix" : "" }, { "dropping-particle" : "", "family" : "Chen", "given" : "Gang", "non-dropping-particle" : "", "parse-names" : false, "suffix" : "" }, { "dropping-particle" : "", "family" : "Doron", "given" : "Ravid", "non-dropping-particle" : "", "parse-names" : false, "suffix" : "" } ], "container-title" : "PLoS ONE", "id" : "ITEM-1", "issue" : "11", "issued" : { "date-parts" : [ [ "2017" ] ] }, "title" : "Escitalopram and NHT normalized stress-induced anhedonia and molecular neuroadaptations in a mouse model of depression", "type" : "article-journal", "volume" : "12" }, "uris" : [ "http://www.mendeley.com/documents/?uuid=70d2afb6-9af4-44d8-8501-4635c1cb48f5" ] }, { "id" : "ITEM-2", "itemData" : { "DOI" : "10.1016/j.lfs.2013.10.025", "ISBN" : "0024-3205", "ISSN" : "00243205", "PMID" : "24184295", "abstract" : "Aims Depression is a chronic, recurring and potentially life-threatening illness. Current treatments for depression are characterized by a low success rate and associated with a wide variety of side effects. The aim of the present study was to evaluate the behavioral and biological anti-depressant effects of a novel herbal treatment (NHT), as well as to assess its potential side effects, in comparison to treatment with the selective serotonin reuptake inhibitor escitalopram. Main methods Depressive-like behavior was evaluated using the forced swim test (FST) and the tail suspension test (TST). Sexual behavior was evaluated following treatment by measuring latency before first mount and number of total mounts. Brain derived neurotrophic factor (BDNF) levels were evaluated using enzyme-linked immunosorbent assay. Serotonin transporter (SERT) levels in the pre-frontal cortex (PFC) and hypothalamus were evaluated using high affinity binding assay. Key findings (1) The NHT reduced depressive-like behavior in the FST and TST; (2) BDNF levels in the PFC of mice treated both with the NHT and escitalopram were increased; (3) SERT levels in the hypothalamus were significantly higher in the NHT group, in comparison to escitalopram and the control groups, and significantly lower in the PFC of the NHT group in comparison to the escitalopram group; and (4) the NHT led to less sexual dysfunction, compared to treatment with escitalopram. Significance Our NHT has the potential of being highly efficacious in treating depression in humans, while causing minimal to no influence on sexual function. ?? 2013 Elsevier Inc. All rights reserved.", "author" : [ { "dropping-particle" : "", "family" : "Doron", "given" : "Ravid", "non-dropping-particle" : "", "parse-names" : false, "suffix" : "" }, { "dropping-particle" : "", "family" : "Lotan", "given" : "Dafna", "non-dropping-particle" : "", "parse-names" : false, "suffix" : "" }, { "dropping-particle" : "", "family" : "Einat", "given" : "Nili", "non-dropping-particle" : "", "parse-names" : false, "suffix" : "" }, { "dropping-particle" : "", "family" : "Yaffe", "given" : "Roni", "non-dropping-particle" : "", "parse-names" : false, "suffix" : "" }, { "dropping-particle" : "", "family" : "Winer", "given" : "Avigail", "non-dropping-particle" : "", "parse-names" : false, "suffix" : "" }, { "dropping-particle" : "", "family" : "Marom", "given" : "Inbal", "non-dropping-particle" : "", "parse-names" : false, "suffix" : "" }, { "dropping-particle" : "", "family" : "Meron", "given" : "Gili", "non-dropping-particle" : "", "parse-names" : false, "suffix" : "" }, { "dropping-particle" : "", "family" : "Kately", "given" : "Nadav", "non-dropping-particle" : "", "parse-names" : false, "suffix" : "" }, { "dropping-particle" : "", "family" : "Rehavi", "given" : "Moshe", "non-dropping-particle" : "", "parse-names" : false, "suffix" : "" } ], "container-title" : "Life Sciences", "id" : "ITEM-2", "issue" : "2", "issued" : { "date-parts" : [ [ "2014" ] ] }, "page" : "151-157", "title" : "A novel herbal treatment reduces depressive-like behaviors and increases BDNF levels in the brain of stressed mice", "type" : "article-journal", "volume" : "94" }, "uris" : [ "http://www.mendeley.com/documents/?uuid=694c7437-31da-46d7-94e3-408d21576051" ] }, { "id" : "ITEM-3", "itemData" : { "DOI" : "10.1038/nn.2647", "ISBN" : "1097-6256", "ISSN" : "10976256", "PMID" : "21219191", "abstract" : "We survey the utility of animal models of mental illness, based on the identification of possible neurocognitive or neurobehavioral endophenotypes. Three broad clusters of neuropsychiatric disorder are discussed: (a) impulsive-compulsive syndromes, comprising drug addiction, attention deficit/hyperactivity disorder, gambling, obsessive-compulsive disorder, and compulsive eating; (b) disorders at the cognitive-emotional interface, comprising anxiety, depression, and schizophrenia; and (c) disorders purely of cognition, which contribute to the third cluster, cognitive disorders. The emphasis is thus on modeling symptoms rather than disorders per se. We also distinguish between two main aspects of any validated model: the precise neurobehavioral or neurocognitive processes implicated from detailed study of the clinical phenotype, and the perturbations, whether typically genetic, environmental, pharmacological, or neurodevelopmental, that are designed to simulate relevant neural, neurochemical, or molecular aspects of particular neuropsychiatric disorders.", "author" : [ { "dropping-particle" : "", "family" : "Nestler", "given" : "Eric J.", "non-dropping-particle" : "", "parse-names" : false, "suffix" : "" }, { "dropping-particle" : "", "family" : "Hyman", "given" : "Steven E.", "non-dropping-particle" : "", "parse-names" : false, "suffix" : "" } ], "container-title" : "Nature Neuroscience", "id" : "ITEM-3", "issue" : "10", "issued" : { "date-parts" : [ [ "2010" ] ] }, "page" : "1161-1169", "title" : "Animal models of neuropsychiatric disorders", "type" : "article", "volume" : "13" }, "uris" : [ "http://www.mendeley.com/documents/?uuid=a1bdb302-1021-4fc0-8db0-4e50b995d7cc" ] }, { "id" : "ITEM-4", "itemData" : { "DOI" : "10.1007/s12264-010-0323-7", "ISBN" : "1995-8218 (Electronic)\\r1995-8218 (Linking)", "ISSN" : "1673-7067", "PMID" : "20651815", "abstract" : "Depression is a chronic, recurring and potentially life-threatening illness that affects up to 20% of the population across the world. Despite its prevalence and considerable impact on human, little is known about its pathogenesis. One of the major reasons is the restricted availability of validated animal models due to the absence of consensus on the pathology and etiology of depression. Besides, some core symptoms such as depressed mood, feeling of worthlessness, and recurring thoughts of death or suicide, are impossible to be modeled on laboratory animals. Currently, the criteria for identifying animal models of depression rely on either of the 2 principles: actions of known antidepressants and responses to stress. This review mainly focuses on the most widely used animal models of depression, including learned helplessness, chronic mild stress, and social defeat paradigms. Also, the behavioral tests for screening antidepressants, such as forced swimming test and tail suspension test, are also discussed. The advantages and major drawbacks of each model are evaluated. In prospective, new techniques that will be beneficial for developing novel animal models or detecting depression are discussed.", "author" : [ { "dropping-particle" : "", "family" : "Yan", "given" : "Hua-Cheng", "non-dropping-particle" : "", "parse-names" : false, "suffix" : "" }, { "dropping-particle" : "", "family" : "Cao", "given" : "Xiong", "non-dropping-particle" : "", "parse-names" : false, "suffix" : "" }, { "dropping-particle" : "", "family" : "Das", "given" : "Manas", "non-dropping-particle" : "", "parse-names" : false, "suffix" : "" }, { "dropping-particle" : "", "family" : "Zhu", "given" : "Xin-Hong", "non-dropping-particle" : "", "parse-names" : false, "suffix" : "" }, { "dropping-particle" : "", "family" : "Gao", "given" : "Tian-Ming", "non-dropping-particle" : "", "parse-names" : false, "suffix" : "" } ], "container-title" : "Neuroscience Bulletin", "id" : "ITEM-4", "issue" : "4", "issued" : { "date-parts" : [ [ "2010" ] ] }, "page" : "327-337", "title" : "Behavioral animal models of depression", "type" : "article-journal", "volume" : "26" }, "uris" : [ "http://www.mendeley.com/documents/?uuid=56548908-2928-49eb-90d1-cb4c16d3f26f" ] } ], "mendeley" : { "formattedCitation" : "&lt;sup&gt;30, 75\u201377&lt;/sup&gt;", "plainTextFormattedCitation" : "30, 75\u201377", "previouslyFormattedCitation" : "&lt;sup&gt;30, 75\u201377&lt;/sup&gt;" }, "properties" : { "noteIndex" : 0 }, "schema" : "https://github.com/citation-style-language/schema/raw/master/csl-citation.json" }</w:instrText>
      </w:r>
      <w:r>
        <w:rPr>
          <w:rFonts w:asciiTheme="minorHAnsi" w:hAnsiTheme="minorHAnsi" w:cstheme="minorHAnsi"/>
          <w:bCs/>
        </w:rPr>
        <w:fldChar w:fldCharType="separate"/>
      </w:r>
      <w:r w:rsidR="00364F71" w:rsidRPr="00364F71">
        <w:rPr>
          <w:rFonts w:asciiTheme="minorHAnsi" w:hAnsiTheme="minorHAnsi" w:cstheme="minorHAnsi"/>
          <w:bCs/>
          <w:noProof/>
          <w:vertAlign w:val="superscript"/>
        </w:rPr>
        <w:t>30, 75–77</w:t>
      </w:r>
      <w:r>
        <w:rPr>
          <w:rFonts w:asciiTheme="minorHAnsi" w:hAnsiTheme="minorHAnsi" w:cstheme="minorHAnsi"/>
          <w:bCs/>
        </w:rPr>
        <w:fldChar w:fldCharType="end"/>
      </w:r>
      <w:r>
        <w:rPr>
          <w:rFonts w:asciiTheme="minorHAnsi" w:hAnsiTheme="minorHAnsi" w:cstheme="minorHAnsi"/>
          <w:bCs/>
        </w:rPr>
        <w:t>.</w:t>
      </w:r>
    </w:p>
    <w:p w14:paraId="49D55F9C" w14:textId="77777777" w:rsidR="00CE4042" w:rsidRDefault="00CE4042" w:rsidP="00CE4042">
      <w:pPr>
        <w:pStyle w:val="NormalWeb"/>
        <w:spacing w:before="0" w:beforeAutospacing="0" w:after="0" w:afterAutospacing="0"/>
        <w:rPr>
          <w:rFonts w:asciiTheme="minorHAnsi" w:hAnsiTheme="minorHAnsi" w:cstheme="minorHAnsi"/>
          <w:bCs/>
        </w:rPr>
      </w:pPr>
    </w:p>
    <w:p w14:paraId="7CD61B69" w14:textId="4860B646" w:rsidR="00CE4042" w:rsidRDefault="00CE4042" w:rsidP="00364F71">
      <w:pPr>
        <w:pStyle w:val="NormalWeb"/>
        <w:spacing w:before="0" w:beforeAutospacing="0" w:after="0" w:afterAutospacing="0"/>
        <w:rPr>
          <w:rFonts w:asciiTheme="minorHAnsi" w:hAnsiTheme="minorHAnsi" w:cstheme="minorHAnsi"/>
          <w:bCs/>
        </w:rPr>
      </w:pPr>
      <w:r>
        <w:rPr>
          <w:rFonts w:asciiTheme="minorHAnsi" w:hAnsiTheme="minorHAnsi" w:cstheme="minorHAnsi"/>
          <w:bCs/>
        </w:rPr>
        <w:t>These features strengthen the validity of UCMS compared to other animal models of depression. The FST</w:t>
      </w:r>
      <w:r>
        <w:rPr>
          <w:rFonts w:asciiTheme="minorHAnsi" w:hAnsiTheme="minorHAnsi" w:cstheme="minorHAnsi"/>
          <w:bCs/>
        </w:rPr>
        <w:fldChar w:fldCharType="begin" w:fldLock="1"/>
      </w:r>
      <w:r w:rsidR="00E7286A">
        <w:rPr>
          <w:rFonts w:asciiTheme="minorHAnsi" w:hAnsiTheme="minorHAnsi" w:cstheme="minorHAnsi"/>
          <w:bCs/>
        </w:rPr>
        <w:instrText>ADDIN CSL_CITATION { "citationItems" : [ { "id" : "ITEM-1", "itemData" : { "DOI" : "10.3791/52587", "ISSN" : "1940-087X", "PMID" : "25867960", "abstract" : "The goal of the present protocol is to describe the forced swim test (FST), which is one of the most commonly used assays for the study of depressive-like behavior in rodents. The FST is based on the assumption that when placing an animal in a container filled with water, it will first make efforts to escape but eventually will exhibit immobility that may be considered to reflect a measure of behavioral despair. This test has been extensively used because it involves the exposure of the animals to stress, which was shown to have a role in the tendency for major depression. Additionally, the FST has been shown to share some of the factors that are influenced or altered by depression in humans, including changes in food consumption, sleep abnormalities and drug-withdrawal-induced anhedonia. The main advantages of this procedure are that it is relatively easy to perform and that its results are easily and quickly analyzed. Moreover, its sensitivity to a broad range of antidepressant drugs that makes it a suitable screening test is one of the most important features leading to its high predictive validity. Despite its appeal, this model has a number of disadvantages. First, the issue of chronic augmentation is problematic in this test because in real life patients need to be treated for at least several weeks before they experience any relief from their symptoms. Last, due to the aversiveness of the FST, it is important to take into account possible influences it might have on brain structure/function if brain analyses are to be carried out following this procedure.", "author" : [ { "dropping-particle" : "", "family" : "Yankelevitch-Yahav", "given" : "Roni", "non-dropping-particle" : "", "parse-names" : false, "suffix" : "" }, { "dropping-particle" : "", "family" : "Franko", "given" : "Motty", "non-dropping-particle" : "", "parse-names" : false, "suffix" : "" }, { "dropping-particle" : "", "family" : "Huly", "given" : "Avrham", "non-dropping-particle" : "", "parse-names" : false, "suffix" : "" }, { "dropping-particle" : "", "family" : "Doron", "given" : "Ravid", "non-dropping-particle" : "", "parse-names" : false, "suffix" : "" } ], "container-title" : "Journal of Visualized Experiments", "id" : "ITEM-1", "issue" : "97", "issued" : { "date-parts" : [ [ "2015" ] ] }, "title" : "The Forced Swim Test as a Model of Depressive-like Behavior", "type" : "article-journal" }, "uris" : [ "http://www.mendeley.com/documents/?uuid=baa22adb-5034-4305-922a-c718549bad3f" ] } ], "mendeley" : { "formattedCitation" : "&lt;sup&gt;78&lt;/sup&gt;", "plainTextFormattedCitation" : "78", "previouslyFormattedCitation" : "&lt;sup&gt;78&lt;/sup&gt;" }, "properties" : { "noteIndex" : 0 }, "schema" : "https://github.com/citation-style-language/schema/raw/master/csl-citation.json" }</w:instrText>
      </w:r>
      <w:r>
        <w:rPr>
          <w:rFonts w:asciiTheme="minorHAnsi" w:hAnsiTheme="minorHAnsi" w:cstheme="minorHAnsi"/>
          <w:bCs/>
        </w:rPr>
        <w:fldChar w:fldCharType="separate"/>
      </w:r>
      <w:r w:rsidR="00364F71" w:rsidRPr="00364F71">
        <w:rPr>
          <w:rFonts w:asciiTheme="minorHAnsi" w:hAnsiTheme="minorHAnsi" w:cstheme="minorHAnsi"/>
          <w:bCs/>
          <w:noProof/>
          <w:vertAlign w:val="superscript"/>
        </w:rPr>
        <w:t>78</w:t>
      </w:r>
      <w:r>
        <w:rPr>
          <w:rFonts w:asciiTheme="minorHAnsi" w:hAnsiTheme="minorHAnsi" w:cstheme="minorHAnsi"/>
          <w:bCs/>
        </w:rPr>
        <w:fldChar w:fldCharType="end"/>
      </w:r>
      <w:r>
        <w:rPr>
          <w:rFonts w:asciiTheme="minorHAnsi" w:hAnsiTheme="minorHAnsi" w:cstheme="minorHAnsi"/>
          <w:bCs/>
        </w:rPr>
        <w:t xml:space="preserve"> and the TST</w:t>
      </w:r>
      <w:r>
        <w:rPr>
          <w:rFonts w:asciiTheme="minorHAnsi" w:hAnsiTheme="minorHAnsi" w:cstheme="minorHAnsi"/>
          <w:bCs/>
        </w:rPr>
        <w:fldChar w:fldCharType="begin" w:fldLock="1"/>
      </w:r>
      <w:r w:rsidR="00E7286A">
        <w:rPr>
          <w:rFonts w:asciiTheme="minorHAnsi" w:hAnsiTheme="minorHAnsi" w:cstheme="minorHAnsi"/>
          <w:bCs/>
        </w:rPr>
        <w:instrText>ADDIN CSL_CITATION { "citationItems" : [ { "id" : "ITEM-1", "itemData" : { "DOI" : "10.1016/j.neubiorev.2005.03.009", "ISBN" : "0149-7634 (Print)\\n0149-7634 (Linking)", "ISSN" : "01497634", "PMID" : "15890404", "abstract" : "Since its introduction almost 20 years ago, the tail suspension test has become one of the most widely used models for assessing antidepressant-like activity in mice. The test is based on the fact that animals subjected to the short-term, inescapable stress of being suspended by their tail, will develop an immobile posture. Various antidepressant medications reverse the immobility and promote the occurrence of escape-related behaviour. This review focuses on the utility this test as part of a research program aimed at understanding the mechanism of action of antidepressants. We discuss the inherent difficulties in modeling depression in rodents. We describe how the tail suspension differs from the closely related forced swim test. Further, we address some key issues associated with using the TST as a model of antidepressant action. We discuss issues regarding whether it satisfies criteria to be a valid model for assessing depression-related behavioural traits. We elaborate on the tests' ease of use, strain differences observed in the test and gender effects in the test. We focus on the utility of the test for genetic analysis. Furthermore, we discuss the concept of whether immobility maybe a behavioural trait relevant to depression. All of the available pharmacological data using the test in genetically modified mice is collated. Special attention is given to selective breeding programs such as the Rouen 'depressed' mice which have been bred for high and low immobility in the tail suspension test. We provide an extensive pooling of the pharmacological studies published to date using the test. Finally, we provide novel pharmacological validation of an automated system (Bioseb) for assessing immobility. Taken together, we conclude that the tail suspension test is a useful test for assessing the behavioural effects of antidepressant compounds and other pharmacological and genetic manipulations relevant to depression. \u00a9 2005 Elsevier Ltd. All rights reserved.", "author" : [ { "dropping-particle" : "", "family" : "Cryan", "given" : "John F.", "non-dropping-particle" : "", "parse-names" : false, "suffix" : "" }, { "dropping-particle" : "", "family" : "Mombereau", "given" : "Cedric", "non-dropping-particle" : "", "parse-names" : false, "suffix" : "" }, { "dropping-particle" : "", "family" : "Vassout", "given" : "Annick", "non-dropping-particle" : "", "parse-names" : false, "suffix" : "" } ], "container-title" : "Neuroscience and Biobehavioral Reviews", "id" : "ITEM-1", "issue" : "4-5", "issued" : { "date-parts" : [ [ "2005" ] ] }, "page" : "571-625", "title" : "The tail suspension test as a model for assessing antidepressant activity: Review of pharmacological and genetic studies in mice", "type" : "article", "volume" : "29" }, "uris" : [ "http://www.mendeley.com/documents/?uuid=b88d80eb-fdbc-481b-b19a-ffd3a8a31751" ] } ], "mendeley" : { "formattedCitation" : "&lt;sup&gt;79&lt;/sup&gt;", "plainTextFormattedCitation" : "79", "previouslyFormattedCitation" : "&lt;sup&gt;79&lt;/sup&gt;" }, "properties" : { "noteIndex" : 0 }, "schema" : "https://github.com/citation-style-language/schema/raw/master/csl-citation.json" }</w:instrText>
      </w:r>
      <w:r>
        <w:rPr>
          <w:rFonts w:asciiTheme="minorHAnsi" w:hAnsiTheme="minorHAnsi" w:cstheme="minorHAnsi"/>
          <w:bCs/>
        </w:rPr>
        <w:fldChar w:fldCharType="separate"/>
      </w:r>
      <w:r w:rsidR="00364F71" w:rsidRPr="00364F71">
        <w:rPr>
          <w:rFonts w:asciiTheme="minorHAnsi" w:hAnsiTheme="minorHAnsi" w:cstheme="minorHAnsi"/>
          <w:bCs/>
          <w:noProof/>
          <w:vertAlign w:val="superscript"/>
        </w:rPr>
        <w:t>79</w:t>
      </w:r>
      <w:r>
        <w:rPr>
          <w:rFonts w:asciiTheme="minorHAnsi" w:hAnsiTheme="minorHAnsi" w:cstheme="minorHAnsi"/>
          <w:bCs/>
        </w:rPr>
        <w:fldChar w:fldCharType="end"/>
      </w:r>
      <w:r>
        <w:rPr>
          <w:rFonts w:asciiTheme="minorHAnsi" w:hAnsiTheme="minorHAnsi" w:cstheme="minorHAnsi"/>
          <w:bCs/>
        </w:rPr>
        <w:t xml:space="preserve"> are two models that are used either to induce or to assess depressive-like behavior. As models for inducing depressive-like behaviors they have clear shortfalls compared to UCMS; they do not prompt long-term behavioral changes and might merely reflect adjustment to acute stress rather than yield a durable depressive-like manifestation</w:t>
      </w:r>
      <w:r>
        <w:rPr>
          <w:rFonts w:asciiTheme="minorHAnsi" w:hAnsiTheme="minorHAnsi" w:cstheme="minorHAnsi"/>
          <w:bCs/>
        </w:rPr>
        <w:fldChar w:fldCharType="begin" w:fldLock="1"/>
      </w:r>
      <w:r w:rsidR="00E7286A">
        <w:rPr>
          <w:rFonts w:asciiTheme="minorHAnsi" w:hAnsiTheme="minorHAnsi" w:cstheme="minorHAnsi"/>
          <w:bCs/>
        </w:rPr>
        <w:instrText>ADDIN CSL_CITATION { "citationItems" : [ { "id" : "ITEM-1", "itemData" : { "DOI" : "10.1038/nn.2647", "ISBN" : "1097-6256", "ISSN" : "10976256", "PMID" : "21219191", "abstract" : "We survey the utility of animal models of mental illness, based on the identification of possible neurocognitive or neurobehavioral endophenotypes. Three broad clusters of neuropsychiatric disorder are discussed: (a) impulsive-compulsive syndromes, comprising drug addiction, attention deficit/hyperactivity disorder, gambling, obsessive-compulsive disorder, and compulsive eating; (b) disorders at the cognitive-emotional interface, comprising anxiety, depression, and schizophrenia; and (c) disorders purely of cognition, which contribute to the third cluster, cognitive disorders. The emphasis is thus on modeling symptoms rather than disorders per se. We also distinguish between two main aspects of any validated model: the precise neurobehavioral or neurocognitive processes implicated from detailed study of the clinical phenotype, and the perturbations, whether typically genetic, environmental, pharmacological, or neurodevelopmental, that are designed to simulate relevant neural, neurochemical, or molecular aspects of particular neuropsychiatric disorders.", "author" : [ { "dropping-particle" : "", "family" : "Nestler", "given" : "Eric J.", "non-dropping-particle" : "", "parse-names" : false, "suffix" : "" }, { "dropping-particle" : "", "family" : "Hyman", "given" : "Steven E.", "non-dropping-particle" : "", "parse-names" : false, "suffix" : "" } ], "container-title" : "Nature Neuroscience", "id" : "ITEM-1", "issue" : "10", "issued" : { "date-parts" : [ [ "2010" ] ] }, "page" : "1161-1169", "title" : "Animal models of neuropsychiatric disorders", "type" : "article", "volume" : "13" }, "uris" : [ "http://www.mendeley.com/documents/?uuid=a1bdb302-1021-4fc0-8db0-4e50b995d7cc" ] } ], "mendeley" : { "formattedCitation" : "&lt;sup&gt;76&lt;/sup&gt;", "plainTextFormattedCitation" : "76", "previouslyFormattedCitation" : "&lt;sup&gt;76&lt;/sup&gt;" }, "properties" : { "noteIndex" : 0 }, "schema" : "https://github.com/citation-style-language/schema/raw/master/csl-citation.json" }</w:instrText>
      </w:r>
      <w:r>
        <w:rPr>
          <w:rFonts w:asciiTheme="minorHAnsi" w:hAnsiTheme="minorHAnsi" w:cstheme="minorHAnsi"/>
          <w:bCs/>
        </w:rPr>
        <w:fldChar w:fldCharType="separate"/>
      </w:r>
      <w:r w:rsidR="00364F71" w:rsidRPr="00364F71">
        <w:rPr>
          <w:rFonts w:asciiTheme="minorHAnsi" w:hAnsiTheme="minorHAnsi" w:cstheme="minorHAnsi"/>
          <w:bCs/>
          <w:noProof/>
          <w:vertAlign w:val="superscript"/>
        </w:rPr>
        <w:t>76</w:t>
      </w:r>
      <w:r>
        <w:rPr>
          <w:rFonts w:asciiTheme="minorHAnsi" w:hAnsiTheme="minorHAnsi" w:cstheme="minorHAnsi"/>
          <w:bCs/>
        </w:rPr>
        <w:fldChar w:fldCharType="end"/>
      </w:r>
      <w:r>
        <w:rPr>
          <w:rFonts w:asciiTheme="minorHAnsi" w:hAnsiTheme="minorHAnsi" w:cstheme="minorHAnsi"/>
          <w:bCs/>
        </w:rPr>
        <w:t>.</w:t>
      </w:r>
    </w:p>
    <w:p w14:paraId="01058A8E" w14:textId="77777777" w:rsidR="00CE4042" w:rsidRDefault="00CE4042" w:rsidP="00CE4042">
      <w:pPr>
        <w:pStyle w:val="NormalWeb"/>
        <w:spacing w:before="0" w:beforeAutospacing="0" w:after="0" w:afterAutospacing="0"/>
        <w:rPr>
          <w:rFonts w:asciiTheme="minorHAnsi" w:hAnsiTheme="minorHAnsi" w:cstheme="minorHAnsi"/>
          <w:bCs/>
        </w:rPr>
      </w:pPr>
    </w:p>
    <w:p w14:paraId="33BF4FE6" w14:textId="7DC7E283" w:rsidR="00CE4042" w:rsidRDefault="00CE4042" w:rsidP="00364F71">
      <w:pPr>
        <w:pStyle w:val="NormalWeb"/>
        <w:spacing w:before="0" w:beforeAutospacing="0" w:after="0" w:afterAutospacing="0"/>
        <w:rPr>
          <w:rFonts w:asciiTheme="minorHAnsi" w:hAnsiTheme="minorHAnsi" w:cstheme="minorHAnsi"/>
          <w:bCs/>
        </w:rPr>
      </w:pPr>
      <w:r>
        <w:rPr>
          <w:rFonts w:asciiTheme="minorHAnsi" w:hAnsiTheme="minorHAnsi" w:cstheme="minorHAnsi"/>
          <w:bCs/>
        </w:rPr>
        <w:t>An alternative animal model of depression is the social defeat model. Unlike the FST and the TST this model (like UCMS) require application of chronic stress (</w:t>
      </w:r>
      <w:r>
        <w:rPr>
          <w:rFonts w:asciiTheme="minorHAnsi" w:hAnsiTheme="minorHAnsi" w:cstheme="minorHAnsi"/>
          <w:bCs/>
          <w:i/>
          <w:iCs/>
        </w:rPr>
        <w:t xml:space="preserve">id </w:t>
      </w:r>
      <w:proofErr w:type="spellStart"/>
      <w:r>
        <w:rPr>
          <w:rFonts w:asciiTheme="minorHAnsi" w:hAnsiTheme="minorHAnsi" w:cstheme="minorHAnsi"/>
          <w:bCs/>
          <w:i/>
          <w:iCs/>
        </w:rPr>
        <w:t>est</w:t>
      </w:r>
      <w:proofErr w:type="spellEnd"/>
      <w:r>
        <w:rPr>
          <w:rFonts w:asciiTheme="minorHAnsi" w:hAnsiTheme="minorHAnsi" w:cstheme="minorHAnsi"/>
          <w:bCs/>
          <w:i/>
          <w:iCs/>
        </w:rPr>
        <w:t xml:space="preserve"> </w:t>
      </w:r>
      <w:r>
        <w:rPr>
          <w:rFonts w:asciiTheme="minorHAnsi" w:hAnsiTheme="minorHAnsi" w:cstheme="minorHAnsi"/>
          <w:bCs/>
        </w:rPr>
        <w:t>[</w:t>
      </w:r>
      <w:r w:rsidRPr="00F643B4">
        <w:rPr>
          <w:rFonts w:asciiTheme="minorHAnsi" w:hAnsiTheme="minorHAnsi" w:cstheme="minorHAnsi"/>
          <w:bCs/>
          <w:i/>
          <w:iCs/>
        </w:rPr>
        <w:t>i.e.</w:t>
      </w:r>
      <w:r>
        <w:rPr>
          <w:rFonts w:asciiTheme="minorHAnsi" w:hAnsiTheme="minorHAnsi" w:cstheme="minorHAnsi"/>
          <w:bCs/>
        </w:rPr>
        <w:t>],</w:t>
      </w:r>
      <w:r>
        <w:rPr>
          <w:shd w:val="clear" w:color="auto" w:fill="FFFFFF"/>
        </w:rPr>
        <w:t xml:space="preserve"> recurrent </w:t>
      </w:r>
      <w:r>
        <w:rPr>
          <w:rFonts w:asciiTheme="minorHAnsi" w:hAnsiTheme="minorHAnsi" w:cstheme="minorHAnsi"/>
          <w:bCs/>
        </w:rPr>
        <w:t>subjection of the animal to aversive social encounters with dominant counterparts)</w:t>
      </w:r>
      <w:r>
        <w:rPr>
          <w:rFonts w:asciiTheme="minorHAnsi" w:hAnsiTheme="minorHAnsi" w:cstheme="minorHAnsi"/>
          <w:bCs/>
        </w:rPr>
        <w:fldChar w:fldCharType="begin" w:fldLock="1"/>
      </w:r>
      <w:r w:rsidR="00E7286A">
        <w:rPr>
          <w:rFonts w:asciiTheme="minorHAnsi" w:hAnsiTheme="minorHAnsi" w:cstheme="minorHAnsi"/>
          <w:bCs/>
        </w:rPr>
        <w:instrText>ADDIN CSL_CITATION { "citationItems" : [ { "id" : "ITEM-1", "itemData" : { "DOI" : "10.1126/science.1120972", "ISBN" : "0036-8075", "ISSN" : "00368075", "PMID" : "16469931", "abstract" : "Mice experiencing repeated aggression develop a long-lasting aversion to social contact, which can be normalized by chronic, but not acute, administration of antidepressant. Using viral-mediated, mesolimbic dopamine pathway-specific knockdown of brain-derived neurotrophic factor (BDNF), we showed that BDNF is required for the development of this experience-dependent social aversion. Gene profiling in the nucleus accumbens indicates that local knockdown of BDNF obliterates most of the effects of repeated aggression on gene expression within this circuit, with similar effects being produced by chronic treatment with antidepressant. These results establish an essential role for BDNF in mediating long-term neural and behavioral plasticity in response to aversive social experiences.", "author" : [ { "dropping-particle" : "", "family" : "Berton", "given" : "Olivier", "non-dropping-particle" : "", "parse-names" : false, "suffix" : "" }, { "dropping-particle" : "", "family" : "McClung", "given" : "Colleen A.", "non-dropping-particle" : "", "parse-names" : false, "suffix" : "" }, { "dropping-particle" : "", "family" : "DiLeone", "given" : "Ralph J.", "non-dropping-particle" : "", "parse-names" : false, "suffix" : "" }, { "dropping-particle" : "", "family" : "Krishnan", "given" : "Vaishnav", "non-dropping-particle" : "", "parse-names" : false, "suffix" : "" }, { "dropping-particle" : "", "family" : "Renthal", "given" : "William", "non-dropping-particle" : "", "parse-names" : false, "suffix" : "" }, { "dropping-particle" : "", "family" : "Russo", "given" : "Scott J.", "non-dropping-particle" : "", "parse-names" : false, "suffix" : "" }, { "dropping-particle" : "", "family" : "Graham", "given" : "Danielle", "non-dropping-particle" : "", "parse-names" : false, "suffix" : "" }, { "dropping-particle" : "", "family" : "Tsankova", "given" : "Nadia M.", "non-dropping-particle" : "", "parse-names" : false, "suffix" : "" }, { "dropping-particle" : "", "family" : "Bolanos", "given" : "Carlos A.", "non-dropping-particle" : "", "parse-names" : false, "suffix" : "" }, { "dropping-particle" : "", "family" : "Rios", "given" : "Maribel", "non-dropping-particle" : "", "parse-names" : false, "suffix" : "" }, { "dropping-particle" : "", "family" : "Monteggia", "given" : "Lisa M.", "non-dropping-particle" : "", "parse-names" : false, "suffix" : "" }, { "dropping-particle" : "", "family" : "Self", "given" : "David W.", "non-dropping-particle" : "", "parse-names" : false, "suffix" : "" }, { "dropping-particle" : "", "family" : "Nestler", "given" : "Eric J.", "non-dropping-particle" : "", "parse-names" : false, "suffix" : "" } ], "container-title" : "Science", "id" : "ITEM-1", "issue" : "5762", "issued" : { "date-parts" : [ [ "2006" ] ] }, "page" : "864-868", "title" : "Essential role of BDNF in the mesolimbic dopamine pathway in social defeat stress", "type" : "article-journal", "volume" : "311" }, "uris" : [ "http://www.mendeley.com/documents/?uuid=2b7ab347-1cb0-444a-b683-9240474f37e3" ] }, { "id" : "ITEM-2", "itemData" : { "DOI" : "10.1038/nn.2647", "ISBN" : "1097-6256", "ISSN" : "10976256", "PMID" : "21219191", "abstract" : "We survey the utility of animal models of mental illness, based on the identification of possible neurocognitive or neurobehavioral endophenotypes. Three broad clusters of neuropsychiatric disorder are discussed: (a) impulsive-compulsive syndromes, comprising drug addiction, attention deficit/hyperactivity disorder, gambling, obsessive-compulsive disorder, and compulsive eating; (b) disorders at the cognitive-emotional interface, comprising anxiety, depression, and schizophrenia; and (c) disorders purely of cognition, which contribute to the third cluster, cognitive disorders. The emphasis is thus on modeling symptoms rather than disorders per se. We also distinguish between two main aspects of any validated model: the precise neurobehavioral or neurocognitive processes implicated from detailed study of the clinical phenotype, and the perturbations, whether typically genetic, environmental, pharmacological, or neurodevelopmental, that are designed to simulate relevant neural, neurochemical, or molecular aspects of particular neuropsychiatric disorders.", "author" : [ { "dropping-particle" : "", "family" : "Nestler", "given" : "Eric J.", "non-dropping-particle" : "", "parse-names" : false, "suffix" : "" }, { "dropping-particle" : "", "family" : "Hyman", "given" : "Steven E.", "non-dropping-particle" : "", "parse-names" : false, "suffix" : "" } ], "container-title" : "Nature Neuroscience", "id" : "ITEM-2", "issue" : "10", "issued" : { "date-parts" : [ [ "2010" ] ] }, "page" : "1161-1169", "title" : "Animal models of neuropsychiatric disorders", "type" : "article", "volume" : "13" }, "uris" : [ "http://www.mendeley.com/documents/?uuid=a1bdb302-1021-4fc0-8db0-4e50b995d7cc" ] }, { "id" : "ITEM-3", "itemData" : { "DOI" : "10.1007/7854_2010_108", "ISBN" : "9783642197024", "ISSN" : "18663370", "PMID" : "21225412", "abstract" : "Much of the current understanding about the pathogenesis of altered mood, impaired concentration and neurovegetative symptoms in major depression has come from animal models. However, because of the unique and complex features of human depression, the generation of valid and insightful depression models has been less straightforward than modeling other disabling diseases like cancer or autoimmune conditions. Today\u2019s popular depression models creatively merge ethologically valid behavioral assays with the latest technological advances in molecular biology and automated video-tracking. This chapter reviews depression assays involving acute stress (e.g., forced swim test), models consisting of prolonged physical or social stress (e.g., social defeat), models of secondary depression, genetic models, and experiments designed to elucidate the mechanisms of antidepressant action. These paradigms are critically evaluated in relation to their ease, validity and replicability, the molecular insights that they have provided, and their capacity to offer the next generation of therapeutics for depression.", "author" : [ { "dropping-particle" : "", "family" : "Krishnan", "given" : "Vaishnav", "non-dropping-particle" : "", "parse-names" : false, "suffix" : "" }, { "dropping-particle" : "", "family" : "Nestler", "given" : "Eric J.", "non-dropping-particle" : "", "parse-names" : false, "suffix" : "" } ], "container-title" : "Current Topics in Behavioral Neurosciences", "id" : "ITEM-3", "issue" : "1", "issued" : { "date-parts" : [ [ "2011" ] ] }, "page" : "121-147", "title" : "Animal models of depression: Molecular perspectives", "type" : "article-journal", "volume" : "7" }, "uris" : [ "http://www.mendeley.com/documents/?uuid=37a53da2-0720-4f5f-bc67-6da2b7801f4a" ] }, { "id" : "ITEM-4", "itemData" : { "DOI" : "10.1007/s12264-010-0323-7", "ISBN" : "1995-8218 (Electronic)\\r1995-8218 (Linking)", "ISSN" : "1673-7067", "PMID" : "20651815", "abstract" : "Depression is a chronic, recurring and potentially life-threatening illness that affects up to 20% of the population across the world. Despite its prevalence and considerable impact on human, little is known about its pathogenesis. One of the major reasons is the restricted availability of validated animal models due to the absence of consensus on the pathology and etiology of depression. Besides, some core symptoms such as depressed mood, feeling of worthlessness, and recurring thoughts of death or suicide, are impossible to be modeled on laboratory animals. Currently, the criteria for identifying animal models of depression rely on either of the 2 principles: actions of known antidepressants and responses to stress. This review mainly focuses on the most widely used animal models of depression, including learned helplessness, chronic mild stress, and social defeat paradigms. Also, the behavioral tests for screening antidepressants, such as forced swimming test and tail suspension test, are also discussed. The advantages and major drawbacks of each model are evaluated. In prospective, new techniques that will be beneficial for developing novel animal models or detecting depression are discussed.", "author" : [ { "dropping-particle" : "", "family" : "Yan", "given" : "Hua-Cheng", "non-dropping-particle" : "", "parse-names" : false, "suffix" : "" }, { "dropping-particle" : "", "family" : "Cao", "given" : "Xiong", "non-dropping-particle" : "", "parse-names" : false, "suffix" : "" }, { "dropping-particle" : "", "family" : "Das", "given" : "Manas", "non-dropping-particle" : "", "parse-names" : false, "suffix" : "" }, { "dropping-particle" : "", "family" : "Zhu", "given" : "Xin-Hong", "non-dropping-particle" : "", "parse-names" : false, "suffix" : "" }, { "dropping-particle" : "", "family" : "Gao", "given" : "Tian-Ming", "non-dropping-particle" : "", "parse-names" : false, "suffix" : "" } ], "container-title" : "Neuroscience Bulletin", "id" : "ITEM-4", "issue" : "4", "issued" : { "date-parts" : [ [ "2010" ] ] }, "page" : "327-337", "title" : "Behavioral animal models of depression", "type" : "article-journal", "volume" : "26" }, "uris" : [ "http://www.mendeley.com/documents/?uuid=56548908-2928-49eb-90d1-cb4c16d3f26f" ] }, { "id" : "ITEM-5", "itemData" : { "DOI" : "10.1186/2045-5380-1-9", "ISBN" : "2045-5380 (Electronic)\\r2045-5380 (Linking)", "ISSN" : "2045-5380", "PMID" : "22738250", "abstract" : "Animal models of psychiatric disorders are usually discussed with regard to three criteria first elaborated by Willner; face, predictive and construct validity. Here, we draw the history of these concepts and then try to redraw and refine these criteria, using the framework of the diathesis model of depression that has been proposed by several authors. We thus propose a set of five major criteria (with sub-categories for some of them); homological validity (including species validity and strain validity), pathogenic validity (including ontopathogenic validity and triggering validity), mechanistic validity, face validity (including ethological and biomarker validity) and predictive validity (including induction and remission validity). Homological validity requires that an adequate species and strain be chosen: considering species validity, primates will be considered to have a higher score than drosophila, and considering strains, a high stress reactivity in a strain scores higher than a low stress reactivity in another strain. Pathological validity corresponds to the fact that, in order to shape pathological characteristics, the organism has been manipulated both during the developmental period (for example, maternal separation: ontopathogenic validity) and during adulthood (for example, stress: triggering validity). Mechanistic validity corresponds to the fact that the cognitive (for example, cognitive bias) or biological mechanisms (such as dysfunction of the hormonal stress axis regulation) underlying the disorder are identical in both humans and animals. Face validity corresponds to the observable behavioral (ethological validity) or biological (biomarker validity) outcomes: for example anhedonic behavior (ethological validity) or elevated corticosterone (biomarker validity). Finally, predictive validity corresponds to the identity of the relationship between the triggering factor and the outcome (induction validity) and between the effects of the treatments on the two organisms (remission validity). The relevance of this framework is then discussed regarding various animal models of depression.", "author" : [ { "dropping-particle" : "", "family" : "Belzung", "given" : "Catherine", "non-dropping-particle" : "", "parse-names" : false, "suffix" : "" }, { "dropping-particle" : "", "family" : "Lemoine", "given" : "Ma\u00ebl", "non-dropping-particle" : "", "parse-names" : false, "suffix" : "" } ], "container-title" : "Biology of mood &amp; anxiety disorders", "id" : "ITEM-5", "issue" : "1", "issued" : { "date-parts" : [ [ "2011" ] ] }, "page" : "9", "title" : "Criteria of validity for animal models of psychiatric disorders: focus on anxiety disorders and depression.", "type" : "article-journal", "volume" : "1" }, "uris" : [ "http://www.mendeley.com/documents/?uuid=80014158-98f6-41e9-bedf-bbe4dbdf8653" ] } ], "mendeley" : { "formattedCitation" : "&lt;sup&gt;76, 77, 80\u201382&lt;/sup&gt;", "plainTextFormattedCitation" : "76, 77, 80\u201382", "previouslyFormattedCitation" : "&lt;sup&gt;76, 77, 80\u201382&lt;/sup&gt;" }, "properties" : { "noteIndex" : 0 }, "schema" : "https://github.com/citation-style-language/schema/raw/master/csl-citation.json" }</w:instrText>
      </w:r>
      <w:r>
        <w:rPr>
          <w:rFonts w:asciiTheme="minorHAnsi" w:hAnsiTheme="minorHAnsi" w:cstheme="minorHAnsi"/>
          <w:bCs/>
        </w:rPr>
        <w:fldChar w:fldCharType="separate"/>
      </w:r>
      <w:r w:rsidR="00364F71" w:rsidRPr="00364F71">
        <w:rPr>
          <w:rFonts w:asciiTheme="minorHAnsi" w:hAnsiTheme="minorHAnsi" w:cstheme="minorHAnsi"/>
          <w:bCs/>
          <w:noProof/>
          <w:vertAlign w:val="superscript"/>
        </w:rPr>
        <w:t>76, 77, 80–82</w:t>
      </w:r>
      <w:r>
        <w:rPr>
          <w:rFonts w:asciiTheme="minorHAnsi" w:hAnsiTheme="minorHAnsi" w:cstheme="minorHAnsi"/>
          <w:bCs/>
        </w:rPr>
        <w:fldChar w:fldCharType="end"/>
      </w:r>
      <w:r>
        <w:rPr>
          <w:rFonts w:asciiTheme="minorHAnsi" w:hAnsiTheme="minorHAnsi" w:cstheme="minorHAnsi"/>
          <w:bCs/>
        </w:rPr>
        <w:t>. The main advantage of the social defeat model is that it employs social stimuli as stressors, thus reflecting the role of psychosocial stress in the pathogenesis of human depression. Similar to UCMS, the social defeat model elicits long-term depressive-like behaviors, and neuroendocrine alterations. Yet again parallel to UCMS, the social defeat-induced deficits could be reversed via chronic, but not acute, administration of antidepressants. Overall, there is large support for the utilization of both UCMS and social defeat as pre-clinical apparatuses for investigating the pathophysiology of depression</w:t>
      </w:r>
      <w:r>
        <w:rPr>
          <w:rFonts w:asciiTheme="minorHAnsi" w:hAnsiTheme="minorHAnsi" w:cstheme="minorHAnsi"/>
          <w:bCs/>
        </w:rPr>
        <w:fldChar w:fldCharType="begin" w:fldLock="1"/>
      </w:r>
      <w:r w:rsidR="00E7286A">
        <w:rPr>
          <w:rFonts w:asciiTheme="minorHAnsi" w:hAnsiTheme="minorHAnsi" w:cstheme="minorHAnsi"/>
          <w:bCs/>
        </w:rPr>
        <w:instrText>ADDIN CSL_CITATION { "citationItems" : [ { "id" : "ITEM-1", "itemData" : { "DOI" : "10.1007/s12264-010-0323-7", "ISBN" : "1995-8218 (Electronic)\\r1995-8218 (Linking)", "ISSN" : "1673-7067", "PMID" : "20651815", "abstract" : "Depression is a chronic, recurring and potentially life-threatening illness that affects up to 20% of the population across the world. Despite its prevalence and considerable impact on human, little is known about its pathogenesis. One of the major reasons is the restricted availability of validated animal models due to the absence of consensus on the pathology and etiology of depression. Besides, some core symptoms such as depressed mood, feeling of worthlessness, and recurring thoughts of death or suicide, are impossible to be modeled on laboratory animals. Currently, the criteria for identifying animal models of depression rely on either of the 2 principles: actions of known antidepressants and responses to stress. This review mainly focuses on the most widely used animal models of depression, including learned helplessness, chronic mild stress, and social defeat paradigms. Also, the behavioral tests for screening antidepressants, such as forced swimming test and tail suspension test, are also discussed. The advantages and major drawbacks of each model are evaluated. In prospective, new techniques that will be beneficial for developing novel animal models or detecting depression are discussed.", "author" : [ { "dropping-particle" : "", "family" : "Yan", "given" : "Hua-Cheng", "non-dropping-particle" : "", "parse-names" : false, "suffix" : "" }, { "dropping-particle" : "", "family" : "Cao", "given" : "Xiong", "non-dropping-particle" : "", "parse-names" : false, "suffix" : "" }, { "dropping-particle" : "", "family" : "Das", "given" : "Manas", "non-dropping-particle" : "", "parse-names" : false, "suffix" : "" }, { "dropping-particle" : "", "family" : "Zhu", "given" : "Xin-Hong", "non-dropping-particle" : "", "parse-names" : false, "suffix" : "" }, { "dropping-particle" : "", "family" : "Gao", "given" : "Tian-Ming", "non-dropping-particle" : "", "parse-names" : false, "suffix" : "" } ], "container-title" : "Neuroscience Bulletin", "id" : "ITEM-1", "issue" : "4", "issued" : { "date-parts" : [ [ "2010" ] ] }, "page" : "327-337", "title" : "Behavioral animal models of depression", "type" : "article-journal", "volume" : "26" }, "uris" : [ "http://www.mendeley.com/documents/?uuid=56548908-2928-49eb-90d1-cb4c16d3f26f" ] }, { "id" : "ITEM-2", "itemData" : { "DOI" : "10.1038/nn.2647", "ISBN" : "1097-6256", "ISSN" : "10976256", "PMID" : "21219191", "abstract" : "We survey the utility of animal models of mental illness, based on the identification of possible neurocognitive or neurobehavioral endophenotypes. Three broad clusters of neuropsychiatric disorder are discussed: (a) impulsive-compulsive syndromes, comprising drug addiction, attention deficit/hyperactivity disorder, gambling, obsessive-compulsive disorder, and compulsive eating; (b) disorders at the cognitive-emotional interface, comprising anxiety, depression, and schizophrenia; and (c) disorders purely of cognition, which contribute to the third cluster, cognitive disorders. The emphasis is thus on modeling symptoms rather than disorders per se. We also distinguish between two main aspects of any validated model: the precise neurobehavioral or neurocognitive processes implicated from detailed study of the clinical phenotype, and the perturbations, whether typically genetic, environmental, pharmacological, or neurodevelopmental, that are designed to simulate relevant neural, neurochemical, or molecular aspects of particular neuropsychiatric disorders.", "author" : [ { "dropping-particle" : "", "family" : "Nestler", "given" : "Eric J.", "non-dropping-particle" : "", "parse-names" : false, "suffix" : "" }, { "dropping-particle" : "", "family" : "Hyman", "given" : "Steven E.", "non-dropping-particle" : "", "parse-names" : false, "suffix" : "" } ], "container-title" : "Nature Neuroscience", "id" : "ITEM-2", "issue" : "10", "issued" : { "date-parts" : [ [ "2010" ] ] }, "page" : "1161-1169", "title" : "Animal models of neuropsychiatric disorders", "type" : "article", "volume" : "13" }, "uris" : [ "http://www.mendeley.com/documents/?uuid=a1bdb302-1021-4fc0-8db0-4e50b995d7cc" ] }, { "id" : "ITEM-3", "itemData" : { "DOI" : "10.1007/7854_2010_108", "ISBN" : "9783642197024", "ISSN" : "18663370", "PMID" : "21225412", "abstract" : "Much of the current understanding about the pathogenesis of altered mood, impaired concentration and neurovegetative symptoms in major depression has come from animal models. However, because of the unique and complex features of human depression, the generation of valid and insightful depression models has been less straightforward than modeling other disabling diseases like cancer or autoimmune conditions. Today\u2019s popular depression models creatively merge ethologically valid behavioral assays with the latest technological advances in molecular biology and automated video-tracking. This chapter reviews depression assays involving acute stress (e.g., forced swim test), models consisting of prolonged physical or social stress (e.g., social defeat), models of secondary depression, genetic models, and experiments designed to elucidate the mechanisms of antidepressant action. These paradigms are critically evaluated in relation to their ease, validity and replicability, the molecular insights that they have provided, and their capacity to offer the next generation of therapeutics for depression.", "author" : [ { "dropping-particle" : "", "family" : "Krishnan", "given" : "Vaishnav", "non-dropping-particle" : "", "parse-names" : false, "suffix" : "" }, { "dropping-particle" : "", "family" : "Nestler", "given" : "Eric J.", "non-dropping-particle" : "", "parse-names" : false, "suffix" : "" } ], "container-title" : "Current Topics in Behavioral Neurosciences", "id" : "ITEM-3", "issue" : "1", "issued" : { "date-parts" : [ [ "2011" ] ] }, "page" : "121-147", "title" : "Animal models of depression: Molecular perspectives", "type" : "article-journal", "volume" : "7" }, "uris" : [ "http://www.mendeley.com/documents/?uuid=37a53da2-0720-4f5f-bc67-6da2b7801f4a" ] }, { "id" : "ITEM-4", "itemData" : { "DOI" : "10.1186/2045-5380-1-9", "ISBN" : "2045-5380 (Electronic)\\r2045-5380 (Linking)", "ISSN" : "2045-5380", "PMID" : "22738250", "abstract" : "Animal models of psychiatric disorders are usually discussed with regard to three criteria first elaborated by Willner; face, predictive and construct validity. Here, we draw the history of these concepts and then try to redraw and refine these criteria, using the framework of the diathesis model of depression that has been proposed by several authors. We thus propose a set of five major criteria (with sub-categories for some of them); homological validity (including species validity and strain validity), pathogenic validity (including ontopathogenic validity and triggering validity), mechanistic validity, face validity (including ethological and biomarker validity) and predictive validity (including induction and remission validity). Homological validity requires that an adequate species and strain be chosen: considering species validity, primates will be considered to have a higher score than drosophila, and considering strains, a high stress reactivity in a strain scores higher than a low stress reactivity in another strain. Pathological validity corresponds to the fact that, in order to shape pathological characteristics, the organism has been manipulated both during the developmental period (for example, maternal separation: ontopathogenic validity) and during adulthood (for example, stress: triggering validity). Mechanistic validity corresponds to the fact that the cognitive (for example, cognitive bias) or biological mechanisms (such as dysfunction of the hormonal stress axis regulation) underlying the disorder are identical in both humans and animals. Face validity corresponds to the observable behavioral (ethological validity) or biological (biomarker validity) outcomes: for example anhedonic behavior (ethological validity) or elevated corticosterone (biomarker validity). Finally, predictive validity corresponds to the identity of the relationship between the triggering factor and the outcome (induction validity) and between the effects of the treatments on the two organisms (remission validity). The relevance of this framework is then discussed regarding various animal models of depression.", "author" : [ { "dropping-particle" : "", "family" : "Belzung", "given" : "Catherine", "non-dropping-particle" : "", "parse-names" : false, "suffix" : "" }, { "dropping-particle" : "", "family" : "Lemoine", "given" : "Ma\u00ebl", "non-dropping-particle" : "", "parse-names" : false, "suffix" : "" } ], "container-title" : "Biology of mood &amp; anxiety disorders", "id" : "ITEM-4", "issue" : "1", "issued" : { "date-parts" : [ [ "2011" ] ] }, "page" : "9", "title" : "Criteria of validity for animal models of psychiatric disorders: focus on anxiety disorders and depression.", "type" : "article-journal", "volume" : "1" }, "uris" : [ "http://www.mendeley.com/documents/?uuid=80014158-98f6-41e9-bedf-bbe4dbdf8653" ] } ], "mendeley" : { "formattedCitation" : "&lt;sup&gt;76, 77, 81, 82&lt;/sup&gt;", "plainTextFormattedCitation" : "76, 77, 81, 82", "previouslyFormattedCitation" : "&lt;sup&gt;76, 77, 81, 82&lt;/sup&gt;" }, "properties" : { "noteIndex" : 0 }, "schema" : "https://github.com/citation-style-language/schema/raw/master/csl-citation.json" }</w:instrText>
      </w:r>
      <w:r>
        <w:rPr>
          <w:rFonts w:asciiTheme="minorHAnsi" w:hAnsiTheme="minorHAnsi" w:cstheme="minorHAnsi"/>
          <w:bCs/>
        </w:rPr>
        <w:fldChar w:fldCharType="separate"/>
      </w:r>
      <w:r w:rsidR="00364F71" w:rsidRPr="00364F71">
        <w:rPr>
          <w:rFonts w:asciiTheme="minorHAnsi" w:hAnsiTheme="minorHAnsi" w:cstheme="minorHAnsi"/>
          <w:bCs/>
          <w:noProof/>
          <w:vertAlign w:val="superscript"/>
        </w:rPr>
        <w:t>76, 77, 81, 82</w:t>
      </w:r>
      <w:r>
        <w:rPr>
          <w:rFonts w:asciiTheme="minorHAnsi" w:hAnsiTheme="minorHAnsi" w:cstheme="minorHAnsi"/>
          <w:bCs/>
        </w:rPr>
        <w:fldChar w:fldCharType="end"/>
      </w:r>
      <w:r>
        <w:rPr>
          <w:rFonts w:asciiTheme="minorHAnsi" w:hAnsiTheme="minorHAnsi" w:cstheme="minorHAnsi"/>
          <w:bCs/>
        </w:rPr>
        <w:t xml:space="preserve">. However, a major shortfall of the social defeat model is that it could only be applied on male rodents, as females </w:t>
      </w:r>
      <w:r>
        <w:rPr>
          <w:rFonts w:asciiTheme="minorHAnsi" w:hAnsiTheme="minorHAnsi" w:cstheme="minorHAnsi"/>
          <w:bCs/>
        </w:rPr>
        <w:lastRenderedPageBreak/>
        <w:t>do not exhibit sufficient aggressive behavior toward each other</w:t>
      </w:r>
      <w:r>
        <w:rPr>
          <w:rFonts w:asciiTheme="minorHAnsi" w:hAnsiTheme="minorHAnsi" w:cstheme="minorHAnsi"/>
          <w:bCs/>
        </w:rPr>
        <w:fldChar w:fldCharType="begin" w:fldLock="1"/>
      </w:r>
      <w:r w:rsidR="00E7286A">
        <w:rPr>
          <w:rFonts w:asciiTheme="minorHAnsi" w:hAnsiTheme="minorHAnsi" w:cstheme="minorHAnsi"/>
          <w:bCs/>
        </w:rPr>
        <w:instrText>ADDIN CSL_CITATION { "citationItems" : [ { "id" : "ITEM-1", "itemData" : { "DOI" : "10.1016/S0031-9384(01)00490-5", "ISBN" : "0031-9384 (Print)\\n0031-9384 (Linking)", "ISSN" : "00319384", "PMID" : "11438372", "abstract" : "Studies on social defeat in humans, and their similarities with studies on social defeat in animals are reviewed. Studies on social defeat in humans typically are conducted as a branch of social psychology, most often focusing on bullying in schools and in workplaces. Victims of bullying are known to suffer from depression, anxiety, sociophobia, loss of self-esteem, psychosomatic diseases, and other behavioral symptoms. On the other hand, animal studies on social defeat, usually based on the rodent resident-intruder paradigm, present findings related to physiological rather than to behavioral consequences of defeat. The two branches use different terminology, e.g., \"dominant\" and \"subordinate\" (animal studies) and \"bully\" and \"victim\" (human studies). It is suggested that the two fields could benefit from a mutual exchange in theory and methodology. \u00a9 2001 Elsevier Science Inc.", "author" : [ { "dropping-particle" : "", "family" : "Bj\u00f6rkqvist", "given" : "Kaj", "non-dropping-particle" : "", "parse-names" : false, "suffix" : "" } ], "container-title" : "Physiology and Behavior", "id" : "ITEM-1", "issue" : "3", "issued" : { "date-parts" : [ [ "2001" ] ] }, "page" : "435-442", "title" : "Social defeat as a stressor in humans", "type" : "article-journal", "volume" : "73" }, "uris" : [ "http://www.mendeley.com/documents/?uuid=e4a51d49-96f7-45fb-bcaa-cfd16ba42521" ] } ], "mendeley" : { "formattedCitation" : "&lt;sup&gt;83&lt;/sup&gt;", "plainTextFormattedCitation" : "83", "previouslyFormattedCitation" : "&lt;sup&gt;83&lt;/sup&gt;" }, "properties" : { "noteIndex" : 0 }, "schema" : "https://github.com/citation-style-language/schema/raw/master/csl-citation.json" }</w:instrText>
      </w:r>
      <w:r>
        <w:rPr>
          <w:rFonts w:asciiTheme="minorHAnsi" w:hAnsiTheme="minorHAnsi" w:cstheme="minorHAnsi"/>
          <w:bCs/>
        </w:rPr>
        <w:fldChar w:fldCharType="separate"/>
      </w:r>
      <w:r w:rsidR="00364F71" w:rsidRPr="00364F71">
        <w:rPr>
          <w:rFonts w:asciiTheme="minorHAnsi" w:hAnsiTheme="minorHAnsi" w:cstheme="minorHAnsi"/>
          <w:bCs/>
          <w:noProof/>
          <w:vertAlign w:val="superscript"/>
        </w:rPr>
        <w:t>83</w:t>
      </w:r>
      <w:r>
        <w:rPr>
          <w:rFonts w:asciiTheme="minorHAnsi" w:hAnsiTheme="minorHAnsi" w:cstheme="minorHAnsi"/>
          <w:bCs/>
        </w:rPr>
        <w:fldChar w:fldCharType="end"/>
      </w:r>
      <w:r>
        <w:rPr>
          <w:rFonts w:asciiTheme="minorHAnsi" w:hAnsiTheme="minorHAnsi" w:cstheme="minorHAnsi"/>
          <w:bCs/>
        </w:rPr>
        <w:t>. Contrastingly, UCMS has been shown to produce several depressive-like effects on both male and female mice</w:t>
      </w:r>
      <w:r>
        <w:rPr>
          <w:rFonts w:asciiTheme="minorHAnsi" w:hAnsiTheme="minorHAnsi" w:cstheme="minorHAnsi"/>
          <w:bCs/>
        </w:rPr>
        <w:fldChar w:fldCharType="begin" w:fldLock="1"/>
      </w:r>
      <w:r w:rsidR="00CA0DE0">
        <w:rPr>
          <w:rFonts w:asciiTheme="minorHAnsi" w:hAnsiTheme="minorHAnsi" w:cstheme="minorHAnsi"/>
          <w:bCs/>
        </w:rPr>
        <w:instrText>ADDIN CSL_CITATION { "citationItems" : [ { "id" : "ITEM-1", "itemData" : { "DOI" : "10.1016/j.bbr.2006.07.029", "ISBN" : "0166-4328 (Print)", "ISSN" : "01664328", "PMID" : "17023061", "abstract" : "The widely accepted stress-diathesis hypothesis of depression postulates that genetic factors contribute to biological vulnerability. Based on this concept, the unpredictable chronic mild stress (UCMS) animal model was developed. Most effects of UCMS can be reversed by antidepressant agents, illustrating a strong predictive validity. In rodents, UCMS also has good face validity as it can elicit depression-like symptoms. While abundant for rats, the UCMS literature on mice is relatively limited. Reports sometimes are contradictory, making it difficult to establish a clear profile of stress-induced depression-like behaviors in mice. As different groups often use different strains for their experiments, differential strain susceptibility to UCMS may provide at least a partial explanation of these discrepancies. Moreover, differences in testing methodology add another level of complexity. Very little is known about the role of genetic factors and their interactions with the environment in the development of stress-induced behavioral changes relevant to depression, though recent studies unequivocally demonstrated the effects of specific gene polymorphisms on stress-induced depressive symptoms, as well as the effects of stress on gene expression. In the present study, we investigated the effects of UCMS on a battery of different tests measuring anxiety and depression-like behaviors in three behaviorally and genetically distinct inbred strains. The goals of these experiments are to obtain a clearer behavioral profile of genetically/phenotypically distant mouse strains after UCMS treatment and to evaluate the limitations and strengths of the UCMS model in mice. \u00a9 2006 Elsevier B.V. All rights reserved.", "author" : [ { "dropping-particle" : "", "family" : "Mineur", "given" : "Yann S.", "non-dropping-particle" : "", "parse-names" : false, "suffix" : "" }, { "dropping-particle" : "", "family" : "Belzung", "given" : "Catherine", "non-dropping-particle" : "", "parse-names" : false, "suffix" : "" }, { "dropping-particle" : "", "family" : "Crusio", "given" : "Wim E.", "non-dropping-particle" : "", "parse-names" : false, "suffix" : "" } ], "container-title" : "Behavioural Brain Research", "id" : "ITEM-1", "issue" : "1", "issued" : { "date-parts" : [ [ "2006" ] ] }, "page" : "43-50", "title" : "Effects of unpredictable chronic mild stress on anxiety and depression-like behavior in mice", "type" : "article-journal", "volume" : "175" }, "uris" : [ "http://www.mendeley.com/documents/?uuid=6a6e1058-8bdc-439a-a223-9e62a9d325aa" ] } ], "mendeley" : { "formattedCitation" : "&lt;sup&gt;34&lt;/sup&gt;", "plainTextFormattedCitation" : "34", "previouslyFormattedCitation" : "&lt;sup&gt;34&lt;/sup&gt;" }, "properties" : { "noteIndex" : 0 }, "schema" : "https://github.com/citation-style-language/schema/raw/master/csl-citation.json" }</w:instrText>
      </w:r>
      <w:r>
        <w:rPr>
          <w:rFonts w:asciiTheme="minorHAnsi" w:hAnsiTheme="minorHAnsi" w:cstheme="minorHAnsi"/>
          <w:bCs/>
        </w:rPr>
        <w:fldChar w:fldCharType="separate"/>
      </w:r>
      <w:r w:rsidR="00CA0DE0" w:rsidRPr="00CA0DE0">
        <w:rPr>
          <w:rFonts w:asciiTheme="minorHAnsi" w:hAnsiTheme="minorHAnsi" w:cstheme="minorHAnsi"/>
          <w:bCs/>
          <w:noProof/>
          <w:vertAlign w:val="superscript"/>
        </w:rPr>
        <w:t>34</w:t>
      </w:r>
      <w:r>
        <w:rPr>
          <w:rFonts w:asciiTheme="minorHAnsi" w:hAnsiTheme="minorHAnsi" w:cstheme="minorHAnsi"/>
          <w:bCs/>
        </w:rPr>
        <w:fldChar w:fldCharType="end"/>
      </w:r>
      <w:r>
        <w:rPr>
          <w:rFonts w:asciiTheme="minorHAnsi" w:hAnsiTheme="minorHAnsi" w:cstheme="minorHAnsi"/>
          <w:bCs/>
        </w:rPr>
        <w:t>.</w:t>
      </w:r>
    </w:p>
    <w:p w14:paraId="7994BB90" w14:textId="77777777" w:rsidR="00CE4042" w:rsidRDefault="00CE4042" w:rsidP="00CE4042">
      <w:pPr>
        <w:pStyle w:val="NormalWeb"/>
        <w:spacing w:before="0" w:beforeAutospacing="0" w:after="0" w:afterAutospacing="0"/>
        <w:rPr>
          <w:rFonts w:asciiTheme="minorHAnsi" w:hAnsiTheme="minorHAnsi" w:cstheme="minorHAnsi"/>
          <w:bCs/>
          <w:i/>
          <w:iCs/>
        </w:rPr>
      </w:pPr>
    </w:p>
    <w:p w14:paraId="7D4A4E7B" w14:textId="11C4E640" w:rsidR="00CE4042" w:rsidRPr="003A241F" w:rsidRDefault="00CE4042" w:rsidP="00364F71">
      <w:pPr>
        <w:pStyle w:val="NormalWeb"/>
        <w:spacing w:before="0" w:beforeAutospacing="0" w:after="0" w:afterAutospacing="0"/>
        <w:rPr>
          <w:rFonts w:asciiTheme="minorHAnsi" w:hAnsiTheme="minorHAnsi" w:cstheme="minorHAnsi"/>
          <w:bCs/>
        </w:rPr>
      </w:pPr>
      <w:r>
        <w:rPr>
          <w:rFonts w:asciiTheme="minorHAnsi" w:hAnsiTheme="minorHAnsi" w:cstheme="minorHAnsi"/>
          <w:bCs/>
          <w:i/>
          <w:iCs/>
        </w:rPr>
        <w:t>Predictable</w:t>
      </w:r>
      <w:r>
        <w:rPr>
          <w:rFonts w:asciiTheme="minorHAnsi" w:hAnsiTheme="minorHAnsi" w:cstheme="minorHAnsi"/>
          <w:bCs/>
        </w:rPr>
        <w:t xml:space="preserve"> chronic mild stress (PCMS) is another rodent model that enforces a regimen of daily recurring exposure to restraint stress</w:t>
      </w:r>
      <w:r>
        <w:rPr>
          <w:rFonts w:asciiTheme="minorHAnsi" w:hAnsiTheme="minorHAnsi" w:cstheme="minorHAnsi"/>
          <w:bCs/>
        </w:rPr>
        <w:fldChar w:fldCharType="begin" w:fldLock="1"/>
      </w:r>
      <w:r w:rsidR="00E7286A">
        <w:rPr>
          <w:rFonts w:asciiTheme="minorHAnsi" w:hAnsiTheme="minorHAnsi" w:cstheme="minorHAnsi"/>
          <w:bCs/>
        </w:rPr>
        <w:instrText>ADDIN CSL_CITATION { "citationItems" : [ { "id" : "ITEM-1", "itemData" : { "DOI" : "10.1097/WNR.0000000000000243", "ISBN" : "0000000000000", "ISSN" : "0959-4965", "PMID" : "25089805", "abstract" : "The chronic stress model was developed on the basis of the stress-diathesis hypothesis of depression. However, these behavioural responses associated with different stress paradigms are quite complex. This study examined the effects of two chronic stress regimens on anxiety-like and depressive behaviours. C57BL/6 mice were subjected to unpredictable chronic mild stress or to chronic restraint stress for 4 weeks. Subsequently, both anxiety-like behaviours (open field, elevated plus maze and novelty suppressed feeding) and depression-like behaviours (tail suspension, forced swim and sucrose preference) were evaluated. Both chronic stress models generated anxiety-like behaviours, whereas only unpredictable chronic mild stress could induce depressive behaviours such as increased immobility and decreased sucrose consumption. These results of the present study provide additional evidence on how chronic stress affects behavioural responses and point to the importance of the validity of animal models of chronic stress in studying depression.", "author" : [ { "dropping-particle" : "", "family" : "Zhu", "given" : "Shenghua", "non-dropping-particle" : "", "parse-names" : false, "suffix" : "" }, { "dropping-particle" : "", "family" : "Shi", "given" : "Ruoyang", "non-dropping-particle" : "", "parse-names" : false, "suffix" : "" }, { "dropping-particle" : "", "family" : "Wang", "given" : "Junhui", "non-dropping-particle" : "", "parse-names" : false, "suffix" : "" }, { "dropping-particle" : "", "family" : "Wang", "given" : "Jun-Feng", "non-dropping-particle" : "", "parse-names" : false, "suffix" : "" }, { "dropping-particle" : "", "family" : "Li", "given" : "Xin-Min", "non-dropping-particle" : "", "parse-names" : false, "suffix" : "" } ], "container-title" : "NeuroReport", "id" : "ITEM-1", "issue" : "14", "issued" : { "date-parts" : [ [ "2014" ] ] }, "page" : "1151-1155", "title" : "Unpredictable chronic mild stress not chronic restraint stress induces depressive behaviours in mice", "type" : "article-journal", "volume" : "25" }, "uris" : [ "http://www.mendeley.com/documents/?uuid=8832aa66-babd-4fcd-a447-12c004eb2660" ] }, { "id" : "ITEM-2", "itemData" : { "DOI" : "10.1038/mp.2009.130", "ISBN" : "1476-5578 (Electronic)\\r1359-4184 (Linking)", "ISSN" : "13594184", "PMID" : "20010892", "abstract" : "Maintenance of neurogenesis in adult hippocampus is important for functions such as mood and memory. As exposure to unpredictable chronic stress (UCS) results in decreased hippocampal neurogenesis, enhanced depressive- and anxiety-like behaviors, and memory dysfunction, it is believed that declined hippocampal neurogenesis mainly underlies the behavioral and cognitive abnormalities after UCS. However, the effects of predictable chronic mild stress (PCMS) such as the routine stress experienced in day-to-day life on functions such as mood, memory and hippocampal neurogenesis are unknown. Using FST and EPM tests on a prototype of adult rats, we demonstrate that PCMS (comprising 5 min of daily restraint stress for 28 days) decreases depressive- and anxiety-like behaviors for prolonged periods. Moreover, we illustrate that decreased depression and anxiety scores after PCMS are associated with ~1.8-fold increase in the production and growth of new neurons in the hippocampus. Additionally, we found that PCMS leads to enhanced memory function in WMT as well as NORT. Collectively, these findings reveal that PCMS is beneficial to adult brain function, which is exemplified by increased hippocampal neurogenesis and improved mood and cognitive function.", "author" : [ { "dropping-particle" : "", "family" : "Parihar", "given" : "V. K.", "non-dropping-particle" : "", "parse-names" : false, "suffix" : "" }, { "dropping-particle" : "", "family" : "Hattiangady", "given" : "B.", "non-dropping-particle" : "", "parse-names" : false, "suffix" : "" }, { "dropping-particle" : "", "family" : "Kuruba", "given" : "R.", "non-dropping-particle" : "", "parse-names" : false, "suffix" : "" }, { "dropping-particle" : "", "family" : "Shuai", "given" : "B.", "non-dropping-particle" : "", "parse-names" : false, "suffix" : "" }, { "dropping-particle" : "", "family" : "Shetty", "given" : "A. K.", "non-dropping-particle" : "", "parse-names" : false, "suffix" : "" } ], "container-title" : "Molecular Psychiatry", "id" : "ITEM-2", "issue" : "2", "issued" : { "date-parts" : [ [ "2011" ] ] }, "page" : "171-183", "title" : "Predictable chronic mild stress improves mood, hippocampal neurogenesis and memory", "type" : "article-journal", "volume" : "16" }, "uris" : [ "http://www.mendeley.com/documents/?uuid=e4c76536-22a5-469d-ba2d-d300d32be1a1" ] }, { "id" : "ITEM-3", "itemData" : { "DOI" : "10.1007/s002130000650", "ISSN" : "00333158", "PMID" : "11314684", "abstract" : "RATIONALE: Chronic unpredictable stress, in which the type and timing of stress exposures are varied, alters protein levels in the mesolimbic DA system in a manner previously shown to be associated with enhanced behavioral responsiveness to cocaine. Chronic exposure to the same or predictable stress (restraint) does not. Thus, we examined the effects of chronic unpredictable and chronic predictable (restraint) stress on the locomotor activating and place conditioning effects to low cocaine doses. OBJECTIVE: To test whether chronic unpredictable stress enhances the sensitivity to the behavioral effects of cocaine. METHODS: Rats were exposed to 10 days of chronic unpredictable stress, of chronic predictable (restraint) stress, or were not stressed. One day following cessation of stress exposure, locomotor activity to cocaine (0 or 7.5 mg/kg) was assessed for 4 consecutive days and corticosterone levels on the last day were determined. In other experiments, the effects of the chronic stress procedures on cocaine (0.5 and 7.5 mg/kg) place conditioning using an unbiased procedure were assessed. RESULTS: Chronic unpredictable, but not chronic predictable, stress transiently increased the locomotor activating effects of cocaine and this was correlated positively with corticosterone levels. Chronic unpredictable, but not chronic predictable, stress also enhanced the place conditioning effects of cocaine: increased place preference was seen with the low dose and a pronounced place aversion occurred with the high dose. CONCLUSIONS: These data demonstrate that chronic unpredictable stress enhances the behavioral effects of cocaine, including its aversive effects, whereas chronic predictable stress (restraint) is without effect.", "author" : [ { "dropping-particle" : "", "family" : "Haile", "given" : "C. N.", "non-dropping-particle" : "", "parse-names" : false, "suffix" : "" }, { "dropping-particle" : "", "family" : "GrandPre", "given" : "T.", "non-dropping-particle" : "", "parse-names" : false, "suffix" : "" }, { "dropping-particle" : "", "family" : "Kosten", "given" : "T. a.", "non-dropping-particle" : "", "parse-names" : false, "suffix" : "" } ], "container-title" : "Psychopharmacology", "id" : "ITEM-3", "issue" : "2", "issued" : { "date-parts" : [ [ "2001" ] ] }, "page" : "213-220", "title" : "Chronic unpredictable stress, but not chronic predictable stress, enhances the sensitivity to the behavioral effects of cocaine in rats", "type" : "article-journal", "volume" : "154" }, "uris" : [ "http://www.mendeley.com/documents/?uuid=cd896e3c-2eac-4bee-8565-3256f44637fd" ] }, { "id" : "ITEM-4", "itemData" : { "DOI" : "10.1038/npp.2013.67", "ISBN" : "1740-634X (Electronic)\\r0006-3223 (Linking)", "ISSN" : "0893133X", "PMID" : "23478858", "abstract" : "Stress in adolescence has been widely demonstrated to have a lasting impact in humans and animal models. Developmental risk and protective factors play an important role in the responses to stress in adulthood. Mild-to-moderate stress in adolescence may resist the negative impacts of adverse events in adulthood. However, little research on resilience has been conducted. In this study, we used a predictable chronic mild stress (PCMS) procedure (5\u2009min of daily restraint stress for 28 days) in adolescent rats (postnatal days (PNDs) 28-55) to test the resilience effect of PCMS on depressive-like behavior in the sucrose preference test and forced swim test and anxiety-like behavior in the novelty-suppressed feeding test and elevated plus maze in adulthood. We also investigated the role of mammalian target of rapamycin (mTOR) signaling in the brain during the PCMS procedure in adolescence. Moreover, we investigated the effect of PCMS in adolescence on subsequent responses to chronic unpredictable stress (CUS; PNDs 63-83) in adulthood. The results demonstrated that PCMS during adolescence produced antidepressant- and anxiolytic-like effects and increased mTOR signaling activity in the prefrontal cortex in early adulthood. Either systemic administration or intra-PFC infusion of the mTOR inhibitor rapamycin completely blocked the behavioral effects produced by PCMS in adolescence. PCMS during adolescence resisted depressive- and anxiety-like behavior caused by CUS in adulthood. These findings indicate that PCMS in adolescence can contribute to resilience against depression and anxiety caused by stress in adulthood.", "author" : [ { "dropping-particle" : "", "family" : "Suo", "given" : "Lin", "non-dropping-particle" : "", "parse-names" : false, "suffix" : "" }, { "dropping-particle" : "", "family" : "Zhao", "given" : "Liyan", "non-dropping-particle" : "", "parse-names" : false, "suffix" : "" }, { "dropping-particle" : "", "family" : "Si", "given" : "Jijian", "non-dropping-particle" : "", "parse-names" : false, "suffix" : "" }, { "dropping-particle" : "", "family" : "Liu", "given" : "Jianfeng", "non-dropping-particle" : "", "parse-names" : false, "suffix" : "" }, { "dropping-particle" : "", "family" : "Zhu", "given" : "Weili", "non-dropping-particle" : "", "parse-names" : false, "suffix" : "" }, { "dropping-particle" : "", "family" : "Chai", "given" : "Baisheng", "non-dropping-particle" : "", "parse-names" : false, "suffix" : "" }, { "dropping-particle" : "", "family" : "Zhang", "given" : "Yan", "non-dropping-particle" : "", "parse-names" : false, "suffix" : "" }, { "dropping-particle" : "", "family" : "Feng", "given" : "Jiajia", "non-dropping-particle" : "", "parse-names" : false, "suffix" : "" }, { "dropping-particle" : "", "family" : "Ding", "given" : "Zengbo", "non-dropping-particle" : "", "parse-names" : false, "suffix" : "" }, { "dropping-particle" : "", "family" : "Luo", "given" : "Yixiao", "non-dropping-particle" : "", "parse-names" : false, "suffix" : "" }, { "dropping-particle" : "", "family" : "Shi", "given" : "Haishui", "non-dropping-particle" : "", "parse-names" : false, "suffix" : "" }, { "dropping-particle" : "", "family" : "Shi", "given" : "Jie", "non-dropping-particle" : "", "parse-names" : false, "suffix" : "" }, { "dropping-particle" : "", "family" : "Lu", "given" : "Lin", "non-dropping-particle" : "", "parse-names" : false, "suffix" : "" } ], "container-title" : "Neuropsychopharmacology", "id" : "ITEM-4", "issue" : "8", "issued" : { "date-parts" : [ [ "2013" ] ] }, "page" : "1387-1400", "title" : "Predictable chronic mild stress in adolescence increases resilience in adulthood", "type" : "article-journal", "volume" : "38" }, "uris" : [ "http://www.mendeley.com/documents/?uuid=27f33705-f761-4a4d-822f-73d036344007" ] }, { "id" : "ITEM-5", "itemData" : { "DOI" : "10.1016/j.physbeh.2005.12.007", "ISBN" : "0031-9384", "ISSN" : "00319384", "PMID" : "16488452", "abstract" : "The aim of this study was to evaluate the effect of acute, sub-chronic and chronic stress on nociception induced by formalin injection in rats' temporomandibular joint (TMJ). It was evaluated the relation between blood levels of adrenocorticotropin, corticosterone, the levels of anxiety and nociceptive responses recorded after different stress protocols. Animals were initially submitted to acute restraint stress (15; 30 min and 1 h), or exposed to sub-chronic (3 days\u20141 h/day) or chronic stress (40 days\u20141 h/day). Then, animals were (1) killed immediately to collect blood for hormonal determinations; or (2) submitted to the elevated plus-maze to evaluate anxiety; or (3) submitted to the TMJ formalin test to evaluate nociception. It was also evaluated the role of serotoninergic and opioid systems in nociceptive changes induced by stress. For this, the serotonin-selective reuptake inhibitor (fluoxetine 10 mg/kg) and the opioid agonist (morphine 1\u20135 mg/kg) were administered before the nociception test. All stress protocols significantly raised the levels of ACTH or corticosterone, as well as the anxiety behavior. In relation to nociception, the chronic stressed animals showed an increase in nociceptive responses (hyperalgesia). In this group, there was a reduction in the morphine analgesic effects, suggesting dysfunction in the endogenous opioid system. Fluoxetine had an analgesic effect in both stressed and control groups, although this effect was more evident in the stressed group. It was concluded that stress-induced hyperalgesia may result from changes in the serotoninergic and opioid systems, which can explain, at least in part, the important link between stress and orofacial pain.", "author" : [ { "dropping-particle" : "", "family" : "Gameiro", "given" : "Gustavo Hauber", "non-dropping-particle" : "", "parse-names" : false, "suffix" : "" }, { "dropping-particle" : "", "family" : "Gameiro", "given" : "Paula Hauber", "non-dropping-particle" : "", "parse-names" : false, "suffix" : "" }, { "dropping-particle" : "", "family" : "Silva Andrade", "given" : "Annicele", "non-dropping-particle" : "da", "parse-names" : false, "suffix" : "" }, { "dropping-particle" : "", "family" : "Pereira", "given" : "L\u00edgia Ferrinho", "non-dropping-particle" : "", "parse-names" : false, "suffix" : "" }, { "dropping-particle" : "", "family" : "Arthuri", "given" : "Mariana Trevisani", "non-dropping-particle" : "", "parse-names" : false, "suffix" : "" }, { "dropping-particle" : "", "family" : "Marcondes", "given" : "Fernanda Klein", "non-dropping-particle" : "", "parse-names" : false, "suffix" : "" }, { "dropping-particle" : "", "family" : "Arruda Veiga", "given" : "Maria Cec\u00edlia Ferraz", "non-dropping-particle" : "de", "parse-names" : false, "suffix" : "" } ], "container-title" : "Physiology &amp; Behavior", "id" : "ITEM-5", "issue" : "4", "issued" : { "date-parts" : [ [ "2006" ] ] }, "page" : "643-649", "title" : "Nociception- and anxiety-like behavior in rats submitted to different periods of restraint stress", "type" : "article-journal", "volume" : "87" }, "uris" : [ "http://www.mendeley.com/documents/?uuid=defaf99f-d595-4332-8bbd-89bd0883c565" ] } ], "mendeley" : { "formattedCitation" : "&lt;sup&gt;28, 84\u201387&lt;/sup&gt;", "plainTextFormattedCitation" : "28, 84\u201387", "previouslyFormattedCitation" : "&lt;sup&gt;28, 84\u201387&lt;/sup&gt;" }, "properties" : { "noteIndex" : 0 }, "schema" : "https://github.com/citation-style-language/schema/raw/master/csl-citation.json" }</w:instrText>
      </w:r>
      <w:r>
        <w:rPr>
          <w:rFonts w:asciiTheme="minorHAnsi" w:hAnsiTheme="minorHAnsi" w:cstheme="minorHAnsi"/>
          <w:bCs/>
        </w:rPr>
        <w:fldChar w:fldCharType="separate"/>
      </w:r>
      <w:r w:rsidR="00364F71" w:rsidRPr="00364F71">
        <w:rPr>
          <w:rFonts w:asciiTheme="minorHAnsi" w:hAnsiTheme="minorHAnsi" w:cstheme="minorHAnsi"/>
          <w:bCs/>
          <w:noProof/>
          <w:vertAlign w:val="superscript"/>
        </w:rPr>
        <w:t>28, 84–87</w:t>
      </w:r>
      <w:r>
        <w:rPr>
          <w:rFonts w:asciiTheme="minorHAnsi" w:hAnsiTheme="minorHAnsi" w:cstheme="minorHAnsi"/>
          <w:bCs/>
        </w:rPr>
        <w:fldChar w:fldCharType="end"/>
      </w:r>
      <w:r>
        <w:rPr>
          <w:rFonts w:asciiTheme="minorHAnsi" w:hAnsiTheme="minorHAnsi" w:cstheme="minorHAnsi"/>
          <w:bCs/>
        </w:rPr>
        <w:t>. Several studies have shown that PCMS increased anxiety-like behaviors</w:t>
      </w:r>
      <w:r>
        <w:rPr>
          <w:rFonts w:asciiTheme="minorHAnsi" w:hAnsiTheme="minorHAnsi" w:cstheme="minorHAnsi"/>
          <w:bCs/>
        </w:rPr>
        <w:fldChar w:fldCharType="begin" w:fldLock="1"/>
      </w:r>
      <w:r w:rsidR="00E7286A">
        <w:rPr>
          <w:rFonts w:asciiTheme="minorHAnsi" w:hAnsiTheme="minorHAnsi" w:cstheme="minorHAnsi"/>
          <w:bCs/>
        </w:rPr>
        <w:instrText>ADDIN CSL_CITATION { "citationItems" : [ { "id" : "ITEM-1", "itemData" : { "DOI" : "10.1016/j.physbeh.2005.12.007", "ISBN" : "0031-9384", "ISSN" : "00319384", "PMID" : "16488452", "abstract" : "The aim of this study was to evaluate the effect of acute, sub-chronic and chronic stress on nociception induced by formalin injection in rats' temporomandibular joint (TMJ). It was evaluated the relation between blood levels of adrenocorticotropin, corticosterone, the levels of anxiety and nociceptive responses recorded after different stress protocols. Animals were initially submitted to acute restraint stress (15; 30 min and 1 h), or exposed to sub-chronic (3 days\u20141 h/day) or chronic stress (40 days\u20141 h/day). Then, animals were (1) killed immediately to collect blood for hormonal determinations; or (2) submitted to the elevated plus-maze to evaluate anxiety; or (3) submitted to the TMJ formalin test to evaluate nociception. It was also evaluated the role of serotoninergic and opioid systems in nociceptive changes induced by stress. For this, the serotonin-selective reuptake inhibitor (fluoxetine 10 mg/kg) and the opioid agonist (morphine 1\u20135 mg/kg) were administered before the nociception test. All stress protocols significantly raised the levels of ACTH or corticosterone, as well as the anxiety behavior. In relation to nociception, the chronic stressed animals showed an increase in nociceptive responses (hyperalgesia). In this group, there was a reduction in the morphine analgesic effects, suggesting dysfunction in the endogenous opioid system. Fluoxetine had an analgesic effect in both stressed and control groups, although this effect was more evident in the stressed group. It was concluded that stress-induced hyperalgesia may result from changes in the serotoninergic and opioid systems, which can explain, at least in part, the important link between stress and orofacial pain.", "author" : [ { "dropping-particle" : "", "family" : "Gameiro", "given" : "Gustavo Hauber", "non-dropping-particle" : "", "parse-names" : false, "suffix" : "" }, { "dropping-particle" : "", "family" : "Gameiro", "given" : "Paula Hauber", "non-dropping-particle" : "", "parse-names" : false, "suffix" : "" }, { "dropping-particle" : "", "family" : "Silva Andrade", "given" : "Annicele", "non-dropping-particle" : "da", "parse-names" : false, "suffix" : "" }, { "dropping-particle" : "", "family" : "Pereira", "given" : "L\u00edgia Ferrinho", "non-dropping-particle" : "", "parse-names" : false, "suffix" : "" }, { "dropping-particle" : "", "family" : "Arthuri", "given" : "Mariana Trevisani", "non-dropping-particle" : "", "parse-names" : false, "suffix" : "" }, { "dropping-particle" : "", "family" : "Marcondes", "given" : "Fernanda Klein", "non-dropping-particle" : "", "parse-names" : false, "suffix" : "" }, { "dropping-particle" : "", "family" : "Arruda Veiga", "given" : "Maria Cec\u00edlia Ferraz", "non-dropping-particle" : "de", "parse-names" : false, "suffix" : "" } ], "container-title" : "Physiology &amp; Behavior", "id" : "ITEM-1", "issue" : "4", "issued" : { "date-parts" : [ [ "2006" ] ] }, "page" : "643-649", "title" : "Nociception- and anxiety-like behavior in rats submitted to different periods of restraint stress", "type" : "article-journal", "volume" : "87" }, "uris" : [ "http://www.mendeley.com/documents/?uuid=defaf99f-d595-4332-8bbd-89bd0883c565" ] }, { "id" : "ITEM-2", "itemData" : { "DOI" : "10.1097/WNR.0000000000000243", "ISBN" : "0000000000000", "ISSN" : "0959-4965", "PMID" : "25089805", "abstract" : "The chronic stress model was developed on the basis of the stress-diathesis hypothesis of depression. However, these behavioural responses associated with different stress paradigms are quite complex. This study examined the effects of two chronic stress regimens on anxiety-like and depressive behaviours. C57BL/6 mice were subjected to unpredictable chronic mild stress or to chronic restraint stress for 4 weeks. Subsequently, both anxiety-like behaviours (open field, elevated plus maze and novelty suppressed feeding) and depression-like behaviours (tail suspension, forced swim and sucrose preference) were evaluated. Both chronic stress models generated anxiety-like behaviours, whereas only unpredictable chronic mild stress could induce depressive behaviours such as increased immobility and decreased sucrose consumption. These results of the present study provide additional evidence on how chronic stress affects behavioural responses and point to the importance of the validity of animal models of chronic stress in studying depression.", "author" : [ { "dropping-particle" : "", "family" : "Zhu", "given" : "Shenghua", "non-dropping-particle" : "", "parse-names" : false, "suffix" : "" }, { "dropping-particle" : "", "family" : "Shi", "given" : "Ruoyang", "non-dropping-particle" : "", "parse-names" : false, "suffix" : "" }, { "dropping-particle" : "", "family" : "Wang", "given" : "Junhui", "non-dropping-particle" : "", "parse-names" : false, "suffix" : "" }, { "dropping-particle" : "", "family" : "Wang", "given" : "Jun-Feng", "non-dropping-particle" : "", "parse-names" : false, "suffix" : "" }, { "dropping-particle" : "", "family" : "Li", "given" : "Xin-Min", "non-dropping-particle" : "", "parse-names" : false, "suffix" : "" } ], "container-title" : "NeuroReport", "id" : "ITEM-2", "issue" : "14", "issued" : { "date-parts" : [ [ "2014" ] ] }, "page" : "1151-1155", "title" : "Unpredictable chronic mild stress not chronic restraint stress induces depressive behaviours in mice", "type" : "article-journal", "volume" : "25" }, "uris" : [ "http://www.mendeley.com/documents/?uuid=8832aa66-babd-4fcd-a447-12c004eb2660" ] } ], "mendeley" : { "formattedCitation" : "&lt;sup&gt;28, 87&lt;/sup&gt;", "plainTextFormattedCitation" : "28, 87", "previouslyFormattedCitation" : "&lt;sup&gt;28, 87&lt;/sup&gt;" }, "properties" : { "noteIndex" : 0 }, "schema" : "https://github.com/citation-style-language/schema/raw/master/csl-citation.json" }</w:instrText>
      </w:r>
      <w:r>
        <w:rPr>
          <w:rFonts w:asciiTheme="minorHAnsi" w:hAnsiTheme="minorHAnsi" w:cstheme="minorHAnsi"/>
          <w:bCs/>
        </w:rPr>
        <w:fldChar w:fldCharType="separate"/>
      </w:r>
      <w:r w:rsidR="00364F71" w:rsidRPr="00364F71">
        <w:rPr>
          <w:rFonts w:asciiTheme="minorHAnsi" w:hAnsiTheme="minorHAnsi" w:cstheme="minorHAnsi"/>
          <w:bCs/>
          <w:noProof/>
          <w:vertAlign w:val="superscript"/>
        </w:rPr>
        <w:t>28, 87</w:t>
      </w:r>
      <w:r>
        <w:rPr>
          <w:rFonts w:asciiTheme="minorHAnsi" w:hAnsiTheme="minorHAnsi" w:cstheme="minorHAnsi"/>
          <w:bCs/>
        </w:rPr>
        <w:fldChar w:fldCharType="end"/>
      </w:r>
      <w:r>
        <w:rPr>
          <w:rFonts w:asciiTheme="minorHAnsi" w:hAnsiTheme="minorHAnsi" w:cstheme="minorHAnsi"/>
          <w:bCs/>
        </w:rPr>
        <w:t xml:space="preserve">; albeit, there are contradictory reports vis-à-vis PCMS ability to induce long-term depressive-like behaviors. </w:t>
      </w:r>
      <w:r>
        <w:rPr>
          <w:bCs/>
          <w:lang w:bidi="he-IL"/>
        </w:rPr>
        <w:t>Unlike UCMS, PCMS has produced less satisfactory results referring to its ability to induce an anhedonic-like state</w:t>
      </w:r>
      <w:r>
        <w:rPr>
          <w:rFonts w:asciiTheme="minorHAnsi" w:hAnsiTheme="minorHAnsi" w:cstheme="minorHAnsi"/>
          <w:bCs/>
        </w:rPr>
        <w:fldChar w:fldCharType="begin" w:fldLock="1"/>
      </w:r>
      <w:r w:rsidR="00E7286A">
        <w:rPr>
          <w:rFonts w:asciiTheme="minorHAnsi" w:hAnsiTheme="minorHAnsi" w:cstheme="minorHAnsi"/>
          <w:bCs/>
        </w:rPr>
        <w:instrText>ADDIN CSL_CITATION { "citationItems" : [ { "id" : "ITEM-1", "itemData" : { "DOI" : "10.1097/WNR.0000000000000243", "ISBN" : "0000000000000", "ISSN" : "0959-4965", "PMID" : "25089805", "abstract" : "The chronic stress model was developed on the basis of the stress-diathesis hypothesis of depression. However, these behavioural responses associated with different stress paradigms are quite complex. This study examined the effects of two chronic stress regimens on anxiety-like and depressive behaviours. C57BL/6 mice were subjected to unpredictable chronic mild stress or to chronic restraint stress for 4 weeks. Subsequently, both anxiety-like behaviours (open field, elevated plus maze and novelty suppressed feeding) and depression-like behaviours (tail suspension, forced swim and sucrose preference) were evaluated. Both chronic stress models generated anxiety-like behaviours, whereas only unpredictable chronic mild stress could induce depressive behaviours such as increased immobility and decreased sucrose consumption. These results of the present study provide additional evidence on how chronic stress affects behavioural responses and point to the importance of the validity of animal models of chronic stress in studying depression.", "author" : [ { "dropping-particle" : "", "family" : "Zhu", "given" : "Shenghua", "non-dropping-particle" : "", "parse-names" : false, "suffix" : "" }, { "dropping-particle" : "", "family" : "Shi", "given" : "Ruoyang", "non-dropping-particle" : "", "parse-names" : false, "suffix" : "" }, { "dropping-particle" : "", "family" : "Wang", "given" : "Junhui", "non-dropping-particle" : "", "parse-names" : false, "suffix" : "" }, { "dropping-particle" : "", "family" : "Wang", "given" : "Jun-Feng", "non-dropping-particle" : "", "parse-names" : false, "suffix" : "" }, { "dropping-particle" : "", "family" : "Li", "given" : "Xin-Min", "non-dropping-particle" : "", "parse-names" : false, "suffix" : "" } ], "container-title" : "NeuroReport", "id" : "ITEM-1", "issue" : "14", "issued" : { "date-parts" : [ [ "2014" ] ] }, "page" : "1151-1155", "title" : "Unpredictable chronic mild stress not chronic restraint stress induces depressive behaviours in mice", "type" : "article-journal", "volume" : "25" }, "uris" : [ "http://www.mendeley.com/documents/?uuid=8832aa66-babd-4fcd-a447-12c004eb2660" ] }, { "id" : "ITEM-2", "itemData" : { "DOI" : "10.1038/mp.2009.130", "ISBN" : "1476-5578 (Electronic)\\r1359-4184 (Linking)", "ISSN" : "13594184", "PMID" : "20010892", "abstract" : "Maintenance of neurogenesis in adult hippocampus is important for functions such as mood and memory. As exposure to unpredictable chronic stress (UCS) results in decreased hippocampal neurogenesis, enhanced depressive- and anxiety-like behaviors, and memory dysfunction, it is believed that declined hippocampal neurogenesis mainly underlies the behavioral and cognitive abnormalities after UCS. However, the effects of predictable chronic mild stress (PCMS) such as the routine stress experienced in day-to-day life on functions such as mood, memory and hippocampal neurogenesis are unknown. Using FST and EPM tests on a prototype of adult rats, we demonstrate that PCMS (comprising 5 min of daily restraint stress for 28 days) decreases depressive- and anxiety-like behaviors for prolonged periods. Moreover, we illustrate that decreased depression and anxiety scores after PCMS are associated with ~1.8-fold increase in the production and growth of new neurons in the hippocampus. Additionally, we found that PCMS leads to enhanced memory function in WMT as well as NORT. Collectively, these findings reveal that PCMS is beneficial to adult brain function, which is exemplified by increased hippocampal neurogenesis and improved mood and cognitive function.", "author" : [ { "dropping-particle" : "", "family" : "Parihar", "given" : "V. K.", "non-dropping-particle" : "", "parse-names" : false, "suffix" : "" }, { "dropping-particle" : "", "family" : "Hattiangady", "given" : "B.", "non-dropping-particle" : "", "parse-names" : false, "suffix" : "" }, { "dropping-particle" : "", "family" : "Kuruba", "given" : "R.", "non-dropping-particle" : "", "parse-names" : false, "suffix" : "" }, { "dropping-particle" : "", "family" : "Shuai", "given" : "B.", "non-dropping-particle" : "", "parse-names" : false, "suffix" : "" }, { "dropping-particle" : "", "family" : "Shetty", "given" : "A. K.", "non-dropping-particle" : "", "parse-names" : false, "suffix" : "" } ], "container-title" : "Molecular Psychiatry", "id" : "ITEM-2", "issue" : "2", "issued" : { "date-parts" : [ [ "2011" ] ] }, "page" : "171-183", "title" : "Predictable chronic mild stress improves mood, hippocampal neurogenesis and memory", "type" : "article-journal", "volume" : "16" }, "uris" : [ "http://www.mendeley.com/documents/?uuid=e4c76536-22a5-469d-ba2d-d300d32be1a1" ] }, { "id" : "ITEM-3", "itemData" : { "DOI" : "10.1038/npp.2013.67", "ISBN" : "1740-634X (Electronic)\\r0006-3223 (Linking)", "ISSN" : "0893133X", "PMID" : "23478858", "abstract" : "Stress in adolescence has been widely demonstrated to have a lasting impact in humans and animal models. Developmental risk and protective factors play an important role in the responses to stress in adulthood. Mild-to-moderate stress in adolescence may resist the negative impacts of adverse events in adulthood. However, little research on resilience has been conducted. In this study, we used a predictable chronic mild stress (PCMS) procedure (5\u2009min of daily restraint stress for 28 days) in adolescent rats (postnatal days (PNDs) 28-55) to test the resilience effect of PCMS on depressive-like behavior in the sucrose preference test and forced swim test and anxiety-like behavior in the novelty-suppressed feeding test and elevated plus maze in adulthood. We also investigated the role of mammalian target of rapamycin (mTOR) signaling in the brain during the PCMS procedure in adolescence. Moreover, we investigated the effect of PCMS in adolescence on subsequent responses to chronic unpredictable stress (CUS; PNDs 63-83) in adulthood. The results demonstrated that PCMS during adolescence produced antidepressant- and anxiolytic-like effects and increased mTOR signaling activity in the prefrontal cortex in early adulthood. Either systemic administration or intra-PFC infusion of the mTOR inhibitor rapamycin completely blocked the behavioral effects produced by PCMS in adolescence. PCMS during adolescence resisted depressive- and anxiety-like behavior caused by CUS in adulthood. These findings indicate that PCMS in adolescence can contribute to resilience against depression and anxiety caused by stress in adulthood.", "author" : [ { "dropping-particle" : "", "family" : "Suo", "given" : "Lin", "non-dropping-particle" : "", "parse-names" : false, "suffix" : "" }, { "dropping-particle" : "", "family" : "Zhao", "given" : "Liyan", "non-dropping-particle" : "", "parse-names" : false, "suffix" : "" }, { "dropping-particle" : "", "family" : "Si", "given" : "Jijian", "non-dropping-particle" : "", "parse-names" : false, "suffix" : "" }, { "dropping-particle" : "", "family" : "Liu", "given" : "Jianfeng", "non-dropping-particle" : "", "parse-names" : false, "suffix" : "" }, { "dropping-particle" : "", "family" : "Zhu", "given" : "Weili", "non-dropping-particle" : "", "parse-names" : false, "suffix" : "" }, { "dropping-particle" : "", "family" : "Chai", "given" : "Baisheng", "non-dropping-particle" : "", "parse-names" : false, "suffix" : "" }, { "dropping-particle" : "", "family" : "Zhang", "given" : "Yan", "non-dropping-particle" : "", "parse-names" : false, "suffix" : "" }, { "dropping-particle" : "", "family" : "Feng", "given" : "Jiajia", "non-dropping-particle" : "", "parse-names" : false, "suffix" : "" }, { "dropping-particle" : "", "family" : "Ding", "given" : "Zengbo", "non-dropping-particle" : "", "parse-names" : false, "suffix" : "" }, { "dropping-particle" : "", "family" : "Luo", "given" : "Yixiao", "non-dropping-particle" : "", "parse-names" : false, "suffix" : "" }, { "dropping-particle" : "", "family" : "Shi", "given" : "Haishui", "non-dropping-particle" : "", "parse-names" : false, "suffix" : "" }, { "dropping-particle" : "", "family" : "Shi", "given" : "Jie", "non-dropping-particle" : "", "parse-names" : false, "suffix" : "" }, { "dropping-particle" : "", "family" : "Lu", "given" : "Lin", "non-dropping-particle" : "", "parse-names" : false, "suffix" : "" } ], "container-title" : "Neuropsychopharmacology", "id" : "ITEM-3", "issue" : "8", "issued" : { "date-parts" : [ [ "2013" ] ] }, "page" : "1387-1400", "title" : "Predictable chronic mild stress in adolescence increases resilience in adulthood", "type" : "article-journal", "volume" : "38" }, "uris" : [ "http://www.mendeley.com/documents/?uuid=27f33705-f761-4a4d-822f-73d036344007" ] } ], "mendeley" : { "formattedCitation" : "&lt;sup&gt;28, 84, 86&lt;/sup&gt;", "plainTextFormattedCitation" : "28, 84, 86", "previouslyFormattedCitation" : "&lt;sup&gt;28, 84, 86&lt;/sup&gt;" }, "properties" : { "noteIndex" : 0 }, "schema" : "https://github.com/citation-style-language/schema/raw/master/csl-citation.json" }</w:instrText>
      </w:r>
      <w:r>
        <w:rPr>
          <w:rFonts w:asciiTheme="minorHAnsi" w:hAnsiTheme="minorHAnsi" w:cstheme="minorHAnsi"/>
          <w:bCs/>
        </w:rPr>
        <w:fldChar w:fldCharType="separate"/>
      </w:r>
      <w:r w:rsidR="00364F71" w:rsidRPr="00364F71">
        <w:rPr>
          <w:rFonts w:asciiTheme="minorHAnsi" w:hAnsiTheme="minorHAnsi" w:cstheme="minorHAnsi"/>
          <w:bCs/>
          <w:noProof/>
          <w:vertAlign w:val="superscript"/>
        </w:rPr>
        <w:t>28, 84, 86</w:t>
      </w:r>
      <w:r>
        <w:rPr>
          <w:rFonts w:asciiTheme="minorHAnsi" w:hAnsiTheme="minorHAnsi" w:cstheme="minorHAnsi"/>
          <w:bCs/>
        </w:rPr>
        <w:fldChar w:fldCharType="end"/>
      </w:r>
      <w:r>
        <w:rPr>
          <w:bCs/>
          <w:lang w:bidi="he-IL"/>
        </w:rPr>
        <w:t>.</w:t>
      </w:r>
      <w:r>
        <w:rPr>
          <w:rFonts w:asciiTheme="minorHAnsi" w:hAnsiTheme="minorHAnsi" w:cstheme="minorHAnsi"/>
          <w:bCs/>
        </w:rPr>
        <w:t xml:space="preserve"> This is consistent with human phenomenology, in which unpredictable stressors are more harmful than predictable ones</w:t>
      </w:r>
      <w:r>
        <w:rPr>
          <w:rFonts w:asciiTheme="minorHAnsi" w:hAnsiTheme="minorHAnsi" w:cstheme="minorHAnsi"/>
          <w:bCs/>
        </w:rPr>
        <w:fldChar w:fldCharType="begin" w:fldLock="1"/>
      </w:r>
      <w:r w:rsidR="00E7286A">
        <w:rPr>
          <w:rFonts w:asciiTheme="minorHAnsi" w:hAnsiTheme="minorHAnsi" w:cstheme="minorHAnsi"/>
          <w:bCs/>
        </w:rPr>
        <w:instrText>ADDIN CSL_CITATION { "citationItems" : [ { "id" : "ITEM-1", "itemData" : { "DOI" : "10.1016/j.neubiorev.2005.03.007", "ISBN" : "0149-7634", "ISSN" : "01497634", "PMID" : "15925696", "abstract" : "Numerous animal models of depression have been advanced, each having multiple attributes and some limitations. This review provides caveats concerning etiologically valid animal models of depression, focusing on characteristics of the depressive subtype being examined (e.g. typical vs atypical major depression, dysthymia, melancholia), and factors that contribute to the interindividual behavioral variability frequently evident in stressor-related behavioral paradigms. These include the stressor type (processive vs systemic stressors), and characteristics of the stressor (controllability, predictability, ambiguity, chronicity, intermittence), as well as organismic variables (genetic, age, sex), experiential variables (stressor history, early life events) and psychosocial and personality factors that moderate stressor reactivity. Finally, a model of depression is reviewed that evaluates the effects of stressors on hedonic processes, reflected by responding for rewarding brain stimulation. Anhedonia is a fundamental feature of depression, and assessment of stressor-related reductions in the rewarding value of brain stimulation, especially when coupled with other potential symptoms of depression, provides considerable face, construct and predictive validity. Stressful events markedly impact rewarding brain stimulation, and this effect varies across strains of mice differentially reactive to stressors, is modifiable by antidepressant treatments, and allows for analyses of the contribution of different brain regions to anhedonic processes. The paradigm is sensitive to several factors known to acts as moderators of stress responses, but analyses remain to be conducted with regard to several such variables. \u00a9 2005 Elsevier Ltd. All rights reserved.", "author" : [ { "dropping-particle" : "", "family" : "Anisman", "given" : "Hymie", "non-dropping-particle" : "", "parse-names" : false, "suffix" : "" }, { "dropping-particle" : "", "family" : "Matheson", "given" : "Kim", "non-dropping-particle" : "", "parse-names" : false, "suffix" : "" } ], "container-title" : "Neuroscience and Biobehavioral Reviews", "id" : "ITEM-1", "issue" : "4-5", "issued" : { "date-parts" : [ [ "2005" ] ] }, "page" : "525-546", "title" : "Stress, depression, and anhedonia: Caveats concerning animal models", "type" : "article", "volume" : "29" }, "uris" : [ "http://www.mendeley.com/documents/?uuid=96032581-bd50-43c0-ad91-b158cb4a1f97" ] } ], "mendeley" : { "formattedCitation" : "&lt;sup&gt;88&lt;/sup&gt;", "plainTextFormattedCitation" : "88", "previouslyFormattedCitation" : "&lt;sup&gt;88&lt;/sup&gt;" }, "properties" : { "noteIndex" : 0 }, "schema" : "https://github.com/citation-style-language/schema/raw/master/csl-citation.json" }</w:instrText>
      </w:r>
      <w:r>
        <w:rPr>
          <w:rFonts w:asciiTheme="minorHAnsi" w:hAnsiTheme="minorHAnsi" w:cstheme="minorHAnsi"/>
          <w:bCs/>
        </w:rPr>
        <w:fldChar w:fldCharType="separate"/>
      </w:r>
      <w:r w:rsidR="00364F71" w:rsidRPr="00364F71">
        <w:rPr>
          <w:rFonts w:asciiTheme="minorHAnsi" w:hAnsiTheme="minorHAnsi" w:cstheme="minorHAnsi"/>
          <w:bCs/>
          <w:noProof/>
          <w:vertAlign w:val="superscript"/>
        </w:rPr>
        <w:t>88</w:t>
      </w:r>
      <w:r>
        <w:rPr>
          <w:rFonts w:asciiTheme="minorHAnsi" w:hAnsiTheme="minorHAnsi" w:cstheme="minorHAnsi"/>
          <w:bCs/>
        </w:rPr>
        <w:fldChar w:fldCharType="end"/>
      </w:r>
      <w:r>
        <w:rPr>
          <w:rFonts w:asciiTheme="minorHAnsi" w:hAnsiTheme="minorHAnsi" w:cstheme="minorHAnsi"/>
          <w:bCs/>
        </w:rPr>
        <w:t xml:space="preserve">. </w:t>
      </w:r>
    </w:p>
    <w:p w14:paraId="5DF2ED93" w14:textId="77777777" w:rsidR="00C401D0" w:rsidRPr="001B1519" w:rsidRDefault="00C401D0" w:rsidP="00C401D0">
      <w:pPr>
        <w:pStyle w:val="NormalWeb"/>
        <w:spacing w:before="0" w:beforeAutospacing="0" w:after="0" w:afterAutospacing="0"/>
        <w:rPr>
          <w:rFonts w:asciiTheme="minorHAnsi" w:hAnsiTheme="minorHAnsi" w:cstheme="minorHAnsi"/>
          <w:b/>
        </w:rPr>
      </w:pPr>
    </w:p>
    <w:p w14:paraId="3D4CD2F3" w14:textId="6734FB00" w:rsidR="004E0AF5" w:rsidRDefault="006305D7" w:rsidP="004E0AF5">
      <w:pPr>
        <w:rPr>
          <w:rFonts w:asciiTheme="minorHAnsi" w:hAnsiTheme="minorHAnsi" w:cstheme="minorHAnsi"/>
          <w:color w:val="808080"/>
        </w:rPr>
      </w:pPr>
      <w:r w:rsidRPr="001B1519">
        <w:rPr>
          <w:rFonts w:asciiTheme="minorHAnsi" w:hAnsiTheme="minorHAnsi" w:cstheme="minorHAnsi"/>
          <w:b/>
        </w:rPr>
        <w:t>PROTOCOL:</w:t>
      </w:r>
    </w:p>
    <w:p w14:paraId="496AB0B4" w14:textId="198746B8" w:rsidR="001C1E49" w:rsidRDefault="004E0AF5" w:rsidP="001B1519">
      <w:pPr>
        <w:pStyle w:val="NormalWeb"/>
        <w:spacing w:before="0" w:beforeAutospacing="0" w:after="0" w:afterAutospacing="0"/>
        <w:rPr>
          <w:rFonts w:asciiTheme="minorHAnsi" w:hAnsiTheme="minorHAnsi" w:cstheme="minorHAnsi"/>
          <w:bCs/>
        </w:rPr>
      </w:pPr>
      <w:r>
        <w:rPr>
          <w:rFonts w:asciiTheme="minorHAnsi" w:hAnsiTheme="minorHAnsi" w:cstheme="minorHAnsi"/>
          <w:bCs/>
        </w:rPr>
        <w:t>All methods described here have been approved by the Institutional Animal Care and Use Committee of the Academic College Tel-Aviv-Yaffo.</w:t>
      </w:r>
    </w:p>
    <w:p w14:paraId="7CFBC98A" w14:textId="77777777" w:rsidR="00F46DC0" w:rsidRDefault="00F46DC0" w:rsidP="001B1519">
      <w:pPr>
        <w:pStyle w:val="NormalWeb"/>
        <w:spacing w:before="0" w:beforeAutospacing="0" w:after="0" w:afterAutospacing="0"/>
        <w:rPr>
          <w:rFonts w:asciiTheme="minorHAnsi" w:hAnsiTheme="minorHAnsi" w:cstheme="minorHAnsi"/>
          <w:bCs/>
        </w:rPr>
      </w:pPr>
    </w:p>
    <w:p w14:paraId="17C0095F" w14:textId="2D8D83B1" w:rsidR="00F46DC0" w:rsidRPr="00CE4042" w:rsidRDefault="00282133" w:rsidP="00CE4042">
      <w:pPr>
        <w:pStyle w:val="NormalWeb"/>
        <w:spacing w:before="0" w:beforeAutospacing="0" w:after="0" w:afterAutospacing="0"/>
        <w:rPr>
          <w:rFonts w:asciiTheme="minorHAnsi" w:hAnsiTheme="minorHAnsi" w:cstheme="minorHAnsi"/>
          <w:b/>
          <w:highlight w:val="yellow"/>
        </w:rPr>
      </w:pPr>
      <w:r w:rsidRPr="00CA38F9">
        <w:rPr>
          <w:rFonts w:asciiTheme="minorHAnsi" w:hAnsiTheme="minorHAnsi" w:cstheme="minorHAnsi"/>
          <w:b/>
          <w:highlight w:val="yellow"/>
        </w:rPr>
        <w:t xml:space="preserve">1. </w:t>
      </w:r>
      <w:r w:rsidR="004E0AF5" w:rsidRPr="00CA38F9">
        <w:rPr>
          <w:rFonts w:asciiTheme="minorHAnsi" w:hAnsiTheme="minorHAnsi" w:cstheme="minorHAnsi"/>
          <w:b/>
          <w:highlight w:val="yellow"/>
        </w:rPr>
        <w:t>Animals</w:t>
      </w:r>
    </w:p>
    <w:p w14:paraId="58531ED1" w14:textId="77777777" w:rsidR="00F46DC0" w:rsidRPr="00CA38F9" w:rsidRDefault="00F46DC0" w:rsidP="00F643B4">
      <w:pPr>
        <w:pStyle w:val="NormalWeb"/>
        <w:spacing w:before="0" w:beforeAutospacing="0" w:after="0" w:afterAutospacing="0"/>
        <w:rPr>
          <w:rFonts w:asciiTheme="minorHAnsi" w:hAnsiTheme="minorHAnsi" w:cstheme="minorHAnsi"/>
          <w:bCs/>
          <w:highlight w:val="yellow"/>
        </w:rPr>
      </w:pPr>
    </w:p>
    <w:p w14:paraId="0EB145CE" w14:textId="2A31C5C3" w:rsidR="00AF2FAF" w:rsidRPr="00003E9E" w:rsidRDefault="007C27E2" w:rsidP="00170668">
      <w:pPr>
        <w:pStyle w:val="NormalWeb"/>
        <w:spacing w:before="0" w:beforeAutospacing="0" w:after="0" w:afterAutospacing="0"/>
        <w:rPr>
          <w:rFonts w:asciiTheme="minorHAnsi" w:hAnsiTheme="minorHAnsi" w:cstheme="minorHAnsi"/>
          <w:bCs/>
          <w:rPrChange w:id="96" w:author="owner" w:date="2018-05-30T20:28:00Z">
            <w:rPr>
              <w:rFonts w:asciiTheme="minorHAnsi" w:hAnsiTheme="minorHAnsi" w:cstheme="minorHAnsi"/>
              <w:bCs/>
              <w:highlight w:val="yellow"/>
            </w:rPr>
          </w:rPrChange>
        </w:rPr>
      </w:pPr>
      <w:r w:rsidRPr="00003E9E">
        <w:rPr>
          <w:rFonts w:asciiTheme="minorHAnsi" w:hAnsiTheme="minorHAnsi" w:cstheme="minorHAnsi"/>
          <w:bCs/>
          <w:rPrChange w:id="97" w:author="owner" w:date="2018-05-30T20:28:00Z">
            <w:rPr>
              <w:rFonts w:asciiTheme="minorHAnsi" w:hAnsiTheme="minorHAnsi" w:cstheme="minorHAnsi"/>
              <w:bCs/>
              <w:highlight w:val="yellow"/>
            </w:rPr>
          </w:rPrChange>
        </w:rPr>
        <w:t xml:space="preserve">1.1. </w:t>
      </w:r>
      <w:r w:rsidR="003B7830" w:rsidRPr="00003E9E">
        <w:rPr>
          <w:rFonts w:asciiTheme="minorHAnsi" w:hAnsiTheme="minorHAnsi" w:cstheme="minorHAnsi"/>
          <w:bCs/>
          <w:rPrChange w:id="98" w:author="owner" w:date="2018-05-30T20:28:00Z">
            <w:rPr>
              <w:rFonts w:asciiTheme="minorHAnsi" w:hAnsiTheme="minorHAnsi" w:cstheme="minorHAnsi"/>
              <w:bCs/>
              <w:highlight w:val="yellow"/>
            </w:rPr>
          </w:rPrChange>
        </w:rPr>
        <w:t>Use pre-adolescent (</w:t>
      </w:r>
      <w:r w:rsidR="003B7830" w:rsidRPr="00003E9E">
        <w:rPr>
          <w:rFonts w:asciiTheme="minorHAnsi" w:hAnsiTheme="minorHAnsi" w:cstheme="minorHAnsi"/>
          <w:bCs/>
          <w:i/>
          <w:iCs/>
          <w:rPrChange w:id="99" w:author="owner" w:date="2018-05-30T20:28:00Z">
            <w:rPr>
              <w:rFonts w:asciiTheme="minorHAnsi" w:hAnsiTheme="minorHAnsi" w:cstheme="minorHAnsi"/>
              <w:bCs/>
              <w:i/>
              <w:iCs/>
              <w:highlight w:val="yellow"/>
            </w:rPr>
          </w:rPrChange>
        </w:rPr>
        <w:t>i.e.</w:t>
      </w:r>
      <w:r w:rsidR="003B7830" w:rsidRPr="00003E9E">
        <w:rPr>
          <w:rFonts w:asciiTheme="minorHAnsi" w:hAnsiTheme="minorHAnsi" w:cstheme="minorHAnsi"/>
          <w:bCs/>
          <w:rPrChange w:id="100" w:author="owner" w:date="2018-05-30T20:28:00Z">
            <w:rPr>
              <w:rFonts w:asciiTheme="minorHAnsi" w:hAnsiTheme="minorHAnsi" w:cstheme="minorHAnsi"/>
              <w:bCs/>
              <w:highlight w:val="yellow"/>
            </w:rPr>
          </w:rPrChange>
        </w:rPr>
        <w:t xml:space="preserve">, 3 weeks old) </w:t>
      </w:r>
      <w:proofErr w:type="spellStart"/>
      <w:r w:rsidR="004300CF" w:rsidRPr="00003E9E">
        <w:rPr>
          <w:rFonts w:asciiTheme="minorHAnsi" w:hAnsiTheme="minorHAnsi" w:cstheme="minorHAnsi"/>
          <w:bCs/>
          <w:rPrChange w:id="101" w:author="owner" w:date="2018-05-30T20:28:00Z">
            <w:rPr>
              <w:rFonts w:asciiTheme="minorHAnsi" w:hAnsiTheme="minorHAnsi" w:cstheme="minorHAnsi"/>
              <w:bCs/>
              <w:highlight w:val="yellow"/>
            </w:rPr>
          </w:rPrChange>
        </w:rPr>
        <w:t>Institue</w:t>
      </w:r>
      <w:proofErr w:type="spellEnd"/>
      <w:r w:rsidR="004300CF" w:rsidRPr="00003E9E">
        <w:rPr>
          <w:rFonts w:asciiTheme="minorHAnsi" w:hAnsiTheme="minorHAnsi" w:cstheme="minorHAnsi"/>
          <w:bCs/>
          <w:rPrChange w:id="102" w:author="owner" w:date="2018-05-30T20:28:00Z">
            <w:rPr>
              <w:rFonts w:asciiTheme="minorHAnsi" w:hAnsiTheme="minorHAnsi" w:cstheme="minorHAnsi"/>
              <w:bCs/>
              <w:highlight w:val="yellow"/>
            </w:rPr>
          </w:rPrChange>
        </w:rPr>
        <w:t xml:space="preserve"> of Cancer Research (</w:t>
      </w:r>
      <w:r w:rsidR="00C369E9" w:rsidRPr="00003E9E">
        <w:rPr>
          <w:rFonts w:asciiTheme="minorHAnsi" w:hAnsiTheme="minorHAnsi" w:cstheme="minorHAnsi"/>
          <w:bCs/>
          <w:rPrChange w:id="103" w:author="owner" w:date="2018-05-30T20:28:00Z">
            <w:rPr>
              <w:rFonts w:asciiTheme="minorHAnsi" w:hAnsiTheme="minorHAnsi" w:cstheme="minorHAnsi"/>
              <w:bCs/>
              <w:highlight w:val="yellow"/>
            </w:rPr>
          </w:rPrChange>
        </w:rPr>
        <w:t>ICR</w:t>
      </w:r>
      <w:r w:rsidR="004300CF" w:rsidRPr="00003E9E">
        <w:rPr>
          <w:rFonts w:asciiTheme="minorHAnsi" w:hAnsiTheme="minorHAnsi" w:cstheme="minorHAnsi"/>
          <w:bCs/>
          <w:rPrChange w:id="104" w:author="owner" w:date="2018-05-30T20:28:00Z">
            <w:rPr>
              <w:rFonts w:asciiTheme="minorHAnsi" w:hAnsiTheme="minorHAnsi" w:cstheme="minorHAnsi"/>
              <w:bCs/>
              <w:highlight w:val="yellow"/>
            </w:rPr>
          </w:rPrChange>
        </w:rPr>
        <w:t>)</w:t>
      </w:r>
      <w:r w:rsidR="00C369E9" w:rsidRPr="00003E9E">
        <w:rPr>
          <w:rFonts w:asciiTheme="minorHAnsi" w:hAnsiTheme="minorHAnsi" w:cstheme="minorHAnsi"/>
          <w:bCs/>
          <w:rPrChange w:id="105" w:author="owner" w:date="2018-05-30T20:28:00Z">
            <w:rPr>
              <w:rFonts w:asciiTheme="minorHAnsi" w:hAnsiTheme="minorHAnsi" w:cstheme="minorHAnsi"/>
              <w:bCs/>
              <w:highlight w:val="yellow"/>
            </w:rPr>
          </w:rPrChange>
        </w:rPr>
        <w:t xml:space="preserve"> outbred </w:t>
      </w:r>
      <w:r w:rsidR="00615E73" w:rsidRPr="00003E9E">
        <w:rPr>
          <w:rFonts w:asciiTheme="minorHAnsi" w:hAnsiTheme="minorHAnsi" w:cstheme="minorHAnsi"/>
          <w:bCs/>
          <w:rPrChange w:id="106" w:author="owner" w:date="2018-05-30T20:28:00Z">
            <w:rPr>
              <w:rFonts w:asciiTheme="minorHAnsi" w:hAnsiTheme="minorHAnsi" w:cstheme="minorHAnsi"/>
              <w:bCs/>
              <w:highlight w:val="yellow"/>
            </w:rPr>
          </w:rPrChange>
        </w:rPr>
        <w:t xml:space="preserve">male </w:t>
      </w:r>
      <w:r w:rsidR="003B7830" w:rsidRPr="00003E9E">
        <w:rPr>
          <w:rFonts w:asciiTheme="minorHAnsi" w:hAnsiTheme="minorHAnsi" w:cstheme="minorHAnsi"/>
          <w:bCs/>
          <w:rPrChange w:id="107" w:author="owner" w:date="2018-05-30T20:28:00Z">
            <w:rPr>
              <w:rFonts w:asciiTheme="minorHAnsi" w:hAnsiTheme="minorHAnsi" w:cstheme="minorHAnsi"/>
              <w:bCs/>
              <w:highlight w:val="yellow"/>
            </w:rPr>
          </w:rPrChange>
        </w:rPr>
        <w:t>mice</w:t>
      </w:r>
      <w:r w:rsidR="00647B96" w:rsidRPr="00003E9E">
        <w:rPr>
          <w:rFonts w:asciiTheme="minorHAnsi" w:hAnsiTheme="minorHAnsi" w:cstheme="minorHAnsi"/>
          <w:bCs/>
          <w:rPrChange w:id="108" w:author="owner" w:date="2018-05-30T20:28:00Z">
            <w:rPr>
              <w:rFonts w:asciiTheme="minorHAnsi" w:hAnsiTheme="minorHAnsi" w:cstheme="minorHAnsi"/>
              <w:bCs/>
              <w:highlight w:val="yellow"/>
            </w:rPr>
          </w:rPrChange>
        </w:rPr>
        <w:t>.</w:t>
      </w:r>
    </w:p>
    <w:p w14:paraId="31D8D89C" w14:textId="7F4D69CB" w:rsidR="00615E73" w:rsidRPr="00003E9E" w:rsidRDefault="00615E73" w:rsidP="00AF2FAF">
      <w:pPr>
        <w:pStyle w:val="NormalWeb"/>
        <w:spacing w:before="0" w:beforeAutospacing="0" w:after="0" w:afterAutospacing="0"/>
        <w:rPr>
          <w:rFonts w:asciiTheme="minorHAnsi" w:hAnsiTheme="minorHAnsi" w:cstheme="minorHAnsi"/>
          <w:bCs/>
          <w:rPrChange w:id="109" w:author="owner" w:date="2018-05-30T20:28:00Z">
            <w:rPr>
              <w:rFonts w:asciiTheme="minorHAnsi" w:hAnsiTheme="minorHAnsi" w:cstheme="minorHAnsi"/>
              <w:bCs/>
              <w:highlight w:val="yellow"/>
            </w:rPr>
          </w:rPrChange>
        </w:rPr>
      </w:pPr>
    </w:p>
    <w:p w14:paraId="4212A3E7" w14:textId="087D40C0" w:rsidR="00CE4042" w:rsidRPr="00003E9E" w:rsidRDefault="00170668" w:rsidP="00003E9E">
      <w:pPr>
        <w:pStyle w:val="NormalWeb"/>
        <w:spacing w:before="0" w:beforeAutospacing="0" w:after="0" w:afterAutospacing="0"/>
        <w:rPr>
          <w:rFonts w:asciiTheme="minorHAnsi" w:hAnsiTheme="minorHAnsi" w:cstheme="minorHAnsi"/>
          <w:bCs/>
          <w:rPrChange w:id="110" w:author="owner" w:date="2018-05-30T20:28:00Z">
            <w:rPr>
              <w:rFonts w:asciiTheme="minorHAnsi" w:hAnsiTheme="minorHAnsi" w:cstheme="minorHAnsi"/>
              <w:bCs/>
              <w:highlight w:val="yellow"/>
            </w:rPr>
          </w:rPrChange>
        </w:rPr>
      </w:pPr>
      <w:r w:rsidRPr="00003E9E">
        <w:rPr>
          <w:rFonts w:asciiTheme="minorHAnsi" w:hAnsiTheme="minorHAnsi" w:cstheme="minorHAnsi"/>
          <w:bCs/>
          <w:rPrChange w:id="111" w:author="owner" w:date="2018-05-30T20:28:00Z">
            <w:rPr>
              <w:rFonts w:asciiTheme="minorHAnsi" w:hAnsiTheme="minorHAnsi" w:cstheme="minorHAnsi"/>
              <w:bCs/>
              <w:highlight w:val="yellow"/>
            </w:rPr>
          </w:rPrChange>
        </w:rPr>
        <w:t>1.2</w:t>
      </w:r>
      <w:r w:rsidR="00615E73" w:rsidRPr="00003E9E">
        <w:rPr>
          <w:rFonts w:asciiTheme="minorHAnsi" w:hAnsiTheme="minorHAnsi" w:cstheme="minorHAnsi"/>
          <w:bCs/>
          <w:rPrChange w:id="112" w:author="owner" w:date="2018-05-30T20:28:00Z">
            <w:rPr>
              <w:rFonts w:asciiTheme="minorHAnsi" w:hAnsiTheme="minorHAnsi" w:cstheme="minorHAnsi"/>
              <w:bCs/>
              <w:highlight w:val="yellow"/>
            </w:rPr>
          </w:rPrChange>
        </w:rPr>
        <w:t xml:space="preserve">. </w:t>
      </w:r>
      <w:r w:rsidRPr="00003E9E">
        <w:rPr>
          <w:rFonts w:asciiTheme="minorHAnsi" w:hAnsiTheme="minorHAnsi" w:cstheme="minorHAnsi"/>
          <w:bCs/>
          <w:rPrChange w:id="113" w:author="owner" w:date="2018-05-30T20:28:00Z">
            <w:rPr>
              <w:rFonts w:asciiTheme="minorHAnsi" w:hAnsiTheme="minorHAnsi" w:cstheme="minorHAnsi"/>
              <w:bCs/>
              <w:highlight w:val="yellow"/>
            </w:rPr>
          </w:rPrChange>
        </w:rPr>
        <w:t>R</w:t>
      </w:r>
      <w:r w:rsidR="00615E73" w:rsidRPr="00003E9E">
        <w:rPr>
          <w:rFonts w:asciiTheme="minorHAnsi" w:hAnsiTheme="minorHAnsi" w:cstheme="minorHAnsi"/>
          <w:bCs/>
          <w:rPrChange w:id="114" w:author="owner" w:date="2018-05-30T20:28:00Z">
            <w:rPr>
              <w:rFonts w:asciiTheme="minorHAnsi" w:hAnsiTheme="minorHAnsi" w:cstheme="minorHAnsi"/>
              <w:bCs/>
              <w:highlight w:val="yellow"/>
            </w:rPr>
          </w:rPrChange>
        </w:rPr>
        <w:t xml:space="preserve">andomize mice </w:t>
      </w:r>
      <w:r w:rsidRPr="00003E9E">
        <w:rPr>
          <w:rFonts w:asciiTheme="minorHAnsi" w:hAnsiTheme="minorHAnsi" w:cstheme="minorHAnsi"/>
          <w:bCs/>
          <w:rPrChange w:id="115" w:author="owner" w:date="2018-05-30T20:28:00Z">
            <w:rPr>
              <w:rFonts w:asciiTheme="minorHAnsi" w:hAnsiTheme="minorHAnsi" w:cstheme="minorHAnsi"/>
              <w:bCs/>
              <w:highlight w:val="yellow"/>
            </w:rPr>
          </w:rPrChange>
        </w:rPr>
        <w:t>to two equally sized</w:t>
      </w:r>
      <w:r w:rsidR="00615E73" w:rsidRPr="00003E9E">
        <w:rPr>
          <w:rFonts w:asciiTheme="minorHAnsi" w:hAnsiTheme="minorHAnsi" w:cstheme="minorHAnsi"/>
          <w:bCs/>
          <w:rPrChange w:id="116" w:author="owner" w:date="2018-05-30T20:28:00Z">
            <w:rPr>
              <w:rFonts w:asciiTheme="minorHAnsi" w:hAnsiTheme="minorHAnsi" w:cstheme="minorHAnsi"/>
              <w:bCs/>
              <w:highlight w:val="yellow"/>
            </w:rPr>
          </w:rPrChange>
        </w:rPr>
        <w:t xml:space="preserve"> stress </w:t>
      </w:r>
      <w:r w:rsidRPr="00003E9E">
        <w:rPr>
          <w:rFonts w:asciiTheme="minorHAnsi" w:hAnsiTheme="minorHAnsi" w:cstheme="minorHAnsi"/>
          <w:bCs/>
          <w:rPrChange w:id="117" w:author="owner" w:date="2018-05-30T20:28:00Z">
            <w:rPr>
              <w:rFonts w:asciiTheme="minorHAnsi" w:hAnsiTheme="minorHAnsi" w:cstheme="minorHAnsi"/>
              <w:bCs/>
              <w:highlight w:val="yellow"/>
            </w:rPr>
          </w:rPrChange>
        </w:rPr>
        <w:t>group</w:t>
      </w:r>
      <w:r w:rsidR="00615E73" w:rsidRPr="00003E9E">
        <w:rPr>
          <w:rFonts w:asciiTheme="minorHAnsi" w:hAnsiTheme="minorHAnsi" w:cstheme="minorHAnsi"/>
          <w:bCs/>
          <w:rPrChange w:id="118" w:author="owner" w:date="2018-05-30T20:28:00Z">
            <w:rPr>
              <w:rFonts w:asciiTheme="minorHAnsi" w:hAnsiTheme="minorHAnsi" w:cstheme="minorHAnsi"/>
              <w:bCs/>
              <w:highlight w:val="yellow"/>
            </w:rPr>
          </w:rPrChange>
        </w:rPr>
        <w:t xml:space="preserve"> (UCMS </w:t>
      </w:r>
      <w:r w:rsidRPr="00003E9E">
        <w:rPr>
          <w:rFonts w:asciiTheme="minorHAnsi" w:hAnsiTheme="minorHAnsi" w:cstheme="minorHAnsi"/>
          <w:bCs/>
          <w:rPrChange w:id="119" w:author="owner" w:date="2018-05-30T20:28:00Z">
            <w:rPr>
              <w:rFonts w:asciiTheme="minorHAnsi" w:hAnsiTheme="minorHAnsi" w:cstheme="minorHAnsi"/>
              <w:bCs/>
              <w:highlight w:val="yellow"/>
            </w:rPr>
          </w:rPrChange>
        </w:rPr>
        <w:t>vs.</w:t>
      </w:r>
      <w:r w:rsidR="00615E73" w:rsidRPr="00003E9E">
        <w:rPr>
          <w:rFonts w:asciiTheme="minorHAnsi" w:hAnsiTheme="minorHAnsi" w:cstheme="minorHAnsi"/>
          <w:bCs/>
          <w:rPrChange w:id="120" w:author="owner" w:date="2018-05-30T20:28:00Z">
            <w:rPr>
              <w:rFonts w:asciiTheme="minorHAnsi" w:hAnsiTheme="minorHAnsi" w:cstheme="minorHAnsi"/>
              <w:bCs/>
              <w:highlight w:val="yellow"/>
            </w:rPr>
          </w:rPrChange>
        </w:rPr>
        <w:t xml:space="preserve"> naïve</w:t>
      </w:r>
      <w:r w:rsidR="00CE4042" w:rsidRPr="00003E9E">
        <w:rPr>
          <w:rFonts w:asciiTheme="minorHAnsi" w:hAnsiTheme="minorHAnsi" w:cstheme="minorHAnsi"/>
          <w:bCs/>
          <w:rPrChange w:id="121" w:author="owner" w:date="2018-05-30T20:28:00Z">
            <w:rPr>
              <w:rFonts w:asciiTheme="minorHAnsi" w:hAnsiTheme="minorHAnsi" w:cstheme="minorHAnsi"/>
              <w:bCs/>
              <w:highlight w:val="yellow"/>
            </w:rPr>
          </w:rPrChange>
        </w:rPr>
        <w:t>).</w:t>
      </w:r>
      <w:ins w:id="122" w:author="owner" w:date="2018-05-26T15:22:00Z">
        <w:r w:rsidR="00CE4042" w:rsidRPr="00003E9E">
          <w:rPr>
            <w:rFonts w:asciiTheme="minorHAnsi" w:hAnsiTheme="minorHAnsi" w:cstheme="minorHAnsi"/>
            <w:bCs/>
            <w:rPrChange w:id="123" w:author="owner" w:date="2018-05-30T20:28:00Z">
              <w:rPr>
                <w:rFonts w:asciiTheme="minorHAnsi" w:hAnsiTheme="minorHAnsi" w:cstheme="minorHAnsi"/>
                <w:bCs/>
                <w:highlight w:val="yellow"/>
              </w:rPr>
            </w:rPrChange>
          </w:rPr>
          <w:t xml:space="preserve"> Use 15 mice per treatment group (</w:t>
        </w:r>
      </w:ins>
      <w:ins w:id="124" w:author="owner" w:date="2018-05-26T15:28:00Z">
        <w:r w:rsidR="0030440F" w:rsidRPr="00003E9E">
          <w:rPr>
            <w:rFonts w:asciiTheme="minorHAnsi" w:hAnsiTheme="minorHAnsi" w:cstheme="minorHAnsi"/>
            <w:bCs/>
            <w:i/>
            <w:iCs/>
            <w:rPrChange w:id="125" w:author="owner" w:date="2018-05-30T20:28:00Z">
              <w:rPr>
                <w:rFonts w:asciiTheme="minorHAnsi" w:hAnsiTheme="minorHAnsi" w:cstheme="minorHAnsi"/>
                <w:bCs/>
                <w:i/>
                <w:iCs/>
                <w:highlight w:val="yellow"/>
              </w:rPr>
            </w:rPrChange>
          </w:rPr>
          <w:t>e.g.</w:t>
        </w:r>
      </w:ins>
      <w:ins w:id="126" w:author="owner" w:date="2018-05-26T15:22:00Z">
        <w:r w:rsidR="00CE4042" w:rsidRPr="00003E9E">
          <w:rPr>
            <w:rFonts w:asciiTheme="minorHAnsi" w:hAnsiTheme="minorHAnsi" w:cstheme="minorHAnsi"/>
            <w:bCs/>
            <w:rPrChange w:id="127" w:author="owner" w:date="2018-05-30T20:28:00Z">
              <w:rPr>
                <w:rFonts w:asciiTheme="minorHAnsi" w:hAnsiTheme="minorHAnsi" w:cstheme="minorHAnsi"/>
                <w:bCs/>
                <w:highlight w:val="yellow"/>
              </w:rPr>
            </w:rPrChange>
          </w:rPr>
          <w:t xml:space="preserve">: if there are 3 pharmacological treatment groups use 90 mice </w:t>
        </w:r>
      </w:ins>
      <w:ins w:id="128" w:author="owner" w:date="2018-05-26T15:23:00Z">
        <w:r w:rsidR="00CE4042" w:rsidRPr="00003E9E">
          <w:rPr>
            <w:rFonts w:asciiTheme="minorHAnsi" w:hAnsiTheme="minorHAnsi" w:cstheme="minorHAnsi"/>
            <w:bCs/>
            <w:rPrChange w:id="129" w:author="owner" w:date="2018-05-30T20:28:00Z">
              <w:rPr>
                <w:rFonts w:asciiTheme="minorHAnsi" w:hAnsiTheme="minorHAnsi" w:cstheme="minorHAnsi"/>
                <w:bCs/>
                <w:highlight w:val="yellow"/>
              </w:rPr>
            </w:rPrChange>
          </w:rPr>
          <w:t>overall; 2</w:t>
        </w:r>
      </w:ins>
      <w:ins w:id="130" w:author="owner" w:date="2018-05-26T15:24:00Z">
        <w:r w:rsidR="00CE4042" w:rsidRPr="00003E9E">
          <w:rPr>
            <w:rFonts w:asciiTheme="minorHAnsi" w:hAnsiTheme="minorHAnsi" w:cstheme="minorHAnsi"/>
            <w:bCs/>
            <w:rPrChange w:id="131" w:author="owner" w:date="2018-05-30T20:28:00Z">
              <w:rPr>
                <w:rFonts w:asciiTheme="minorHAnsi" w:hAnsiTheme="minorHAnsi" w:cstheme="minorHAnsi"/>
                <w:bCs/>
                <w:highlight w:val="yellow"/>
              </w:rPr>
            </w:rPrChange>
          </w:rPr>
          <w:t xml:space="preserve"> </w:t>
        </w:r>
      </w:ins>
      <w:ins w:id="132" w:author="owner" w:date="2018-05-30T20:29:00Z">
        <w:r w:rsidR="00003E9E">
          <w:rPr>
            <w:rFonts w:asciiTheme="minorHAnsi" w:hAnsiTheme="minorHAnsi" w:cstheme="minorHAnsi"/>
            <w:bCs/>
          </w:rPr>
          <w:t>[</w:t>
        </w:r>
      </w:ins>
      <w:ins w:id="133" w:author="owner" w:date="2018-05-26T15:24:00Z">
        <w:r w:rsidR="00CE4042" w:rsidRPr="00003E9E">
          <w:rPr>
            <w:rFonts w:asciiTheme="minorHAnsi" w:hAnsiTheme="minorHAnsi" w:cstheme="minorHAnsi"/>
            <w:bCs/>
            <w:rPrChange w:id="134" w:author="owner" w:date="2018-05-30T20:28:00Z">
              <w:rPr>
                <w:rFonts w:asciiTheme="minorHAnsi" w:hAnsiTheme="minorHAnsi" w:cstheme="minorHAnsi"/>
                <w:bCs/>
                <w:highlight w:val="yellow"/>
              </w:rPr>
            </w:rPrChange>
          </w:rPr>
          <w:t>UCMS vs. naïve</w:t>
        </w:r>
      </w:ins>
      <w:ins w:id="135" w:author="owner" w:date="2018-05-30T20:29:00Z">
        <w:r w:rsidR="00003E9E">
          <w:rPr>
            <w:rFonts w:asciiTheme="minorHAnsi" w:hAnsiTheme="minorHAnsi" w:cstheme="minorHAnsi"/>
            <w:bCs/>
          </w:rPr>
          <w:t>]</w:t>
        </w:r>
      </w:ins>
      <w:ins w:id="136" w:author="owner" w:date="2018-05-26T15:23:00Z">
        <w:r w:rsidR="00CE4042" w:rsidRPr="00003E9E">
          <w:rPr>
            <w:rFonts w:asciiTheme="minorHAnsi" w:hAnsiTheme="minorHAnsi" w:cstheme="minorHAnsi"/>
            <w:bCs/>
            <w:rPrChange w:id="137" w:author="owner" w:date="2018-05-30T20:28:00Z">
              <w:rPr>
                <w:rFonts w:asciiTheme="minorHAnsi" w:hAnsiTheme="minorHAnsi" w:cstheme="minorHAnsi"/>
                <w:bCs/>
                <w:highlight w:val="yellow"/>
              </w:rPr>
            </w:rPrChange>
          </w:rPr>
          <w:t xml:space="preserve"> </w:t>
        </w:r>
        <w:r w:rsidR="00CE4042" w:rsidRPr="00003E9E">
          <w:rPr>
            <w:rFonts w:ascii="Arial" w:hAnsi="Arial" w:cs="Arial"/>
            <w:color w:val="333333"/>
            <w:sz w:val="20"/>
            <w:szCs w:val="20"/>
            <w:shd w:val="clear" w:color="auto" w:fill="FFFFFF"/>
          </w:rPr>
          <w:t>×</w:t>
        </w:r>
        <w:r w:rsidR="00CE4042" w:rsidRPr="00003E9E">
          <w:rPr>
            <w:rFonts w:asciiTheme="minorHAnsi" w:hAnsiTheme="minorHAnsi" w:cstheme="minorHAnsi"/>
            <w:bCs/>
            <w:rPrChange w:id="138" w:author="owner" w:date="2018-05-30T20:28:00Z">
              <w:rPr>
                <w:rFonts w:asciiTheme="minorHAnsi" w:hAnsiTheme="minorHAnsi" w:cstheme="minorHAnsi"/>
                <w:bCs/>
                <w:highlight w:val="yellow"/>
              </w:rPr>
            </w:rPrChange>
          </w:rPr>
          <w:t xml:space="preserve"> 3 </w:t>
        </w:r>
      </w:ins>
      <w:ins w:id="139" w:author="owner" w:date="2018-05-30T20:29:00Z">
        <w:r w:rsidR="00003E9E">
          <w:rPr>
            <w:rFonts w:asciiTheme="minorHAnsi" w:hAnsiTheme="minorHAnsi" w:cstheme="minorHAnsi"/>
            <w:bCs/>
          </w:rPr>
          <w:t>[</w:t>
        </w:r>
      </w:ins>
      <w:ins w:id="140" w:author="owner" w:date="2018-05-26T15:23:00Z">
        <w:r w:rsidR="00CE4042" w:rsidRPr="00003E9E">
          <w:rPr>
            <w:rFonts w:asciiTheme="minorHAnsi" w:hAnsiTheme="minorHAnsi" w:cstheme="minorHAnsi"/>
            <w:bCs/>
            <w:rPrChange w:id="141" w:author="owner" w:date="2018-05-30T20:28:00Z">
              <w:rPr>
                <w:rFonts w:asciiTheme="minorHAnsi" w:hAnsiTheme="minorHAnsi" w:cstheme="minorHAnsi"/>
                <w:bCs/>
                <w:highlight w:val="yellow"/>
              </w:rPr>
            </w:rPrChange>
          </w:rPr>
          <w:t>treatment</w:t>
        </w:r>
      </w:ins>
      <w:ins w:id="142" w:author="owner" w:date="2018-05-30T20:29:00Z">
        <w:r w:rsidR="00003E9E">
          <w:rPr>
            <w:rFonts w:asciiTheme="minorHAnsi" w:hAnsiTheme="minorHAnsi" w:cstheme="minorHAnsi"/>
            <w:bCs/>
          </w:rPr>
          <w:t>s]</w:t>
        </w:r>
      </w:ins>
      <w:ins w:id="143" w:author="owner" w:date="2018-05-26T15:23:00Z">
        <w:r w:rsidR="00CE4042" w:rsidRPr="00003E9E">
          <w:rPr>
            <w:rFonts w:asciiTheme="minorHAnsi" w:hAnsiTheme="minorHAnsi" w:cstheme="minorHAnsi"/>
            <w:bCs/>
            <w:rPrChange w:id="144" w:author="owner" w:date="2018-05-30T20:28:00Z">
              <w:rPr>
                <w:rFonts w:asciiTheme="minorHAnsi" w:hAnsiTheme="minorHAnsi" w:cstheme="minorHAnsi"/>
                <w:bCs/>
                <w:highlight w:val="yellow"/>
              </w:rPr>
            </w:rPrChange>
          </w:rPr>
          <w:t xml:space="preserve"> </w:t>
        </w:r>
        <w:r w:rsidR="00CE4042" w:rsidRPr="00003E9E">
          <w:rPr>
            <w:rFonts w:ascii="Arial" w:hAnsi="Arial" w:cs="Arial"/>
            <w:color w:val="333333"/>
            <w:sz w:val="20"/>
            <w:szCs w:val="20"/>
            <w:shd w:val="clear" w:color="auto" w:fill="FFFFFF"/>
            <w:rPrChange w:id="145" w:author="owner" w:date="2018-05-30T20:28:00Z">
              <w:rPr>
                <w:rFonts w:ascii="Arial" w:hAnsi="Arial" w:cs="Arial"/>
                <w:color w:val="333333"/>
                <w:sz w:val="20"/>
                <w:szCs w:val="20"/>
                <w:highlight w:val="yellow"/>
                <w:shd w:val="clear" w:color="auto" w:fill="FFFFFF"/>
              </w:rPr>
            </w:rPrChange>
          </w:rPr>
          <w:t>× 15</w:t>
        </w:r>
      </w:ins>
      <w:ins w:id="146" w:author="owner" w:date="2018-05-26T15:24:00Z">
        <w:r w:rsidR="00003E9E" w:rsidRPr="00003E9E">
          <w:rPr>
            <w:rFonts w:ascii="Arial" w:hAnsi="Arial" w:cs="Arial"/>
            <w:color w:val="333333"/>
            <w:sz w:val="20"/>
            <w:szCs w:val="20"/>
            <w:shd w:val="clear" w:color="auto" w:fill="FFFFFF"/>
          </w:rPr>
          <w:t xml:space="preserve"> </w:t>
        </w:r>
      </w:ins>
      <w:ins w:id="147" w:author="owner" w:date="2018-05-30T20:29:00Z">
        <w:r w:rsidR="00003E9E">
          <w:rPr>
            <w:rFonts w:ascii="Arial" w:hAnsi="Arial" w:cs="Arial"/>
            <w:color w:val="333333"/>
            <w:sz w:val="20"/>
            <w:szCs w:val="20"/>
            <w:shd w:val="clear" w:color="auto" w:fill="FFFFFF"/>
          </w:rPr>
          <w:t>[</w:t>
        </w:r>
      </w:ins>
      <w:ins w:id="148" w:author="owner" w:date="2018-05-26T15:24:00Z">
        <w:r w:rsidR="00CE4042" w:rsidRPr="00003E9E">
          <w:rPr>
            <w:rFonts w:ascii="Arial" w:hAnsi="Arial" w:cs="Arial"/>
            <w:color w:val="333333"/>
            <w:sz w:val="20"/>
            <w:szCs w:val="20"/>
            <w:shd w:val="clear" w:color="auto" w:fill="FFFFFF"/>
            <w:rPrChange w:id="149" w:author="owner" w:date="2018-05-30T20:28:00Z">
              <w:rPr>
                <w:rFonts w:ascii="Arial" w:hAnsi="Arial" w:cs="Arial"/>
                <w:color w:val="333333"/>
                <w:sz w:val="20"/>
                <w:szCs w:val="20"/>
                <w:highlight w:val="yellow"/>
                <w:shd w:val="clear" w:color="auto" w:fill="FFFFFF"/>
              </w:rPr>
            </w:rPrChange>
          </w:rPr>
          <w:t>mice</w:t>
        </w:r>
      </w:ins>
      <w:ins w:id="150" w:author="owner" w:date="2018-05-30T20:29:00Z">
        <w:r w:rsidR="00003E9E">
          <w:rPr>
            <w:rFonts w:ascii="Arial" w:hAnsi="Arial" w:cs="Arial"/>
            <w:color w:val="333333"/>
            <w:sz w:val="20"/>
            <w:szCs w:val="20"/>
            <w:shd w:val="clear" w:color="auto" w:fill="FFFFFF"/>
          </w:rPr>
          <w:t>]</w:t>
        </w:r>
      </w:ins>
      <w:ins w:id="151" w:author="owner" w:date="2018-05-26T15:23:00Z">
        <w:r w:rsidR="00CE4042" w:rsidRPr="00003E9E">
          <w:rPr>
            <w:rFonts w:ascii="Arial" w:hAnsi="Arial" w:cs="Arial"/>
            <w:color w:val="333333"/>
            <w:sz w:val="20"/>
            <w:szCs w:val="20"/>
            <w:shd w:val="clear" w:color="auto" w:fill="FFFFFF"/>
            <w:rPrChange w:id="152" w:author="owner" w:date="2018-05-30T20:28:00Z">
              <w:rPr>
                <w:rFonts w:ascii="Arial" w:hAnsi="Arial" w:cs="Arial"/>
                <w:color w:val="333333"/>
                <w:sz w:val="20"/>
                <w:szCs w:val="20"/>
                <w:highlight w:val="yellow"/>
                <w:shd w:val="clear" w:color="auto" w:fill="FFFFFF"/>
              </w:rPr>
            </w:rPrChange>
          </w:rPr>
          <w:t xml:space="preserve"> = 90</w:t>
        </w:r>
      </w:ins>
      <w:ins w:id="153" w:author="owner" w:date="2018-05-30T20:28:00Z">
        <w:r w:rsidR="00003E9E">
          <w:rPr>
            <w:rFonts w:asciiTheme="minorHAnsi" w:hAnsiTheme="minorHAnsi" w:cstheme="minorHAnsi"/>
            <w:bCs/>
          </w:rPr>
          <w:t>)</w:t>
        </w:r>
      </w:ins>
    </w:p>
    <w:p w14:paraId="5766B701" w14:textId="77777777" w:rsidR="00615E73" w:rsidRPr="00003E9E" w:rsidRDefault="00615E73" w:rsidP="00615E73">
      <w:pPr>
        <w:pStyle w:val="NormalWeb"/>
        <w:spacing w:before="0" w:beforeAutospacing="0" w:after="0" w:afterAutospacing="0"/>
        <w:rPr>
          <w:rFonts w:asciiTheme="minorHAnsi" w:hAnsiTheme="minorHAnsi" w:cstheme="minorHAnsi"/>
          <w:b/>
          <w:rPrChange w:id="154" w:author="owner" w:date="2018-05-30T20:28:00Z">
            <w:rPr>
              <w:rFonts w:asciiTheme="minorHAnsi" w:hAnsiTheme="minorHAnsi" w:cstheme="minorHAnsi"/>
              <w:b/>
              <w:highlight w:val="yellow"/>
            </w:rPr>
          </w:rPrChange>
        </w:rPr>
      </w:pPr>
    </w:p>
    <w:p w14:paraId="115BF2D1" w14:textId="2002E946" w:rsidR="00AF2FAF" w:rsidRPr="00003E9E" w:rsidRDefault="00615E73" w:rsidP="00CE4042">
      <w:pPr>
        <w:pStyle w:val="NormalWeb"/>
        <w:spacing w:before="0" w:beforeAutospacing="0" w:after="0" w:afterAutospacing="0"/>
        <w:rPr>
          <w:rFonts w:asciiTheme="minorHAnsi" w:hAnsiTheme="minorHAnsi" w:cstheme="minorHAnsi"/>
          <w:bCs/>
          <w:rPrChange w:id="155" w:author="owner" w:date="2018-05-30T20:29:00Z">
            <w:rPr>
              <w:rFonts w:asciiTheme="minorHAnsi" w:hAnsiTheme="minorHAnsi" w:cstheme="minorHAnsi"/>
              <w:bCs/>
              <w:highlight w:val="yellow"/>
            </w:rPr>
          </w:rPrChange>
        </w:rPr>
      </w:pPr>
      <w:r w:rsidRPr="00003E9E">
        <w:rPr>
          <w:rFonts w:asciiTheme="minorHAnsi" w:hAnsiTheme="minorHAnsi" w:cstheme="minorHAnsi"/>
          <w:bCs/>
          <w:rPrChange w:id="156" w:author="owner" w:date="2018-05-30T20:29:00Z">
            <w:rPr>
              <w:rFonts w:asciiTheme="minorHAnsi" w:hAnsiTheme="minorHAnsi" w:cstheme="minorHAnsi"/>
              <w:bCs/>
              <w:highlight w:val="yellow"/>
            </w:rPr>
          </w:rPrChange>
        </w:rPr>
        <w:t>1.</w:t>
      </w:r>
      <w:r w:rsidR="00170668" w:rsidRPr="00003E9E">
        <w:rPr>
          <w:rFonts w:asciiTheme="minorHAnsi" w:hAnsiTheme="minorHAnsi" w:cstheme="minorHAnsi"/>
          <w:bCs/>
          <w:rPrChange w:id="157" w:author="owner" w:date="2018-05-30T20:29:00Z">
            <w:rPr>
              <w:rFonts w:asciiTheme="minorHAnsi" w:hAnsiTheme="minorHAnsi" w:cstheme="minorHAnsi"/>
              <w:bCs/>
              <w:highlight w:val="yellow"/>
            </w:rPr>
          </w:rPrChange>
        </w:rPr>
        <w:t>3</w:t>
      </w:r>
      <w:r w:rsidRPr="00003E9E">
        <w:rPr>
          <w:rFonts w:asciiTheme="minorHAnsi" w:hAnsiTheme="minorHAnsi" w:cstheme="minorHAnsi"/>
          <w:bCs/>
          <w:rPrChange w:id="158" w:author="owner" w:date="2018-05-30T20:29:00Z">
            <w:rPr>
              <w:rFonts w:asciiTheme="minorHAnsi" w:hAnsiTheme="minorHAnsi" w:cstheme="minorHAnsi"/>
              <w:bCs/>
              <w:highlight w:val="yellow"/>
            </w:rPr>
          </w:rPrChange>
        </w:rPr>
        <w:t xml:space="preserve">. House </w:t>
      </w:r>
      <w:del w:id="159" w:author="owner" w:date="2018-05-26T15:24:00Z">
        <w:r w:rsidRPr="00003E9E" w:rsidDel="00CE4042">
          <w:rPr>
            <w:rFonts w:asciiTheme="minorHAnsi" w:hAnsiTheme="minorHAnsi" w:cstheme="minorHAnsi"/>
            <w:bCs/>
            <w:rPrChange w:id="160" w:author="owner" w:date="2018-05-30T20:29:00Z">
              <w:rPr>
                <w:rFonts w:asciiTheme="minorHAnsi" w:hAnsiTheme="minorHAnsi" w:cstheme="minorHAnsi"/>
                <w:bCs/>
                <w:highlight w:val="yellow"/>
              </w:rPr>
            </w:rPrChange>
          </w:rPr>
          <w:delText xml:space="preserve">naïve </w:delText>
        </w:r>
      </w:del>
      <w:r w:rsidRPr="00003E9E">
        <w:rPr>
          <w:rFonts w:asciiTheme="minorHAnsi" w:hAnsiTheme="minorHAnsi" w:cstheme="minorHAnsi"/>
          <w:bCs/>
          <w:rPrChange w:id="161" w:author="owner" w:date="2018-05-30T20:29:00Z">
            <w:rPr>
              <w:rFonts w:asciiTheme="minorHAnsi" w:hAnsiTheme="minorHAnsi" w:cstheme="minorHAnsi"/>
              <w:bCs/>
              <w:highlight w:val="yellow"/>
            </w:rPr>
          </w:rPrChange>
        </w:rPr>
        <w:t xml:space="preserve">mice </w:t>
      </w:r>
      <w:del w:id="162" w:author="owner" w:date="2018-05-26T15:24:00Z">
        <w:r w:rsidRPr="00003E9E" w:rsidDel="00CE4042">
          <w:rPr>
            <w:rFonts w:asciiTheme="minorHAnsi" w:hAnsiTheme="minorHAnsi" w:cstheme="minorHAnsi"/>
            <w:bCs/>
            <w:rPrChange w:id="163" w:author="owner" w:date="2018-05-30T20:29:00Z">
              <w:rPr>
                <w:rFonts w:asciiTheme="minorHAnsi" w:hAnsiTheme="minorHAnsi" w:cstheme="minorHAnsi"/>
                <w:bCs/>
                <w:highlight w:val="yellow"/>
              </w:rPr>
            </w:rPrChange>
          </w:rPr>
          <w:delText>in separate cages from stressed mice.</w:delText>
        </w:r>
      </w:del>
      <w:ins w:id="164" w:author="owner" w:date="2018-05-26T15:24:00Z">
        <w:r w:rsidR="00CE4042" w:rsidRPr="00003E9E">
          <w:rPr>
            <w:rFonts w:asciiTheme="minorHAnsi" w:hAnsiTheme="minorHAnsi" w:cstheme="minorHAnsi"/>
            <w:bCs/>
            <w:rPrChange w:id="165" w:author="owner" w:date="2018-05-30T20:29:00Z">
              <w:rPr>
                <w:rFonts w:asciiTheme="minorHAnsi" w:hAnsiTheme="minorHAnsi" w:cstheme="minorHAnsi"/>
                <w:bCs/>
                <w:highlight w:val="yellow"/>
              </w:rPr>
            </w:rPrChange>
          </w:rPr>
          <w:t>according to stress group</w:t>
        </w:r>
      </w:ins>
      <w:ins w:id="166" w:author="owner" w:date="2018-05-26T15:25:00Z">
        <w:r w:rsidR="00CE4042" w:rsidRPr="00003E9E">
          <w:rPr>
            <w:rFonts w:asciiTheme="minorHAnsi" w:hAnsiTheme="minorHAnsi" w:cstheme="minorHAnsi"/>
            <w:bCs/>
            <w:rPrChange w:id="167" w:author="owner" w:date="2018-05-30T20:29:00Z">
              <w:rPr>
                <w:rFonts w:asciiTheme="minorHAnsi" w:hAnsiTheme="minorHAnsi" w:cstheme="minorHAnsi"/>
                <w:bCs/>
                <w:highlight w:val="yellow"/>
              </w:rPr>
            </w:rPrChange>
          </w:rPr>
          <w:t>; namely, naïve mice should be housed with naïve mice only, and mice in the UCMS group should be housed with mice from the UCMS group only.</w:t>
        </w:r>
      </w:ins>
    </w:p>
    <w:p w14:paraId="7ED4AFDC" w14:textId="77777777" w:rsidR="00AF2FAF" w:rsidRDefault="00AF2FAF" w:rsidP="00F643B4">
      <w:pPr>
        <w:pStyle w:val="NormalWeb"/>
        <w:spacing w:before="0" w:beforeAutospacing="0" w:after="0" w:afterAutospacing="0"/>
        <w:jc w:val="center"/>
        <w:rPr>
          <w:rFonts w:asciiTheme="minorHAnsi" w:hAnsiTheme="minorHAnsi" w:cstheme="minorHAnsi"/>
          <w:bCs/>
          <w:highlight w:val="yellow"/>
        </w:rPr>
      </w:pPr>
    </w:p>
    <w:p w14:paraId="30219AB2" w14:textId="755B34F3" w:rsidR="007C27E2" w:rsidRPr="00003E9E" w:rsidRDefault="00AF2FAF" w:rsidP="0030440F">
      <w:pPr>
        <w:pStyle w:val="NormalWeb"/>
        <w:spacing w:before="0" w:beforeAutospacing="0" w:after="0" w:afterAutospacing="0"/>
        <w:rPr>
          <w:rFonts w:asciiTheme="minorHAnsi" w:hAnsiTheme="minorHAnsi" w:cstheme="minorHAnsi"/>
          <w:bCs/>
          <w:rPrChange w:id="168" w:author="owner" w:date="2018-05-30T20:29:00Z">
            <w:rPr>
              <w:rFonts w:asciiTheme="minorHAnsi" w:hAnsiTheme="minorHAnsi" w:cstheme="minorHAnsi"/>
              <w:bCs/>
              <w:highlight w:val="yellow"/>
            </w:rPr>
          </w:rPrChange>
        </w:rPr>
      </w:pPr>
      <w:r w:rsidRPr="00003E9E">
        <w:rPr>
          <w:rFonts w:asciiTheme="minorHAnsi" w:hAnsiTheme="minorHAnsi" w:cstheme="minorHAnsi"/>
          <w:bCs/>
          <w:highlight w:val="yellow"/>
        </w:rPr>
        <w:t>1.</w:t>
      </w:r>
      <w:r w:rsidR="00170668" w:rsidRPr="00003E9E">
        <w:rPr>
          <w:rFonts w:asciiTheme="minorHAnsi" w:hAnsiTheme="minorHAnsi" w:cstheme="minorHAnsi"/>
          <w:bCs/>
          <w:highlight w:val="yellow"/>
        </w:rPr>
        <w:t>4</w:t>
      </w:r>
      <w:r w:rsidRPr="00003E9E">
        <w:rPr>
          <w:rFonts w:asciiTheme="minorHAnsi" w:hAnsiTheme="minorHAnsi" w:cstheme="minorHAnsi"/>
          <w:bCs/>
          <w:highlight w:val="yellow"/>
        </w:rPr>
        <w:t xml:space="preserve">. </w:t>
      </w:r>
      <w:r w:rsidR="00615E73" w:rsidRPr="00003E9E">
        <w:rPr>
          <w:rFonts w:asciiTheme="minorHAnsi" w:hAnsiTheme="minorHAnsi" w:cstheme="minorHAnsi"/>
          <w:bCs/>
          <w:highlight w:val="yellow"/>
        </w:rPr>
        <w:t xml:space="preserve">House </w:t>
      </w:r>
      <w:r w:rsidR="00597A89" w:rsidRPr="00003E9E">
        <w:rPr>
          <w:rFonts w:asciiTheme="minorHAnsi" w:hAnsiTheme="minorHAnsi" w:cstheme="minorHAnsi"/>
          <w:bCs/>
          <w:highlight w:val="yellow"/>
        </w:rPr>
        <w:t>a</w:t>
      </w:r>
      <w:r w:rsidRPr="00FE3844">
        <w:rPr>
          <w:rFonts w:asciiTheme="minorHAnsi" w:hAnsiTheme="minorHAnsi" w:cstheme="minorHAnsi"/>
          <w:bCs/>
          <w:highlight w:val="yellow"/>
        </w:rPr>
        <w:t xml:space="preserve">nimals </w:t>
      </w:r>
      <w:r w:rsidR="00647B96" w:rsidRPr="00FE3844">
        <w:rPr>
          <w:rFonts w:asciiTheme="minorHAnsi" w:hAnsiTheme="minorHAnsi" w:cstheme="minorHAnsi"/>
          <w:bCs/>
          <w:highlight w:val="yellow"/>
        </w:rPr>
        <w:t xml:space="preserve">in standard </w:t>
      </w:r>
      <w:del w:id="169" w:author="owner" w:date="2018-05-26T15:27:00Z">
        <w:r w:rsidR="00647B96" w:rsidRPr="00FE3844" w:rsidDel="0030440F">
          <w:rPr>
            <w:rFonts w:asciiTheme="minorHAnsi" w:hAnsiTheme="minorHAnsi" w:cstheme="minorHAnsi"/>
            <w:bCs/>
            <w:highlight w:val="yellow"/>
          </w:rPr>
          <w:delText>group</w:delText>
        </w:r>
      </w:del>
      <w:ins w:id="170" w:author="owner" w:date="2018-05-26T15:26:00Z">
        <w:r w:rsidR="0030440F" w:rsidRPr="00E7286A">
          <w:rPr>
            <w:rFonts w:asciiTheme="minorHAnsi" w:hAnsiTheme="minorHAnsi" w:cstheme="minorHAnsi"/>
            <w:bCs/>
            <w:highlight w:val="yellow"/>
          </w:rPr>
          <w:t>home</w:t>
        </w:r>
      </w:ins>
      <w:r w:rsidR="00647B96" w:rsidRPr="00664F5A">
        <w:rPr>
          <w:rFonts w:asciiTheme="minorHAnsi" w:hAnsiTheme="minorHAnsi" w:cstheme="minorHAnsi"/>
          <w:bCs/>
          <w:highlight w:val="yellow"/>
        </w:rPr>
        <w:t xml:space="preserve"> cages</w:t>
      </w:r>
      <w:r w:rsidR="00647B96" w:rsidRPr="00003E9E">
        <w:rPr>
          <w:rFonts w:asciiTheme="minorHAnsi" w:hAnsiTheme="minorHAnsi" w:cstheme="minorHAnsi"/>
          <w:bCs/>
          <w:rPrChange w:id="171" w:author="owner" w:date="2018-05-30T20:29:00Z">
            <w:rPr>
              <w:rFonts w:asciiTheme="minorHAnsi" w:hAnsiTheme="minorHAnsi" w:cstheme="minorHAnsi"/>
              <w:bCs/>
              <w:highlight w:val="yellow"/>
            </w:rPr>
          </w:rPrChange>
        </w:rPr>
        <w:t xml:space="preserve"> (</w:t>
      </w:r>
      <w:r w:rsidR="004172E3" w:rsidRPr="00003E9E">
        <w:rPr>
          <w:rFonts w:asciiTheme="minorHAnsi" w:hAnsiTheme="minorHAnsi" w:cstheme="minorHAnsi"/>
          <w:bCs/>
          <w:rPrChange w:id="172" w:author="owner" w:date="2018-05-30T20:29:00Z">
            <w:rPr>
              <w:rFonts w:asciiTheme="minorHAnsi" w:hAnsiTheme="minorHAnsi" w:cstheme="minorHAnsi"/>
              <w:bCs/>
              <w:highlight w:val="yellow"/>
            </w:rPr>
          </w:rPrChange>
        </w:rPr>
        <w:t xml:space="preserve">30 × 15 × 14 cm; </w:t>
      </w:r>
      <w:r w:rsidR="00647B96" w:rsidRPr="00003E9E">
        <w:rPr>
          <w:rFonts w:asciiTheme="minorHAnsi" w:hAnsiTheme="minorHAnsi" w:cstheme="minorHAnsi"/>
          <w:bCs/>
          <w:rPrChange w:id="173" w:author="owner" w:date="2018-05-30T20:29:00Z">
            <w:rPr>
              <w:rFonts w:asciiTheme="minorHAnsi" w:hAnsiTheme="minorHAnsi" w:cstheme="minorHAnsi"/>
              <w:bCs/>
              <w:highlight w:val="yellow"/>
            </w:rPr>
          </w:rPrChange>
        </w:rPr>
        <w:t>5 mice per cage</w:t>
      </w:r>
      <w:r w:rsidR="00282133" w:rsidRPr="00003E9E">
        <w:rPr>
          <w:rFonts w:asciiTheme="minorHAnsi" w:hAnsiTheme="minorHAnsi" w:cstheme="minorHAnsi"/>
          <w:bCs/>
          <w:rPrChange w:id="174" w:author="owner" w:date="2018-05-30T20:29:00Z">
            <w:rPr>
              <w:rFonts w:asciiTheme="minorHAnsi" w:hAnsiTheme="minorHAnsi" w:cstheme="minorHAnsi"/>
              <w:bCs/>
              <w:highlight w:val="yellow"/>
            </w:rPr>
          </w:rPrChange>
        </w:rPr>
        <w:t>;</w:t>
      </w:r>
      <w:r w:rsidR="00647B96" w:rsidRPr="00003E9E">
        <w:rPr>
          <w:rFonts w:asciiTheme="minorHAnsi" w:hAnsiTheme="minorHAnsi" w:cstheme="minorHAnsi"/>
          <w:bCs/>
          <w:rPrChange w:id="175" w:author="owner" w:date="2018-05-30T20:29:00Z">
            <w:rPr>
              <w:rFonts w:asciiTheme="minorHAnsi" w:hAnsiTheme="minorHAnsi" w:cstheme="minorHAnsi"/>
              <w:bCs/>
              <w:highlight w:val="yellow"/>
            </w:rPr>
          </w:rPrChange>
        </w:rPr>
        <w:t xml:space="preserve"> each cage containing mice from all treatment groups</w:t>
      </w:r>
      <w:r w:rsidR="008908B0" w:rsidRPr="00003E9E">
        <w:rPr>
          <w:rFonts w:asciiTheme="minorHAnsi" w:hAnsiTheme="minorHAnsi" w:cstheme="minorHAnsi"/>
          <w:bCs/>
          <w:rPrChange w:id="176" w:author="owner" w:date="2018-05-30T20:29:00Z">
            <w:rPr>
              <w:rFonts w:asciiTheme="minorHAnsi" w:hAnsiTheme="minorHAnsi" w:cstheme="minorHAnsi"/>
              <w:bCs/>
              <w:highlight w:val="yellow"/>
            </w:rPr>
          </w:rPrChange>
        </w:rPr>
        <w:t xml:space="preserve"> [</w:t>
      </w:r>
      <w:r w:rsidR="008908B0" w:rsidRPr="00003E9E">
        <w:rPr>
          <w:rFonts w:asciiTheme="minorHAnsi" w:hAnsiTheme="minorHAnsi" w:cstheme="minorHAnsi"/>
          <w:bCs/>
          <w:i/>
          <w:iCs/>
          <w:rPrChange w:id="177" w:author="owner" w:date="2018-05-30T20:29:00Z">
            <w:rPr>
              <w:rFonts w:asciiTheme="minorHAnsi" w:hAnsiTheme="minorHAnsi" w:cstheme="minorHAnsi"/>
              <w:bCs/>
              <w:i/>
              <w:iCs/>
              <w:highlight w:val="yellow"/>
            </w:rPr>
          </w:rPrChange>
        </w:rPr>
        <w:t>i.e.</w:t>
      </w:r>
      <w:r w:rsidR="008908B0" w:rsidRPr="00003E9E">
        <w:rPr>
          <w:rFonts w:asciiTheme="minorHAnsi" w:hAnsiTheme="minorHAnsi" w:cstheme="minorHAnsi"/>
          <w:bCs/>
          <w:rPrChange w:id="178" w:author="owner" w:date="2018-05-30T20:29:00Z">
            <w:rPr>
              <w:rFonts w:asciiTheme="minorHAnsi" w:hAnsiTheme="minorHAnsi" w:cstheme="minorHAnsi"/>
              <w:bCs/>
              <w:highlight w:val="yellow"/>
            </w:rPr>
          </w:rPrChange>
        </w:rPr>
        <w:t xml:space="preserve">, pharmacological </w:t>
      </w:r>
      <w:r w:rsidR="00C369E9" w:rsidRPr="00003E9E">
        <w:rPr>
          <w:rFonts w:asciiTheme="minorHAnsi" w:hAnsiTheme="minorHAnsi" w:cstheme="minorHAnsi"/>
          <w:bCs/>
          <w:rPrChange w:id="179" w:author="owner" w:date="2018-05-30T20:29:00Z">
            <w:rPr>
              <w:rFonts w:asciiTheme="minorHAnsi" w:hAnsiTheme="minorHAnsi" w:cstheme="minorHAnsi"/>
              <w:bCs/>
              <w:highlight w:val="yellow"/>
            </w:rPr>
          </w:rPrChange>
        </w:rPr>
        <w:t>treatment group</w:t>
      </w:r>
      <w:r w:rsidR="00170668" w:rsidRPr="00003E9E">
        <w:rPr>
          <w:rFonts w:asciiTheme="minorHAnsi" w:hAnsiTheme="minorHAnsi" w:cstheme="minorHAnsi"/>
          <w:bCs/>
          <w:rPrChange w:id="180" w:author="owner" w:date="2018-05-30T20:29:00Z">
            <w:rPr>
              <w:rFonts w:asciiTheme="minorHAnsi" w:hAnsiTheme="minorHAnsi" w:cstheme="minorHAnsi"/>
              <w:bCs/>
              <w:highlight w:val="yellow"/>
            </w:rPr>
          </w:rPrChange>
        </w:rPr>
        <w:t>s</w:t>
      </w:r>
      <w:r w:rsidR="008908B0" w:rsidRPr="00003E9E">
        <w:rPr>
          <w:rFonts w:asciiTheme="minorHAnsi" w:hAnsiTheme="minorHAnsi" w:cstheme="minorHAnsi"/>
          <w:bCs/>
          <w:rPrChange w:id="181" w:author="owner" w:date="2018-05-30T20:29:00Z">
            <w:rPr>
              <w:rFonts w:asciiTheme="minorHAnsi" w:hAnsiTheme="minorHAnsi" w:cstheme="minorHAnsi"/>
              <w:bCs/>
              <w:highlight w:val="yellow"/>
            </w:rPr>
          </w:rPrChange>
        </w:rPr>
        <w:t>]</w:t>
      </w:r>
      <w:r w:rsidR="00282133" w:rsidRPr="00003E9E">
        <w:rPr>
          <w:rFonts w:asciiTheme="minorHAnsi" w:hAnsiTheme="minorHAnsi" w:cstheme="minorHAnsi"/>
          <w:bCs/>
          <w:rPrChange w:id="182" w:author="owner" w:date="2018-05-30T20:29:00Z">
            <w:rPr>
              <w:rFonts w:asciiTheme="minorHAnsi" w:hAnsiTheme="minorHAnsi" w:cstheme="minorHAnsi"/>
              <w:bCs/>
              <w:highlight w:val="yellow"/>
            </w:rPr>
          </w:rPrChange>
        </w:rPr>
        <w:t>; maintain</w:t>
      </w:r>
      <w:r w:rsidR="00AB3B09" w:rsidRPr="00003E9E">
        <w:rPr>
          <w:rFonts w:asciiTheme="minorHAnsi" w:hAnsiTheme="minorHAnsi" w:cstheme="minorHAnsi"/>
          <w:bCs/>
          <w:rPrChange w:id="183" w:author="owner" w:date="2018-05-30T20:29:00Z">
            <w:rPr>
              <w:rFonts w:asciiTheme="minorHAnsi" w:hAnsiTheme="minorHAnsi" w:cstheme="minorHAnsi"/>
              <w:bCs/>
              <w:highlight w:val="yellow"/>
            </w:rPr>
          </w:rPrChange>
        </w:rPr>
        <w:t xml:space="preserve"> mice</w:t>
      </w:r>
      <w:r w:rsidR="00282133" w:rsidRPr="00003E9E">
        <w:rPr>
          <w:rFonts w:asciiTheme="minorHAnsi" w:hAnsiTheme="minorHAnsi" w:cstheme="minorHAnsi"/>
          <w:bCs/>
          <w:rPrChange w:id="184" w:author="owner" w:date="2018-05-30T20:29:00Z">
            <w:rPr>
              <w:rFonts w:asciiTheme="minorHAnsi" w:hAnsiTheme="minorHAnsi" w:cstheme="minorHAnsi"/>
              <w:bCs/>
              <w:highlight w:val="yellow"/>
            </w:rPr>
          </w:rPrChange>
        </w:rPr>
        <w:t xml:space="preserve"> in the same cage throughout the experiment</w:t>
      </w:r>
      <w:r w:rsidR="00392335" w:rsidRPr="00003E9E">
        <w:rPr>
          <w:rFonts w:asciiTheme="minorHAnsi" w:hAnsiTheme="minorHAnsi" w:cstheme="minorHAnsi"/>
          <w:bCs/>
          <w:rPrChange w:id="185" w:author="owner" w:date="2018-05-30T20:29:00Z">
            <w:rPr>
              <w:rFonts w:asciiTheme="minorHAnsi" w:hAnsiTheme="minorHAnsi" w:cstheme="minorHAnsi"/>
              <w:bCs/>
              <w:highlight w:val="yellow"/>
            </w:rPr>
          </w:rPrChange>
        </w:rPr>
        <w:t>,</w:t>
      </w:r>
      <w:r w:rsidR="00071A73" w:rsidRPr="00003E9E">
        <w:rPr>
          <w:rFonts w:asciiTheme="minorHAnsi" w:hAnsiTheme="minorHAnsi" w:cstheme="minorHAnsi"/>
          <w:bCs/>
          <w:rPrChange w:id="186" w:author="owner" w:date="2018-05-30T20:29:00Z">
            <w:rPr>
              <w:rFonts w:asciiTheme="minorHAnsi" w:hAnsiTheme="minorHAnsi" w:cstheme="minorHAnsi"/>
              <w:bCs/>
              <w:highlight w:val="yellow"/>
            </w:rPr>
          </w:rPrChange>
        </w:rPr>
        <w:t xml:space="preserve"> except when </w:t>
      </w:r>
      <w:r w:rsidR="008908B0" w:rsidRPr="00003E9E">
        <w:rPr>
          <w:rFonts w:asciiTheme="minorHAnsi" w:hAnsiTheme="minorHAnsi" w:cstheme="minorHAnsi"/>
          <w:bCs/>
          <w:rPrChange w:id="187" w:author="owner" w:date="2018-05-30T20:29:00Z">
            <w:rPr>
              <w:rFonts w:asciiTheme="minorHAnsi" w:hAnsiTheme="minorHAnsi" w:cstheme="minorHAnsi"/>
              <w:bCs/>
              <w:highlight w:val="yellow"/>
            </w:rPr>
          </w:rPrChange>
        </w:rPr>
        <w:t>indicated</w:t>
      </w:r>
      <w:r w:rsidR="00071A73" w:rsidRPr="00003E9E">
        <w:rPr>
          <w:rFonts w:asciiTheme="minorHAnsi" w:hAnsiTheme="minorHAnsi" w:cstheme="minorHAnsi"/>
          <w:bCs/>
          <w:rPrChange w:id="188" w:author="owner" w:date="2018-05-30T20:29:00Z">
            <w:rPr>
              <w:rFonts w:asciiTheme="minorHAnsi" w:hAnsiTheme="minorHAnsi" w:cstheme="minorHAnsi"/>
              <w:bCs/>
              <w:highlight w:val="yellow"/>
            </w:rPr>
          </w:rPrChange>
        </w:rPr>
        <w:t xml:space="preserve"> otherwise</w:t>
      </w:r>
      <w:r w:rsidR="00647B96" w:rsidRPr="00003E9E">
        <w:rPr>
          <w:rFonts w:asciiTheme="minorHAnsi" w:hAnsiTheme="minorHAnsi" w:cstheme="minorHAnsi"/>
          <w:bCs/>
          <w:rPrChange w:id="189" w:author="owner" w:date="2018-05-30T20:29:00Z">
            <w:rPr>
              <w:rFonts w:asciiTheme="minorHAnsi" w:hAnsiTheme="minorHAnsi" w:cstheme="minorHAnsi"/>
              <w:bCs/>
              <w:highlight w:val="yellow"/>
            </w:rPr>
          </w:rPrChange>
        </w:rPr>
        <w:t>)</w:t>
      </w:r>
      <w:r w:rsidR="007C27E2" w:rsidRPr="00003E9E">
        <w:rPr>
          <w:rFonts w:asciiTheme="minorHAnsi" w:hAnsiTheme="minorHAnsi" w:cstheme="minorHAnsi"/>
          <w:bCs/>
          <w:rPrChange w:id="190" w:author="owner" w:date="2018-05-30T20:29:00Z">
            <w:rPr>
              <w:rFonts w:asciiTheme="minorHAnsi" w:hAnsiTheme="minorHAnsi" w:cstheme="minorHAnsi"/>
              <w:bCs/>
              <w:highlight w:val="yellow"/>
            </w:rPr>
          </w:rPrChange>
        </w:rPr>
        <w:t>.</w:t>
      </w:r>
    </w:p>
    <w:p w14:paraId="6E1B9A0D" w14:textId="77777777" w:rsidR="00170668" w:rsidRDefault="00170668" w:rsidP="00615E73">
      <w:pPr>
        <w:pStyle w:val="NormalWeb"/>
        <w:spacing w:before="0" w:beforeAutospacing="0" w:after="0" w:afterAutospacing="0"/>
        <w:rPr>
          <w:rFonts w:asciiTheme="minorHAnsi" w:hAnsiTheme="minorHAnsi" w:cstheme="minorHAnsi"/>
          <w:bCs/>
          <w:highlight w:val="yellow"/>
        </w:rPr>
      </w:pPr>
    </w:p>
    <w:p w14:paraId="497D0B2B" w14:textId="1501336B" w:rsidR="00597A89" w:rsidRDefault="00597A89" w:rsidP="00597A89">
      <w:pPr>
        <w:pStyle w:val="NormalWeb"/>
        <w:spacing w:before="0" w:beforeAutospacing="0" w:after="0" w:afterAutospacing="0"/>
        <w:rPr>
          <w:rFonts w:asciiTheme="minorHAnsi" w:hAnsiTheme="minorHAnsi" w:cstheme="minorHAnsi"/>
          <w:bCs/>
          <w:highlight w:val="yellow"/>
        </w:rPr>
      </w:pPr>
      <w:r w:rsidRPr="00C369E9">
        <w:rPr>
          <w:rFonts w:asciiTheme="minorHAnsi" w:hAnsiTheme="minorHAnsi" w:cstheme="minorHAnsi"/>
          <w:bCs/>
          <w:highlight w:val="yellow"/>
        </w:rPr>
        <w:t>1.</w:t>
      </w:r>
      <w:r>
        <w:rPr>
          <w:rFonts w:asciiTheme="minorHAnsi" w:hAnsiTheme="minorHAnsi" w:cstheme="minorHAnsi"/>
          <w:bCs/>
          <w:highlight w:val="yellow"/>
        </w:rPr>
        <w:t>5</w:t>
      </w:r>
      <w:r w:rsidRPr="00C369E9">
        <w:rPr>
          <w:rFonts w:asciiTheme="minorHAnsi" w:hAnsiTheme="minorHAnsi" w:cstheme="minorHAnsi"/>
          <w:bCs/>
          <w:highlight w:val="yellow"/>
        </w:rPr>
        <w:t xml:space="preserve">. </w:t>
      </w:r>
      <w:r>
        <w:rPr>
          <w:rFonts w:asciiTheme="minorHAnsi" w:hAnsiTheme="minorHAnsi" w:cstheme="minorHAnsi"/>
          <w:bCs/>
          <w:highlight w:val="yellow"/>
        </w:rPr>
        <w:t>Fill home cages with</w:t>
      </w:r>
      <w:r w:rsidRPr="00C369E9">
        <w:rPr>
          <w:rFonts w:asciiTheme="minorHAnsi" w:hAnsiTheme="minorHAnsi" w:cstheme="minorHAnsi"/>
          <w:bCs/>
          <w:highlight w:val="yellow"/>
        </w:rPr>
        <w:t xml:space="preserve"> fresh sawdust (replaced twice a week) and </w:t>
      </w:r>
      <w:r>
        <w:rPr>
          <w:rFonts w:asciiTheme="minorHAnsi" w:hAnsiTheme="minorHAnsi" w:cstheme="minorHAnsi"/>
          <w:bCs/>
          <w:highlight w:val="yellow"/>
        </w:rPr>
        <w:t xml:space="preserve">add </w:t>
      </w:r>
      <w:r w:rsidRPr="00C369E9">
        <w:rPr>
          <w:rFonts w:asciiTheme="minorHAnsi" w:hAnsiTheme="minorHAnsi" w:cstheme="minorHAnsi"/>
          <w:bCs/>
          <w:highlight w:val="yellow"/>
        </w:rPr>
        <w:t>a piece of cotton wool for enrichment.</w:t>
      </w:r>
    </w:p>
    <w:p w14:paraId="342631AD" w14:textId="77777777" w:rsidR="00597A89" w:rsidRPr="00C369E9" w:rsidRDefault="00597A89" w:rsidP="00597A89">
      <w:pPr>
        <w:pStyle w:val="NormalWeb"/>
        <w:spacing w:before="0" w:beforeAutospacing="0" w:after="0" w:afterAutospacing="0"/>
        <w:rPr>
          <w:rFonts w:asciiTheme="minorHAnsi" w:hAnsiTheme="minorHAnsi" w:cstheme="minorHAnsi"/>
          <w:bCs/>
          <w:highlight w:val="yellow"/>
        </w:rPr>
      </w:pPr>
    </w:p>
    <w:p w14:paraId="36F24CDB" w14:textId="67E670A4" w:rsidR="00071A73" w:rsidRPr="003C3D37" w:rsidDel="003C3D37" w:rsidRDefault="00170668" w:rsidP="00597A89">
      <w:pPr>
        <w:pStyle w:val="NormalWeb"/>
        <w:spacing w:before="0" w:beforeAutospacing="0" w:after="0" w:afterAutospacing="0"/>
        <w:rPr>
          <w:del w:id="191" w:author="owner" w:date="2018-05-26T15:29:00Z"/>
          <w:rFonts w:asciiTheme="minorHAnsi" w:hAnsiTheme="minorHAnsi" w:cstheme="minorHAnsi"/>
          <w:bCs/>
          <w:highlight w:val="yellow"/>
        </w:rPr>
      </w:pPr>
      <w:r>
        <w:rPr>
          <w:rFonts w:asciiTheme="minorHAnsi" w:hAnsiTheme="minorHAnsi" w:cstheme="minorHAnsi"/>
          <w:bCs/>
          <w:highlight w:val="yellow"/>
        </w:rPr>
        <w:t>1.</w:t>
      </w:r>
      <w:r w:rsidR="00597A89">
        <w:rPr>
          <w:rFonts w:asciiTheme="minorHAnsi" w:hAnsiTheme="minorHAnsi" w:cstheme="minorHAnsi"/>
          <w:bCs/>
          <w:highlight w:val="yellow"/>
        </w:rPr>
        <w:t>6</w:t>
      </w:r>
      <w:r>
        <w:rPr>
          <w:rFonts w:asciiTheme="minorHAnsi" w:hAnsiTheme="minorHAnsi" w:cstheme="minorHAnsi"/>
          <w:bCs/>
          <w:highlight w:val="yellow"/>
        </w:rPr>
        <w:t xml:space="preserve">. </w:t>
      </w:r>
      <w:r w:rsidRPr="00CA38F9">
        <w:rPr>
          <w:rFonts w:asciiTheme="minorHAnsi" w:hAnsiTheme="minorHAnsi" w:cstheme="minorHAnsi"/>
          <w:bCs/>
          <w:highlight w:val="yellow"/>
        </w:rPr>
        <w:t xml:space="preserve">House </w:t>
      </w:r>
      <w:r>
        <w:rPr>
          <w:rFonts w:asciiTheme="minorHAnsi" w:hAnsiTheme="minorHAnsi" w:cstheme="minorHAnsi"/>
          <w:bCs/>
          <w:highlight w:val="yellow"/>
        </w:rPr>
        <w:t>animals</w:t>
      </w:r>
      <w:r w:rsidR="00605162">
        <w:rPr>
          <w:rFonts w:asciiTheme="minorHAnsi" w:hAnsiTheme="minorHAnsi" w:cstheme="minorHAnsi"/>
          <w:bCs/>
          <w:highlight w:val="yellow"/>
        </w:rPr>
        <w:t xml:space="preserve"> in home cage</w:t>
      </w:r>
      <w:r w:rsidRPr="00CA38F9">
        <w:rPr>
          <w:rFonts w:asciiTheme="minorHAnsi" w:hAnsiTheme="minorHAnsi" w:cstheme="minorHAnsi"/>
          <w:bCs/>
          <w:highlight w:val="yellow"/>
        </w:rPr>
        <w:t xml:space="preserve"> for </w:t>
      </w:r>
      <w:r>
        <w:rPr>
          <w:rFonts w:asciiTheme="minorHAnsi" w:hAnsiTheme="minorHAnsi" w:cstheme="minorHAnsi"/>
          <w:bCs/>
          <w:highlight w:val="yellow"/>
        </w:rPr>
        <w:t>a</w:t>
      </w:r>
      <w:r w:rsidR="00AB3B09">
        <w:rPr>
          <w:rFonts w:asciiTheme="minorHAnsi" w:hAnsiTheme="minorHAnsi" w:cstheme="minorHAnsi"/>
          <w:bCs/>
          <w:highlight w:val="yellow"/>
        </w:rPr>
        <w:t>n acclimation</w:t>
      </w:r>
      <w:r>
        <w:rPr>
          <w:rFonts w:asciiTheme="minorHAnsi" w:hAnsiTheme="minorHAnsi" w:cstheme="minorHAnsi"/>
          <w:bCs/>
          <w:highlight w:val="yellow"/>
        </w:rPr>
        <w:t xml:space="preserve"> period of </w:t>
      </w:r>
      <w:r w:rsidRPr="00CA38F9">
        <w:rPr>
          <w:rFonts w:asciiTheme="minorHAnsi" w:hAnsiTheme="minorHAnsi" w:cstheme="minorHAnsi"/>
          <w:bCs/>
          <w:highlight w:val="yellow"/>
        </w:rPr>
        <w:t>one week</w:t>
      </w:r>
      <w:r>
        <w:rPr>
          <w:rFonts w:asciiTheme="minorHAnsi" w:hAnsiTheme="minorHAnsi" w:cstheme="minorHAnsi"/>
          <w:bCs/>
          <w:highlight w:val="yellow"/>
        </w:rPr>
        <w:t>.</w:t>
      </w:r>
      <w:ins w:id="192" w:author="owner" w:date="2018-05-26T15:29:00Z">
        <w:r w:rsidR="003C3D37">
          <w:rPr>
            <w:rFonts w:asciiTheme="minorHAnsi" w:hAnsiTheme="minorHAnsi" w:cstheme="minorHAnsi"/>
            <w:bCs/>
            <w:highlight w:val="yellow"/>
          </w:rPr>
          <w:t xml:space="preserve"> Allow </w:t>
        </w:r>
        <w:r w:rsidR="003C3D37">
          <w:rPr>
            <w:rFonts w:asciiTheme="minorHAnsi" w:hAnsiTheme="minorHAnsi" w:cstheme="minorHAnsi"/>
            <w:bCs/>
            <w:i/>
            <w:iCs/>
            <w:highlight w:val="yellow"/>
          </w:rPr>
          <w:t xml:space="preserve">ad libitum </w:t>
        </w:r>
        <w:r w:rsidR="003C3D37">
          <w:rPr>
            <w:rFonts w:asciiTheme="minorHAnsi" w:hAnsiTheme="minorHAnsi" w:cstheme="minorHAnsi"/>
            <w:bCs/>
            <w:highlight w:val="yellow"/>
          </w:rPr>
          <w:t>access to rodent chow and water</w:t>
        </w:r>
      </w:ins>
      <w:ins w:id="193" w:author="owner" w:date="2018-05-26T15:30:00Z">
        <w:r w:rsidR="003C3D37">
          <w:rPr>
            <w:rFonts w:asciiTheme="minorHAnsi" w:hAnsiTheme="minorHAnsi" w:cstheme="minorHAnsi"/>
            <w:bCs/>
            <w:highlight w:val="yellow"/>
          </w:rPr>
          <w:t xml:space="preserve"> (except during UCMS stressor application</w:t>
        </w:r>
      </w:ins>
      <w:ins w:id="194" w:author="owner" w:date="2018-05-26T17:47:00Z">
        <w:r w:rsidR="00DE5A9F">
          <w:rPr>
            <w:rFonts w:asciiTheme="minorHAnsi" w:hAnsiTheme="minorHAnsi" w:cstheme="minorHAnsi"/>
            <w:bCs/>
            <w:highlight w:val="yellow"/>
          </w:rPr>
          <w:t>s</w:t>
        </w:r>
      </w:ins>
      <w:ins w:id="195" w:author="owner" w:date="2018-05-26T15:30:00Z">
        <w:r w:rsidR="003C3D37">
          <w:rPr>
            <w:rFonts w:asciiTheme="minorHAnsi" w:hAnsiTheme="minorHAnsi" w:cstheme="minorHAnsi"/>
            <w:bCs/>
            <w:highlight w:val="yellow"/>
          </w:rPr>
          <w:t>)</w:t>
        </w:r>
      </w:ins>
      <w:ins w:id="196" w:author="owner" w:date="2018-05-26T15:29:00Z">
        <w:r w:rsidR="003C3D37">
          <w:rPr>
            <w:rFonts w:asciiTheme="minorHAnsi" w:hAnsiTheme="minorHAnsi" w:cstheme="minorHAnsi"/>
            <w:bCs/>
            <w:highlight w:val="yellow"/>
          </w:rPr>
          <w:t>.</w:t>
        </w:r>
      </w:ins>
    </w:p>
    <w:p w14:paraId="5C620F9F" w14:textId="77777777" w:rsidR="008908B0" w:rsidRDefault="008908B0" w:rsidP="003C3D37">
      <w:pPr>
        <w:pStyle w:val="NormalWeb"/>
        <w:spacing w:before="0" w:beforeAutospacing="0" w:after="0" w:afterAutospacing="0"/>
        <w:rPr>
          <w:rFonts w:asciiTheme="minorHAnsi" w:hAnsiTheme="minorHAnsi" w:cstheme="minorHAnsi"/>
          <w:bCs/>
          <w:highlight w:val="yellow"/>
        </w:rPr>
      </w:pPr>
    </w:p>
    <w:p w14:paraId="24F93ED8" w14:textId="386CA02E" w:rsidR="008908B0" w:rsidRPr="008908B0" w:rsidRDefault="008908B0" w:rsidP="00615E73">
      <w:pPr>
        <w:pStyle w:val="NormalWeb"/>
        <w:spacing w:before="0" w:beforeAutospacing="0" w:after="0" w:afterAutospacing="0"/>
        <w:rPr>
          <w:rFonts w:asciiTheme="minorHAnsi" w:hAnsiTheme="minorHAnsi" w:cstheme="minorHAnsi"/>
          <w:bCs/>
          <w:highlight w:val="yellow"/>
        </w:rPr>
      </w:pPr>
      <w:del w:id="197" w:author="owner" w:date="2018-05-26T15:29:00Z">
        <w:r w:rsidDel="003C3D37">
          <w:rPr>
            <w:rFonts w:asciiTheme="minorHAnsi" w:hAnsiTheme="minorHAnsi" w:cstheme="minorHAnsi"/>
            <w:bCs/>
            <w:highlight w:val="yellow"/>
          </w:rPr>
          <w:delText>1.</w:delText>
        </w:r>
        <w:r w:rsidR="00615E73" w:rsidDel="003C3D37">
          <w:rPr>
            <w:rFonts w:asciiTheme="minorHAnsi" w:hAnsiTheme="minorHAnsi" w:cstheme="minorHAnsi"/>
            <w:bCs/>
            <w:highlight w:val="yellow"/>
          </w:rPr>
          <w:delText>7</w:delText>
        </w:r>
        <w:r w:rsidDel="003C3D37">
          <w:rPr>
            <w:rFonts w:asciiTheme="minorHAnsi" w:hAnsiTheme="minorHAnsi" w:cstheme="minorHAnsi"/>
            <w:bCs/>
            <w:highlight w:val="yellow"/>
          </w:rPr>
          <w:delText xml:space="preserve">. Allow </w:delText>
        </w:r>
        <w:r w:rsidDel="003C3D37">
          <w:rPr>
            <w:rFonts w:asciiTheme="minorHAnsi" w:hAnsiTheme="minorHAnsi" w:cstheme="minorHAnsi"/>
            <w:bCs/>
            <w:i/>
            <w:iCs/>
            <w:highlight w:val="yellow"/>
          </w:rPr>
          <w:delText>ad libitum</w:delText>
        </w:r>
        <w:r w:rsidDel="003C3D37">
          <w:rPr>
            <w:rFonts w:asciiTheme="minorHAnsi" w:hAnsiTheme="minorHAnsi" w:cstheme="minorHAnsi"/>
            <w:bCs/>
            <w:highlight w:val="yellow"/>
          </w:rPr>
          <w:delText xml:space="preserve"> access to rodent chow and water (except during UCMS stressor application).</w:delText>
        </w:r>
      </w:del>
    </w:p>
    <w:p w14:paraId="7D5E129C" w14:textId="77777777" w:rsidR="007C27E2" w:rsidRPr="00CA38F9" w:rsidRDefault="007C27E2" w:rsidP="007C27E2">
      <w:pPr>
        <w:pStyle w:val="NormalWeb"/>
        <w:spacing w:before="0" w:beforeAutospacing="0" w:after="0" w:afterAutospacing="0"/>
        <w:rPr>
          <w:rFonts w:asciiTheme="minorHAnsi" w:hAnsiTheme="minorHAnsi" w:cstheme="minorHAnsi"/>
          <w:bCs/>
          <w:highlight w:val="yellow"/>
        </w:rPr>
      </w:pPr>
    </w:p>
    <w:p w14:paraId="32AC6547" w14:textId="20257291" w:rsidR="007C27E2" w:rsidRPr="00CA38F9" w:rsidDel="003C3D37" w:rsidRDefault="007C27E2" w:rsidP="003C3D37">
      <w:pPr>
        <w:pStyle w:val="NormalWeb"/>
        <w:spacing w:before="0" w:beforeAutospacing="0" w:after="0" w:afterAutospacing="0"/>
        <w:rPr>
          <w:del w:id="198" w:author="owner" w:date="2018-05-26T15:30:00Z"/>
          <w:rFonts w:asciiTheme="minorHAnsi" w:hAnsiTheme="minorHAnsi" w:cstheme="minorHAnsi"/>
          <w:bCs/>
          <w:highlight w:val="yellow"/>
        </w:rPr>
      </w:pPr>
      <w:proofErr w:type="gramStart"/>
      <w:r w:rsidRPr="00CA38F9">
        <w:rPr>
          <w:rFonts w:asciiTheme="minorHAnsi" w:hAnsiTheme="minorHAnsi" w:cstheme="minorHAnsi"/>
          <w:bCs/>
          <w:highlight w:val="yellow"/>
        </w:rPr>
        <w:t>1.</w:t>
      </w:r>
      <w:proofErr w:type="gramEnd"/>
      <w:del w:id="199" w:author="owner" w:date="2018-05-26T15:30:00Z">
        <w:r w:rsidR="00615E73" w:rsidDel="003C3D37">
          <w:rPr>
            <w:rFonts w:asciiTheme="minorHAnsi" w:hAnsiTheme="minorHAnsi" w:cstheme="minorHAnsi"/>
            <w:bCs/>
            <w:highlight w:val="yellow"/>
          </w:rPr>
          <w:delText>8</w:delText>
        </w:r>
      </w:del>
      <w:ins w:id="200" w:author="owner" w:date="2018-05-26T15:30:00Z">
        <w:r w:rsidR="003C3D37">
          <w:rPr>
            <w:rFonts w:asciiTheme="minorHAnsi" w:hAnsiTheme="minorHAnsi" w:cstheme="minorHAnsi"/>
            <w:bCs/>
            <w:highlight w:val="yellow"/>
          </w:rPr>
          <w:t>7</w:t>
        </w:r>
      </w:ins>
      <w:r w:rsidRPr="00CA38F9">
        <w:rPr>
          <w:rFonts w:asciiTheme="minorHAnsi" w:hAnsiTheme="minorHAnsi" w:cstheme="minorHAnsi"/>
          <w:bCs/>
          <w:highlight w:val="yellow"/>
        </w:rPr>
        <w:t>. Keep a</w:t>
      </w:r>
      <w:r w:rsidR="00647B96" w:rsidRPr="00CA38F9">
        <w:rPr>
          <w:rFonts w:asciiTheme="minorHAnsi" w:hAnsiTheme="minorHAnsi" w:cstheme="minorHAnsi"/>
          <w:bCs/>
          <w:highlight w:val="yellow"/>
        </w:rPr>
        <w:t xml:space="preserve"> consistent 12 h light </w:t>
      </w:r>
      <w:r w:rsidRPr="00CA38F9">
        <w:rPr>
          <w:rFonts w:asciiTheme="minorHAnsi" w:hAnsiTheme="minorHAnsi" w:cstheme="minorHAnsi"/>
          <w:bCs/>
          <w:highlight w:val="yellow"/>
        </w:rPr>
        <w:t>/ dark cycle (except when indicated otherwise).</w:t>
      </w:r>
      <w:ins w:id="201" w:author="owner" w:date="2018-05-26T15:30:00Z">
        <w:r w:rsidR="003C3D37">
          <w:rPr>
            <w:rFonts w:asciiTheme="minorHAnsi" w:hAnsiTheme="minorHAnsi" w:cstheme="minorHAnsi"/>
            <w:bCs/>
            <w:highlight w:val="yellow"/>
          </w:rPr>
          <w:t xml:space="preserve"> During UCMS procedures maintain naïve mice in their home cage.</w:t>
        </w:r>
      </w:ins>
    </w:p>
    <w:p w14:paraId="5AF0E001" w14:textId="57A8E9D5" w:rsidR="008908B0" w:rsidDel="003C3D37" w:rsidRDefault="008908B0" w:rsidP="003265F4">
      <w:pPr>
        <w:pStyle w:val="NormalWeb"/>
        <w:spacing w:before="0" w:beforeAutospacing="0" w:after="0" w:afterAutospacing="0"/>
        <w:rPr>
          <w:del w:id="202" w:author="owner" w:date="2018-05-26T15:30:00Z"/>
          <w:rFonts w:asciiTheme="minorHAnsi" w:hAnsiTheme="minorHAnsi" w:cstheme="minorHAnsi"/>
          <w:bCs/>
          <w:highlight w:val="yellow"/>
        </w:rPr>
      </w:pPr>
    </w:p>
    <w:p w14:paraId="23836B7B" w14:textId="13307A09" w:rsidR="008908B0" w:rsidRPr="00CA38F9" w:rsidRDefault="008908B0" w:rsidP="00BD0998">
      <w:pPr>
        <w:pStyle w:val="NormalWeb"/>
        <w:spacing w:before="0" w:beforeAutospacing="0" w:after="0" w:afterAutospacing="0"/>
        <w:rPr>
          <w:rFonts w:asciiTheme="minorHAnsi" w:hAnsiTheme="minorHAnsi" w:cstheme="minorHAnsi"/>
          <w:bCs/>
          <w:highlight w:val="yellow"/>
        </w:rPr>
      </w:pPr>
      <w:del w:id="203" w:author="owner" w:date="2018-05-26T15:30:00Z">
        <w:r w:rsidDel="003C3D37">
          <w:rPr>
            <w:rFonts w:asciiTheme="minorHAnsi" w:hAnsiTheme="minorHAnsi" w:cstheme="minorHAnsi"/>
            <w:bCs/>
            <w:highlight w:val="yellow"/>
          </w:rPr>
          <w:delText>1.</w:delText>
        </w:r>
        <w:r w:rsidR="00615E73" w:rsidDel="003C3D37">
          <w:rPr>
            <w:rFonts w:asciiTheme="minorHAnsi" w:hAnsiTheme="minorHAnsi" w:cstheme="minorHAnsi"/>
            <w:bCs/>
            <w:highlight w:val="yellow"/>
          </w:rPr>
          <w:delText>9</w:delText>
        </w:r>
        <w:r w:rsidDel="003C3D37">
          <w:rPr>
            <w:rFonts w:asciiTheme="minorHAnsi" w:hAnsiTheme="minorHAnsi" w:cstheme="minorHAnsi"/>
            <w:bCs/>
            <w:highlight w:val="yellow"/>
          </w:rPr>
          <w:delText>. During UCMS procedure</w:delText>
        </w:r>
        <w:r w:rsidR="00597A89" w:rsidDel="003C3D37">
          <w:rPr>
            <w:rFonts w:asciiTheme="minorHAnsi" w:hAnsiTheme="minorHAnsi" w:cstheme="minorHAnsi"/>
            <w:bCs/>
            <w:highlight w:val="yellow"/>
          </w:rPr>
          <w:delText>s</w:delText>
        </w:r>
        <w:r w:rsidDel="003C3D37">
          <w:rPr>
            <w:rFonts w:asciiTheme="minorHAnsi" w:hAnsiTheme="minorHAnsi" w:cstheme="minorHAnsi"/>
            <w:bCs/>
            <w:highlight w:val="yellow"/>
          </w:rPr>
          <w:delText>, maintain naïve mice in their home cage.</w:delText>
        </w:r>
      </w:del>
    </w:p>
    <w:p w14:paraId="49A63FCA" w14:textId="77777777" w:rsidR="00034C8F" w:rsidRPr="00CA38F9" w:rsidRDefault="00034C8F" w:rsidP="002E2F81">
      <w:pPr>
        <w:pStyle w:val="NormalWeb"/>
        <w:spacing w:before="0" w:beforeAutospacing="0" w:after="0" w:afterAutospacing="0"/>
        <w:ind w:firstLine="720"/>
        <w:rPr>
          <w:rFonts w:asciiTheme="minorHAnsi" w:hAnsiTheme="minorHAnsi" w:cstheme="minorHAnsi"/>
          <w:bCs/>
          <w:highlight w:val="yellow"/>
        </w:rPr>
      </w:pPr>
    </w:p>
    <w:p w14:paraId="4C818C75" w14:textId="34652B4E" w:rsidR="00AC6F06" w:rsidRPr="00CA38F9" w:rsidRDefault="00282133" w:rsidP="00282133">
      <w:pPr>
        <w:pStyle w:val="NormalWeb"/>
        <w:spacing w:before="0" w:beforeAutospacing="0" w:after="0" w:afterAutospacing="0"/>
        <w:rPr>
          <w:rFonts w:asciiTheme="minorHAnsi" w:hAnsiTheme="minorHAnsi" w:cstheme="minorHAnsi"/>
          <w:b/>
          <w:highlight w:val="yellow"/>
        </w:rPr>
      </w:pPr>
      <w:r w:rsidRPr="00CA38F9">
        <w:rPr>
          <w:rFonts w:asciiTheme="minorHAnsi" w:hAnsiTheme="minorHAnsi" w:cstheme="minorHAnsi"/>
          <w:b/>
          <w:highlight w:val="yellow"/>
        </w:rPr>
        <w:t xml:space="preserve">2. </w:t>
      </w:r>
      <w:r w:rsidR="00AC6F06" w:rsidRPr="00CA38F9">
        <w:rPr>
          <w:rFonts w:asciiTheme="minorHAnsi" w:hAnsiTheme="minorHAnsi" w:cstheme="minorHAnsi"/>
          <w:b/>
          <w:highlight w:val="yellow"/>
        </w:rPr>
        <w:t>UCMS</w:t>
      </w:r>
    </w:p>
    <w:p w14:paraId="034E70C8" w14:textId="4863EBDE" w:rsidR="0083135D" w:rsidRDefault="0083135D" w:rsidP="00D67707">
      <w:pPr>
        <w:pStyle w:val="NormalWeb"/>
        <w:spacing w:before="0" w:beforeAutospacing="0" w:after="0" w:afterAutospacing="0"/>
        <w:rPr>
          <w:rFonts w:asciiTheme="minorHAnsi" w:hAnsiTheme="minorHAnsi" w:cstheme="minorHAnsi"/>
          <w:bCs/>
          <w:highlight w:val="yellow"/>
        </w:rPr>
      </w:pPr>
    </w:p>
    <w:p w14:paraId="7813793C" w14:textId="77777777" w:rsidR="00655E61" w:rsidRDefault="0083135D" w:rsidP="00655E61">
      <w:pPr>
        <w:pStyle w:val="NormalWeb"/>
        <w:spacing w:before="0" w:beforeAutospacing="0" w:after="0" w:afterAutospacing="0"/>
        <w:rPr>
          <w:rFonts w:asciiTheme="minorHAnsi" w:hAnsiTheme="minorHAnsi" w:cstheme="minorHAnsi"/>
          <w:bCs/>
          <w:highlight w:val="yellow"/>
        </w:rPr>
      </w:pPr>
      <w:r>
        <w:rPr>
          <w:rFonts w:asciiTheme="minorHAnsi" w:hAnsiTheme="minorHAnsi" w:cstheme="minorHAnsi"/>
          <w:bCs/>
          <w:highlight w:val="yellow"/>
        </w:rPr>
        <w:t>2.1. Desig</w:t>
      </w:r>
      <w:r w:rsidR="00655E61">
        <w:rPr>
          <w:rFonts w:asciiTheme="minorHAnsi" w:hAnsiTheme="minorHAnsi" w:cstheme="minorHAnsi"/>
          <w:bCs/>
          <w:highlight w:val="yellow"/>
        </w:rPr>
        <w:t>nate a separate room in the lab, for the sole use of the UCMS protocol.</w:t>
      </w:r>
    </w:p>
    <w:p w14:paraId="5E82A974" w14:textId="77777777" w:rsidR="0041307C" w:rsidRDefault="0041307C" w:rsidP="00655E61">
      <w:pPr>
        <w:pStyle w:val="NormalWeb"/>
        <w:spacing w:before="0" w:beforeAutospacing="0" w:after="0" w:afterAutospacing="0"/>
        <w:rPr>
          <w:rFonts w:asciiTheme="minorHAnsi" w:hAnsiTheme="minorHAnsi" w:cstheme="minorHAnsi"/>
          <w:bCs/>
          <w:highlight w:val="yellow"/>
        </w:rPr>
      </w:pPr>
    </w:p>
    <w:p w14:paraId="43D7307B" w14:textId="6853C58B" w:rsidR="0041307C" w:rsidRDefault="0041307C" w:rsidP="006D58CE">
      <w:pPr>
        <w:pStyle w:val="NormalWeb"/>
        <w:spacing w:before="0" w:beforeAutospacing="0" w:after="0" w:afterAutospacing="0"/>
        <w:rPr>
          <w:rFonts w:asciiTheme="minorHAnsi" w:hAnsiTheme="minorHAnsi" w:cstheme="minorHAnsi"/>
          <w:bCs/>
          <w:highlight w:val="yellow"/>
        </w:rPr>
      </w:pPr>
      <w:r>
        <w:rPr>
          <w:rFonts w:asciiTheme="minorHAnsi" w:hAnsiTheme="minorHAnsi" w:cstheme="minorHAnsi"/>
          <w:bCs/>
          <w:highlight w:val="yellow"/>
        </w:rPr>
        <w:t xml:space="preserve">2.2. Design a 4 week stressor regimen in which each of the seven stressors </w:t>
      </w:r>
      <w:r w:rsidRPr="00003E9E">
        <w:rPr>
          <w:rFonts w:asciiTheme="minorHAnsi" w:hAnsiTheme="minorHAnsi" w:cstheme="minorHAnsi"/>
          <w:bCs/>
          <w:rPrChange w:id="204" w:author="owner" w:date="2018-05-30T20:31:00Z">
            <w:rPr>
              <w:rFonts w:asciiTheme="minorHAnsi" w:hAnsiTheme="minorHAnsi" w:cstheme="minorHAnsi"/>
              <w:bCs/>
              <w:highlight w:val="yellow"/>
            </w:rPr>
          </w:rPrChange>
        </w:rPr>
        <w:t>(</w:t>
      </w:r>
      <w:r w:rsidRPr="00003E9E">
        <w:rPr>
          <w:rFonts w:asciiTheme="minorHAnsi" w:hAnsiTheme="minorHAnsi" w:cstheme="minorHAnsi"/>
          <w:bCs/>
          <w:i/>
          <w:iCs/>
          <w:rPrChange w:id="205" w:author="owner" w:date="2018-05-30T20:31:00Z">
            <w:rPr>
              <w:rFonts w:asciiTheme="minorHAnsi" w:hAnsiTheme="minorHAnsi" w:cstheme="minorHAnsi"/>
              <w:bCs/>
              <w:i/>
              <w:iCs/>
              <w:highlight w:val="yellow"/>
            </w:rPr>
          </w:rPrChange>
        </w:rPr>
        <w:t>i.e.</w:t>
      </w:r>
      <w:r w:rsidRPr="00003E9E">
        <w:rPr>
          <w:rFonts w:asciiTheme="minorHAnsi" w:hAnsiTheme="minorHAnsi" w:cstheme="minorHAnsi"/>
          <w:bCs/>
          <w:rPrChange w:id="206" w:author="owner" w:date="2018-05-30T20:31:00Z">
            <w:rPr>
              <w:rFonts w:asciiTheme="minorHAnsi" w:hAnsiTheme="minorHAnsi" w:cstheme="minorHAnsi"/>
              <w:bCs/>
              <w:highlight w:val="yellow"/>
            </w:rPr>
          </w:rPrChange>
        </w:rPr>
        <w:t>, wet cage, dam</w:t>
      </w:r>
      <w:r w:rsidR="006D58CE" w:rsidRPr="00003E9E">
        <w:rPr>
          <w:rFonts w:asciiTheme="minorHAnsi" w:hAnsiTheme="minorHAnsi" w:cstheme="minorHAnsi"/>
          <w:bCs/>
          <w:rPrChange w:id="207" w:author="owner" w:date="2018-05-30T20:31:00Z">
            <w:rPr>
              <w:rFonts w:asciiTheme="minorHAnsi" w:hAnsiTheme="minorHAnsi" w:cstheme="minorHAnsi"/>
              <w:bCs/>
              <w:highlight w:val="yellow"/>
            </w:rPr>
          </w:rPrChange>
        </w:rPr>
        <w:t>p</w:t>
      </w:r>
      <w:r w:rsidRPr="00003E9E">
        <w:rPr>
          <w:rFonts w:asciiTheme="minorHAnsi" w:hAnsiTheme="minorHAnsi" w:cstheme="minorHAnsi"/>
          <w:bCs/>
          <w:rPrChange w:id="208" w:author="owner" w:date="2018-05-30T20:31:00Z">
            <w:rPr>
              <w:rFonts w:asciiTheme="minorHAnsi" w:hAnsiTheme="minorHAnsi" w:cstheme="minorHAnsi"/>
              <w:bCs/>
              <w:highlight w:val="yellow"/>
            </w:rPr>
          </w:rPrChange>
        </w:rPr>
        <w:t xml:space="preserve">ened sawdust, tilted cage, empty cage, </w:t>
      </w:r>
      <w:r w:rsidR="002B7AD2" w:rsidRPr="00003E9E">
        <w:rPr>
          <w:rFonts w:asciiTheme="minorHAnsi" w:hAnsiTheme="minorHAnsi" w:cstheme="minorHAnsi"/>
          <w:bCs/>
          <w:rPrChange w:id="209" w:author="owner" w:date="2018-05-30T20:31:00Z">
            <w:rPr>
              <w:rFonts w:asciiTheme="minorHAnsi" w:hAnsiTheme="minorHAnsi" w:cstheme="minorHAnsi"/>
              <w:bCs/>
              <w:highlight w:val="yellow"/>
            </w:rPr>
          </w:rPrChange>
        </w:rPr>
        <w:t xml:space="preserve">social stress, </w:t>
      </w:r>
      <w:r w:rsidR="006D58CE" w:rsidRPr="00003E9E">
        <w:rPr>
          <w:rFonts w:asciiTheme="minorHAnsi" w:hAnsiTheme="minorHAnsi" w:cstheme="minorHAnsi"/>
          <w:bCs/>
          <w:rPrChange w:id="210" w:author="owner" w:date="2018-05-30T20:31:00Z">
            <w:rPr>
              <w:rFonts w:asciiTheme="minorHAnsi" w:hAnsiTheme="minorHAnsi" w:cstheme="minorHAnsi"/>
              <w:bCs/>
              <w:highlight w:val="yellow"/>
            </w:rPr>
          </w:rPrChange>
        </w:rPr>
        <w:t>mice restrain</w:t>
      </w:r>
      <w:r w:rsidR="008131B6" w:rsidRPr="00003E9E">
        <w:rPr>
          <w:rFonts w:asciiTheme="minorHAnsi" w:hAnsiTheme="minorHAnsi" w:cstheme="minorHAnsi"/>
          <w:bCs/>
          <w:rPrChange w:id="211" w:author="owner" w:date="2018-05-30T20:31:00Z">
            <w:rPr>
              <w:rFonts w:asciiTheme="minorHAnsi" w:hAnsiTheme="minorHAnsi" w:cstheme="minorHAnsi"/>
              <w:bCs/>
              <w:highlight w:val="yellow"/>
            </w:rPr>
          </w:rPrChange>
        </w:rPr>
        <w:t>t</w:t>
      </w:r>
      <w:r w:rsidR="006D58CE" w:rsidRPr="00003E9E">
        <w:rPr>
          <w:rFonts w:asciiTheme="minorHAnsi" w:hAnsiTheme="minorHAnsi" w:cstheme="minorHAnsi"/>
          <w:bCs/>
          <w:rPrChange w:id="212" w:author="owner" w:date="2018-05-30T20:31:00Z">
            <w:rPr>
              <w:rFonts w:asciiTheme="minorHAnsi" w:hAnsiTheme="minorHAnsi" w:cstheme="minorHAnsi"/>
              <w:bCs/>
              <w:highlight w:val="yellow"/>
            </w:rPr>
          </w:rPrChange>
        </w:rPr>
        <w:t xml:space="preserve"> and disruption of light / dark cycle</w:t>
      </w:r>
      <w:r w:rsidRPr="00003E9E">
        <w:rPr>
          <w:rFonts w:asciiTheme="minorHAnsi" w:hAnsiTheme="minorHAnsi" w:cstheme="minorHAnsi"/>
          <w:bCs/>
          <w:rPrChange w:id="213" w:author="owner" w:date="2018-05-30T20:31:00Z">
            <w:rPr>
              <w:rFonts w:asciiTheme="minorHAnsi" w:hAnsiTheme="minorHAnsi" w:cstheme="minorHAnsi"/>
              <w:bCs/>
              <w:highlight w:val="yellow"/>
            </w:rPr>
          </w:rPrChange>
        </w:rPr>
        <w:t>) is utilized once a week, on a different day each week.</w:t>
      </w:r>
      <w:r>
        <w:rPr>
          <w:rFonts w:asciiTheme="minorHAnsi" w:hAnsiTheme="minorHAnsi" w:cstheme="minorHAnsi"/>
          <w:bCs/>
          <w:highlight w:val="yellow"/>
        </w:rPr>
        <w:t xml:space="preserve"> For a possible design see </w:t>
      </w:r>
      <w:r w:rsidRPr="00F643B4">
        <w:rPr>
          <w:rFonts w:asciiTheme="minorHAnsi" w:hAnsiTheme="minorHAnsi" w:cstheme="minorHAnsi"/>
          <w:b/>
          <w:highlight w:val="yellow"/>
        </w:rPr>
        <w:t>Table 1</w:t>
      </w:r>
      <w:r>
        <w:rPr>
          <w:rFonts w:asciiTheme="minorHAnsi" w:hAnsiTheme="minorHAnsi" w:cstheme="minorHAnsi"/>
          <w:bCs/>
          <w:highlight w:val="yellow"/>
        </w:rPr>
        <w:t xml:space="preserve">. </w:t>
      </w:r>
    </w:p>
    <w:p w14:paraId="54957492" w14:textId="77777777" w:rsidR="00655E61" w:rsidRDefault="00655E61" w:rsidP="00655E61">
      <w:pPr>
        <w:pStyle w:val="NormalWeb"/>
        <w:spacing w:before="0" w:beforeAutospacing="0" w:after="0" w:afterAutospacing="0"/>
        <w:rPr>
          <w:rFonts w:asciiTheme="minorHAnsi" w:hAnsiTheme="minorHAnsi" w:cstheme="minorHAnsi"/>
          <w:bCs/>
          <w:highlight w:val="yellow"/>
        </w:rPr>
      </w:pPr>
    </w:p>
    <w:p w14:paraId="65268DEE" w14:textId="4CA5D600" w:rsidR="00655E61" w:rsidRDefault="00655E61" w:rsidP="006D58CE">
      <w:pPr>
        <w:pStyle w:val="NormalWeb"/>
        <w:spacing w:before="0" w:beforeAutospacing="0" w:after="0" w:afterAutospacing="0"/>
        <w:rPr>
          <w:rFonts w:asciiTheme="minorHAnsi" w:hAnsiTheme="minorHAnsi" w:cstheme="minorHAnsi"/>
          <w:bCs/>
          <w:highlight w:val="yellow"/>
        </w:rPr>
      </w:pPr>
      <w:r>
        <w:rPr>
          <w:rFonts w:asciiTheme="minorHAnsi" w:hAnsiTheme="minorHAnsi" w:cstheme="minorHAnsi"/>
          <w:bCs/>
          <w:highlight w:val="yellow"/>
        </w:rPr>
        <w:t>2.</w:t>
      </w:r>
      <w:r w:rsidR="006D58CE">
        <w:rPr>
          <w:rFonts w:asciiTheme="minorHAnsi" w:hAnsiTheme="minorHAnsi" w:cstheme="minorHAnsi"/>
          <w:bCs/>
          <w:highlight w:val="yellow"/>
        </w:rPr>
        <w:t>3</w:t>
      </w:r>
      <w:r>
        <w:rPr>
          <w:rFonts w:asciiTheme="minorHAnsi" w:hAnsiTheme="minorHAnsi" w:cstheme="minorHAnsi"/>
          <w:bCs/>
          <w:highlight w:val="yellow"/>
        </w:rPr>
        <w:t xml:space="preserve">. </w:t>
      </w:r>
      <w:r w:rsidR="006D58CE">
        <w:rPr>
          <w:rFonts w:asciiTheme="minorHAnsi" w:hAnsiTheme="minorHAnsi" w:cstheme="minorHAnsi"/>
          <w:bCs/>
          <w:highlight w:val="yellow"/>
        </w:rPr>
        <w:t>Following 1 week of acclimation</w:t>
      </w:r>
      <w:ins w:id="214" w:author="owner" w:date="2018-05-26T15:32:00Z">
        <w:r w:rsidR="003265F4">
          <w:rPr>
            <w:rFonts w:asciiTheme="minorHAnsi" w:hAnsiTheme="minorHAnsi" w:cstheme="minorHAnsi"/>
            <w:bCs/>
            <w:highlight w:val="yellow"/>
          </w:rPr>
          <w:t xml:space="preserve"> </w:t>
        </w:r>
        <w:r w:rsidR="003265F4" w:rsidRPr="00003E9E">
          <w:rPr>
            <w:rFonts w:asciiTheme="minorHAnsi" w:hAnsiTheme="minorHAnsi" w:cstheme="minorHAnsi"/>
            <w:bCs/>
            <w:rPrChange w:id="215" w:author="owner" w:date="2018-05-30T20:33:00Z">
              <w:rPr>
                <w:rFonts w:asciiTheme="minorHAnsi" w:hAnsiTheme="minorHAnsi" w:cstheme="minorHAnsi"/>
                <w:bCs/>
                <w:highlight w:val="yellow"/>
              </w:rPr>
            </w:rPrChange>
          </w:rPr>
          <w:t>(see</w:t>
        </w:r>
      </w:ins>
      <w:ins w:id="216" w:author="owner" w:date="2018-05-26T15:34:00Z">
        <w:r w:rsidR="003265F4" w:rsidRPr="00003E9E">
          <w:rPr>
            <w:rFonts w:asciiTheme="minorHAnsi" w:hAnsiTheme="minorHAnsi" w:cstheme="minorHAnsi"/>
            <w:bCs/>
            <w:rPrChange w:id="217" w:author="owner" w:date="2018-05-30T20:33:00Z">
              <w:rPr>
                <w:rFonts w:asciiTheme="minorHAnsi" w:hAnsiTheme="minorHAnsi" w:cstheme="minorHAnsi"/>
                <w:bCs/>
                <w:highlight w:val="yellow"/>
              </w:rPr>
            </w:rPrChange>
          </w:rPr>
          <w:t xml:space="preserve"> </w:t>
        </w:r>
      </w:ins>
      <w:ins w:id="218" w:author="owner" w:date="2018-05-26T15:32:00Z">
        <w:r w:rsidR="003265F4" w:rsidRPr="00003E9E">
          <w:rPr>
            <w:rFonts w:asciiTheme="minorHAnsi" w:hAnsiTheme="minorHAnsi" w:cstheme="minorHAnsi"/>
            <w:b/>
            <w:rPrChange w:id="219" w:author="owner" w:date="2018-05-30T20:33:00Z">
              <w:rPr>
                <w:rFonts w:asciiTheme="minorHAnsi" w:hAnsiTheme="minorHAnsi" w:cstheme="minorHAnsi"/>
                <w:b/>
                <w:highlight w:val="yellow"/>
              </w:rPr>
            </w:rPrChange>
          </w:rPr>
          <w:t>1.6.</w:t>
        </w:r>
        <w:r w:rsidR="003265F4" w:rsidRPr="00003E9E">
          <w:rPr>
            <w:rFonts w:asciiTheme="minorHAnsi" w:hAnsiTheme="minorHAnsi" w:cstheme="minorHAnsi"/>
            <w:bCs/>
            <w:rPrChange w:id="220" w:author="owner" w:date="2018-05-30T20:33:00Z">
              <w:rPr>
                <w:rFonts w:asciiTheme="minorHAnsi" w:hAnsiTheme="minorHAnsi" w:cstheme="minorHAnsi"/>
                <w:bCs/>
                <w:highlight w:val="yellow"/>
              </w:rPr>
            </w:rPrChange>
          </w:rPr>
          <w:t>)</w:t>
        </w:r>
      </w:ins>
      <w:r w:rsidR="006D58CE" w:rsidRPr="00003E9E">
        <w:rPr>
          <w:rFonts w:asciiTheme="minorHAnsi" w:hAnsiTheme="minorHAnsi" w:cstheme="minorHAnsi"/>
          <w:bCs/>
          <w:rPrChange w:id="221" w:author="owner" w:date="2018-05-30T20:33:00Z">
            <w:rPr>
              <w:rFonts w:asciiTheme="minorHAnsi" w:hAnsiTheme="minorHAnsi" w:cstheme="minorHAnsi"/>
              <w:bCs/>
              <w:highlight w:val="yellow"/>
            </w:rPr>
          </w:rPrChange>
        </w:rPr>
        <w:t xml:space="preserve"> </w:t>
      </w:r>
      <w:r w:rsidR="006D58CE">
        <w:rPr>
          <w:rFonts w:asciiTheme="minorHAnsi" w:hAnsiTheme="minorHAnsi" w:cstheme="minorHAnsi"/>
          <w:bCs/>
          <w:highlight w:val="yellow"/>
        </w:rPr>
        <w:t xml:space="preserve">initiate stressors application (mice should be </w:t>
      </w:r>
      <w:r w:rsidR="005D06B1">
        <w:rPr>
          <w:rFonts w:asciiTheme="minorHAnsi" w:hAnsiTheme="minorHAnsi" w:cstheme="minorHAnsi"/>
          <w:bCs/>
          <w:highlight w:val="yellow"/>
        </w:rPr>
        <w:t xml:space="preserve">approximately </w:t>
      </w:r>
      <w:r w:rsidR="006D58CE">
        <w:rPr>
          <w:rFonts w:asciiTheme="minorHAnsi" w:hAnsiTheme="minorHAnsi" w:cstheme="minorHAnsi"/>
          <w:bCs/>
          <w:highlight w:val="yellow"/>
        </w:rPr>
        <w:t>4 weeks old).</w:t>
      </w:r>
    </w:p>
    <w:p w14:paraId="6F2A78F7" w14:textId="77777777" w:rsidR="00655E61" w:rsidRDefault="00655E61" w:rsidP="00655E61">
      <w:pPr>
        <w:pStyle w:val="NormalWeb"/>
        <w:spacing w:before="0" w:beforeAutospacing="0" w:after="0" w:afterAutospacing="0"/>
        <w:rPr>
          <w:rFonts w:asciiTheme="minorHAnsi" w:hAnsiTheme="minorHAnsi" w:cstheme="minorHAnsi"/>
          <w:bCs/>
          <w:highlight w:val="yellow"/>
        </w:rPr>
      </w:pPr>
    </w:p>
    <w:p w14:paraId="6370C3C0" w14:textId="78F1A923" w:rsidR="006D58CE" w:rsidRDefault="00655E61" w:rsidP="00C77D8B">
      <w:pPr>
        <w:pStyle w:val="NormalWeb"/>
        <w:spacing w:before="0" w:beforeAutospacing="0" w:after="0" w:afterAutospacing="0"/>
        <w:rPr>
          <w:rFonts w:asciiTheme="minorHAnsi" w:hAnsiTheme="minorHAnsi" w:cstheme="minorHAnsi"/>
          <w:bCs/>
          <w:highlight w:val="yellow"/>
        </w:rPr>
      </w:pPr>
      <w:r>
        <w:rPr>
          <w:rFonts w:asciiTheme="minorHAnsi" w:hAnsiTheme="minorHAnsi" w:cstheme="minorHAnsi"/>
          <w:bCs/>
          <w:highlight w:val="yellow"/>
        </w:rPr>
        <w:t xml:space="preserve">2.4. Each day, before stressor application, transfer </w:t>
      </w:r>
      <w:r w:rsidR="00C77D8B">
        <w:rPr>
          <w:rFonts w:asciiTheme="minorHAnsi" w:hAnsiTheme="minorHAnsi" w:cstheme="minorHAnsi"/>
          <w:bCs/>
          <w:highlight w:val="yellow"/>
        </w:rPr>
        <w:t xml:space="preserve">the </w:t>
      </w:r>
      <w:r>
        <w:rPr>
          <w:rFonts w:asciiTheme="minorHAnsi" w:hAnsiTheme="minorHAnsi" w:cstheme="minorHAnsi"/>
          <w:bCs/>
          <w:highlight w:val="yellow"/>
        </w:rPr>
        <w:t>cages of the UCMS group</w:t>
      </w:r>
      <w:r w:rsidR="00C45874">
        <w:rPr>
          <w:rFonts w:asciiTheme="minorHAnsi" w:hAnsiTheme="minorHAnsi" w:cstheme="minorHAnsi"/>
          <w:bCs/>
          <w:highlight w:val="yellow"/>
        </w:rPr>
        <w:t xml:space="preserve"> </w:t>
      </w:r>
      <w:r>
        <w:rPr>
          <w:rFonts w:asciiTheme="minorHAnsi" w:hAnsiTheme="minorHAnsi" w:cstheme="minorHAnsi"/>
          <w:bCs/>
          <w:highlight w:val="yellow"/>
        </w:rPr>
        <w:t xml:space="preserve">from the housing room </w:t>
      </w:r>
      <w:r w:rsidR="00C77D8B">
        <w:rPr>
          <w:rFonts w:asciiTheme="minorHAnsi" w:hAnsiTheme="minorHAnsi" w:cstheme="minorHAnsi"/>
          <w:bCs/>
          <w:highlight w:val="yellow"/>
        </w:rPr>
        <w:t>to</w:t>
      </w:r>
      <w:r>
        <w:rPr>
          <w:rFonts w:asciiTheme="minorHAnsi" w:hAnsiTheme="minorHAnsi" w:cstheme="minorHAnsi"/>
          <w:bCs/>
          <w:highlight w:val="yellow"/>
        </w:rPr>
        <w:t xml:space="preserve"> the UCMS room.</w:t>
      </w:r>
    </w:p>
    <w:p w14:paraId="2DF31CE5" w14:textId="77777777" w:rsidR="00541959" w:rsidRDefault="00541959" w:rsidP="00655E61">
      <w:pPr>
        <w:pStyle w:val="NormalWeb"/>
        <w:spacing w:before="0" w:beforeAutospacing="0" w:after="0" w:afterAutospacing="0"/>
        <w:rPr>
          <w:rFonts w:asciiTheme="minorHAnsi" w:hAnsiTheme="minorHAnsi" w:cstheme="minorHAnsi"/>
          <w:bCs/>
          <w:highlight w:val="yellow"/>
        </w:rPr>
      </w:pPr>
    </w:p>
    <w:p w14:paraId="65A29127" w14:textId="5AD7F2FC" w:rsidR="003265F4" w:rsidRDefault="00541959" w:rsidP="00C45874">
      <w:pPr>
        <w:pStyle w:val="NormalWeb"/>
        <w:spacing w:before="0" w:beforeAutospacing="0" w:after="0" w:afterAutospacing="0"/>
        <w:rPr>
          <w:ins w:id="222" w:author="owner" w:date="2018-05-26T15:33:00Z"/>
          <w:rFonts w:asciiTheme="minorHAnsi" w:hAnsiTheme="minorHAnsi" w:cstheme="minorHAnsi"/>
          <w:bCs/>
          <w:highlight w:val="yellow"/>
        </w:rPr>
      </w:pPr>
      <w:r>
        <w:rPr>
          <w:rFonts w:asciiTheme="minorHAnsi" w:hAnsiTheme="minorHAnsi" w:cstheme="minorHAnsi"/>
          <w:bCs/>
          <w:highlight w:val="yellow"/>
        </w:rPr>
        <w:t xml:space="preserve">2.5. </w:t>
      </w:r>
      <w:r w:rsidR="00B117FF">
        <w:rPr>
          <w:rFonts w:asciiTheme="minorHAnsi" w:hAnsiTheme="minorHAnsi" w:cstheme="minorHAnsi"/>
          <w:bCs/>
          <w:highlight w:val="yellow"/>
        </w:rPr>
        <w:t>During stressor application</w:t>
      </w:r>
      <w:ins w:id="223" w:author="owner" w:date="2018-05-30T20:32:00Z">
        <w:r w:rsidR="00003E9E">
          <w:rPr>
            <w:rFonts w:asciiTheme="minorHAnsi" w:hAnsiTheme="minorHAnsi" w:cstheme="minorHAnsi"/>
            <w:bCs/>
            <w:highlight w:val="yellow"/>
          </w:rPr>
          <w:t>s</w:t>
        </w:r>
      </w:ins>
      <w:r w:rsidR="00C45874">
        <w:rPr>
          <w:rFonts w:asciiTheme="minorHAnsi" w:hAnsiTheme="minorHAnsi" w:cstheme="minorHAnsi"/>
          <w:bCs/>
          <w:highlight w:val="yellow"/>
        </w:rPr>
        <w:t>,</w:t>
      </w:r>
      <w:r w:rsidR="00B117FF">
        <w:rPr>
          <w:rFonts w:asciiTheme="minorHAnsi" w:hAnsiTheme="minorHAnsi" w:cstheme="minorHAnsi"/>
          <w:bCs/>
          <w:highlight w:val="yellow"/>
        </w:rPr>
        <w:t xml:space="preserve"> </w:t>
      </w:r>
      <w:r w:rsidR="00C45874">
        <w:rPr>
          <w:rFonts w:asciiTheme="minorHAnsi" w:hAnsiTheme="minorHAnsi" w:cstheme="minorHAnsi"/>
          <w:bCs/>
          <w:highlight w:val="yellow"/>
        </w:rPr>
        <w:t>block</w:t>
      </w:r>
      <w:r w:rsidR="00B117FF">
        <w:rPr>
          <w:rFonts w:asciiTheme="minorHAnsi" w:hAnsiTheme="minorHAnsi" w:cstheme="minorHAnsi"/>
          <w:bCs/>
          <w:highlight w:val="yellow"/>
        </w:rPr>
        <w:t xml:space="preserve"> access to rodent chow and water for the UCMS group </w:t>
      </w:r>
      <w:r w:rsidR="00B117FF" w:rsidRPr="00003E9E">
        <w:rPr>
          <w:rFonts w:asciiTheme="minorHAnsi" w:hAnsiTheme="minorHAnsi" w:cstheme="minorHAnsi"/>
          <w:bCs/>
          <w:rPrChange w:id="224" w:author="owner" w:date="2018-05-30T20:33:00Z">
            <w:rPr>
              <w:rFonts w:asciiTheme="minorHAnsi" w:hAnsiTheme="minorHAnsi" w:cstheme="minorHAnsi"/>
              <w:bCs/>
              <w:highlight w:val="yellow"/>
            </w:rPr>
          </w:rPrChange>
        </w:rPr>
        <w:t>(except during reversal of light / dark cycle)</w:t>
      </w:r>
      <w:del w:id="225" w:author="owner" w:date="2018-05-30T20:33:00Z">
        <w:r w:rsidR="00C45874" w:rsidRPr="00003E9E" w:rsidDel="00003E9E">
          <w:rPr>
            <w:rFonts w:asciiTheme="minorHAnsi" w:hAnsiTheme="minorHAnsi" w:cstheme="minorHAnsi"/>
            <w:bCs/>
            <w:rPrChange w:id="226" w:author="owner" w:date="2018-05-30T20:33:00Z">
              <w:rPr>
                <w:rFonts w:asciiTheme="minorHAnsi" w:hAnsiTheme="minorHAnsi" w:cstheme="minorHAnsi"/>
                <w:bCs/>
                <w:highlight w:val="yellow"/>
              </w:rPr>
            </w:rPrChange>
          </w:rPr>
          <w:delText>;</w:delText>
        </w:r>
      </w:del>
      <w:ins w:id="227" w:author="owner" w:date="2018-05-30T20:33:00Z">
        <w:r w:rsidR="00003E9E" w:rsidRPr="00003E9E">
          <w:rPr>
            <w:rFonts w:asciiTheme="minorHAnsi" w:hAnsiTheme="minorHAnsi" w:cstheme="minorHAnsi"/>
            <w:bCs/>
            <w:rPrChange w:id="228" w:author="owner" w:date="2018-05-30T20:33:00Z">
              <w:rPr>
                <w:rFonts w:asciiTheme="minorHAnsi" w:hAnsiTheme="minorHAnsi" w:cstheme="minorHAnsi"/>
                <w:bCs/>
                <w:highlight w:val="yellow"/>
              </w:rPr>
            </w:rPrChange>
          </w:rPr>
          <w:t>.</w:t>
        </w:r>
      </w:ins>
      <w:r w:rsidR="00C45874" w:rsidRPr="00003E9E">
        <w:rPr>
          <w:rFonts w:asciiTheme="minorHAnsi" w:hAnsiTheme="minorHAnsi" w:cstheme="minorHAnsi"/>
          <w:bCs/>
          <w:rPrChange w:id="229" w:author="owner" w:date="2018-05-30T20:33:00Z">
            <w:rPr>
              <w:rFonts w:asciiTheme="minorHAnsi" w:hAnsiTheme="minorHAnsi" w:cstheme="minorHAnsi"/>
              <w:bCs/>
              <w:highlight w:val="yellow"/>
            </w:rPr>
          </w:rPrChange>
        </w:rPr>
        <w:t xml:space="preserve"> </w:t>
      </w:r>
    </w:p>
    <w:p w14:paraId="15A39FA4" w14:textId="77777777" w:rsidR="003265F4" w:rsidRDefault="003265F4" w:rsidP="00C45874">
      <w:pPr>
        <w:pStyle w:val="NormalWeb"/>
        <w:spacing w:before="0" w:beforeAutospacing="0" w:after="0" w:afterAutospacing="0"/>
        <w:rPr>
          <w:ins w:id="230" w:author="owner" w:date="2018-05-26T15:34:00Z"/>
          <w:rFonts w:asciiTheme="minorHAnsi" w:hAnsiTheme="minorHAnsi" w:cstheme="minorHAnsi"/>
          <w:bCs/>
          <w:highlight w:val="yellow"/>
        </w:rPr>
      </w:pPr>
    </w:p>
    <w:p w14:paraId="3B2DD14C" w14:textId="4B998936" w:rsidR="00541959" w:rsidRPr="00003E9E" w:rsidRDefault="003265F4" w:rsidP="00003E9E">
      <w:pPr>
        <w:pStyle w:val="NormalWeb"/>
        <w:spacing w:before="0" w:beforeAutospacing="0" w:after="0" w:afterAutospacing="0"/>
        <w:rPr>
          <w:rFonts w:asciiTheme="minorHAnsi" w:hAnsiTheme="minorHAnsi" w:cstheme="minorHAnsi"/>
          <w:bCs/>
          <w:rPrChange w:id="231" w:author="owner" w:date="2018-05-30T20:33:00Z">
            <w:rPr>
              <w:rFonts w:asciiTheme="minorHAnsi" w:hAnsiTheme="minorHAnsi" w:cstheme="minorHAnsi"/>
              <w:bCs/>
              <w:highlight w:val="yellow"/>
            </w:rPr>
          </w:rPrChange>
        </w:rPr>
      </w:pPr>
      <w:ins w:id="232" w:author="owner" w:date="2018-05-26T15:34:00Z">
        <w:r w:rsidRPr="00003E9E">
          <w:rPr>
            <w:rFonts w:asciiTheme="minorHAnsi" w:hAnsiTheme="minorHAnsi" w:cstheme="minorHAnsi"/>
            <w:bCs/>
            <w:rPrChange w:id="233" w:author="owner" w:date="2018-05-30T20:33:00Z">
              <w:rPr>
                <w:rFonts w:asciiTheme="minorHAnsi" w:hAnsiTheme="minorHAnsi" w:cstheme="minorHAnsi"/>
                <w:bCs/>
                <w:highlight w:val="yellow"/>
              </w:rPr>
            </w:rPrChange>
          </w:rPr>
          <w:t xml:space="preserve">Note: </w:t>
        </w:r>
      </w:ins>
      <w:del w:id="234" w:author="owner" w:date="2018-05-30T20:33:00Z">
        <w:r w:rsidR="00C45874" w:rsidRPr="00003E9E" w:rsidDel="00003E9E">
          <w:rPr>
            <w:rFonts w:asciiTheme="minorHAnsi" w:hAnsiTheme="minorHAnsi" w:cstheme="minorHAnsi"/>
            <w:bCs/>
            <w:rPrChange w:id="235" w:author="owner" w:date="2018-05-30T20:33:00Z">
              <w:rPr>
                <w:rFonts w:asciiTheme="minorHAnsi" w:hAnsiTheme="minorHAnsi" w:cstheme="minorHAnsi"/>
                <w:bCs/>
                <w:highlight w:val="yellow"/>
              </w:rPr>
            </w:rPrChange>
          </w:rPr>
          <w:delText xml:space="preserve">this </w:delText>
        </w:r>
      </w:del>
      <w:ins w:id="236" w:author="owner" w:date="2018-05-30T20:33:00Z">
        <w:r w:rsidR="00003E9E">
          <w:rPr>
            <w:rFonts w:asciiTheme="minorHAnsi" w:hAnsiTheme="minorHAnsi" w:cstheme="minorHAnsi"/>
            <w:bCs/>
          </w:rPr>
          <w:t>T</w:t>
        </w:r>
        <w:r w:rsidR="00003E9E" w:rsidRPr="00003E9E">
          <w:rPr>
            <w:rFonts w:asciiTheme="minorHAnsi" w:hAnsiTheme="minorHAnsi" w:cstheme="minorHAnsi"/>
            <w:bCs/>
            <w:rPrChange w:id="237" w:author="owner" w:date="2018-05-30T20:33:00Z">
              <w:rPr>
                <w:rFonts w:asciiTheme="minorHAnsi" w:hAnsiTheme="minorHAnsi" w:cstheme="minorHAnsi"/>
                <w:bCs/>
                <w:highlight w:val="yellow"/>
              </w:rPr>
            </w:rPrChange>
          </w:rPr>
          <w:t xml:space="preserve">his </w:t>
        </w:r>
      </w:ins>
      <w:r w:rsidR="00C45874" w:rsidRPr="00003E9E">
        <w:rPr>
          <w:rFonts w:asciiTheme="minorHAnsi" w:hAnsiTheme="minorHAnsi" w:cstheme="minorHAnsi"/>
          <w:bCs/>
          <w:rPrChange w:id="238" w:author="owner" w:date="2018-05-30T20:33:00Z">
            <w:rPr>
              <w:rFonts w:asciiTheme="minorHAnsi" w:hAnsiTheme="minorHAnsi" w:cstheme="minorHAnsi"/>
              <w:bCs/>
              <w:highlight w:val="yellow"/>
            </w:rPr>
          </w:rPrChange>
        </w:rPr>
        <w:t>could be obtained by replacement of the original cage lid (which contains food and water), to an empty cage lid</w:t>
      </w:r>
      <w:r w:rsidR="00B117FF" w:rsidRPr="00003E9E">
        <w:rPr>
          <w:rFonts w:asciiTheme="minorHAnsi" w:hAnsiTheme="minorHAnsi" w:cstheme="minorHAnsi"/>
          <w:bCs/>
          <w:rPrChange w:id="239" w:author="owner" w:date="2018-05-30T20:33:00Z">
            <w:rPr>
              <w:rFonts w:asciiTheme="minorHAnsi" w:hAnsiTheme="minorHAnsi" w:cstheme="minorHAnsi"/>
              <w:bCs/>
              <w:highlight w:val="yellow"/>
            </w:rPr>
          </w:rPrChange>
        </w:rPr>
        <w:t>.</w:t>
      </w:r>
    </w:p>
    <w:p w14:paraId="3AE6D903" w14:textId="77777777" w:rsidR="006D58CE" w:rsidRDefault="006D58CE" w:rsidP="00655E61">
      <w:pPr>
        <w:pStyle w:val="NormalWeb"/>
        <w:spacing w:before="0" w:beforeAutospacing="0" w:after="0" w:afterAutospacing="0"/>
        <w:rPr>
          <w:rFonts w:asciiTheme="minorHAnsi" w:hAnsiTheme="minorHAnsi" w:cstheme="minorHAnsi"/>
          <w:bCs/>
          <w:highlight w:val="yellow"/>
        </w:rPr>
      </w:pPr>
    </w:p>
    <w:p w14:paraId="0B3904A1" w14:textId="22FF0EDB" w:rsidR="006D58CE" w:rsidRDefault="006D58CE" w:rsidP="003265F4">
      <w:pPr>
        <w:pStyle w:val="NormalWeb"/>
        <w:spacing w:before="0" w:beforeAutospacing="0" w:after="0" w:afterAutospacing="0"/>
        <w:rPr>
          <w:rFonts w:asciiTheme="minorHAnsi" w:hAnsiTheme="minorHAnsi" w:cstheme="minorHAnsi"/>
          <w:bCs/>
          <w:highlight w:val="yellow"/>
        </w:rPr>
      </w:pPr>
      <w:r>
        <w:rPr>
          <w:rFonts w:asciiTheme="minorHAnsi" w:hAnsiTheme="minorHAnsi" w:cstheme="minorHAnsi"/>
          <w:bCs/>
          <w:highlight w:val="yellow"/>
        </w:rPr>
        <w:t>2.</w:t>
      </w:r>
      <w:r w:rsidR="002F3FE7">
        <w:rPr>
          <w:rFonts w:asciiTheme="minorHAnsi" w:hAnsiTheme="minorHAnsi" w:cstheme="minorHAnsi"/>
          <w:bCs/>
          <w:highlight w:val="yellow"/>
        </w:rPr>
        <w:t>6</w:t>
      </w:r>
      <w:r>
        <w:rPr>
          <w:rFonts w:asciiTheme="minorHAnsi" w:hAnsiTheme="minorHAnsi" w:cstheme="minorHAnsi"/>
          <w:bCs/>
          <w:highlight w:val="yellow"/>
        </w:rPr>
        <w:t xml:space="preserve">. </w:t>
      </w:r>
      <w:del w:id="240" w:author="owner" w:date="2018-05-26T15:34:00Z">
        <w:r w:rsidDel="003265F4">
          <w:rPr>
            <w:rFonts w:asciiTheme="minorHAnsi" w:hAnsiTheme="minorHAnsi" w:cstheme="minorHAnsi"/>
            <w:b/>
            <w:highlight w:val="yellow"/>
          </w:rPr>
          <w:delText xml:space="preserve">Stressors. </w:delText>
        </w:r>
      </w:del>
      <w:r>
        <w:rPr>
          <w:rFonts w:asciiTheme="minorHAnsi" w:hAnsiTheme="minorHAnsi" w:cstheme="minorHAnsi"/>
          <w:bCs/>
          <w:highlight w:val="yellow"/>
        </w:rPr>
        <w:t xml:space="preserve">Apply the following stressors according to the regimen </w:t>
      </w:r>
      <w:del w:id="241" w:author="owner" w:date="2018-05-26T15:34:00Z">
        <w:r w:rsidDel="003265F4">
          <w:rPr>
            <w:rFonts w:asciiTheme="minorHAnsi" w:hAnsiTheme="minorHAnsi" w:cstheme="minorHAnsi"/>
            <w:bCs/>
            <w:highlight w:val="yellow"/>
          </w:rPr>
          <w:delText xml:space="preserve">you have </w:delText>
        </w:r>
      </w:del>
      <w:r>
        <w:rPr>
          <w:rFonts w:asciiTheme="minorHAnsi" w:hAnsiTheme="minorHAnsi" w:cstheme="minorHAnsi"/>
          <w:bCs/>
          <w:highlight w:val="yellow"/>
        </w:rPr>
        <w:t>designed earlier (</w:t>
      </w:r>
      <w:r w:rsidR="00C45874">
        <w:rPr>
          <w:rFonts w:asciiTheme="minorHAnsi" w:hAnsiTheme="minorHAnsi" w:cstheme="minorHAnsi"/>
          <w:bCs/>
          <w:highlight w:val="yellow"/>
        </w:rPr>
        <w:t xml:space="preserve">see </w:t>
      </w:r>
      <w:r w:rsidR="00C45874">
        <w:rPr>
          <w:rFonts w:asciiTheme="minorHAnsi" w:hAnsiTheme="minorHAnsi" w:cstheme="minorHAnsi"/>
          <w:b/>
          <w:highlight w:val="yellow"/>
        </w:rPr>
        <w:t>2.2.</w:t>
      </w:r>
      <w:r>
        <w:rPr>
          <w:rFonts w:asciiTheme="minorHAnsi" w:hAnsiTheme="minorHAnsi" w:cstheme="minorHAnsi"/>
          <w:bCs/>
          <w:highlight w:val="yellow"/>
        </w:rPr>
        <w:t>):</w:t>
      </w:r>
    </w:p>
    <w:p w14:paraId="46C4CF0F" w14:textId="77777777" w:rsidR="006D58CE" w:rsidRDefault="006D58CE" w:rsidP="006D58CE">
      <w:pPr>
        <w:pStyle w:val="NormalWeb"/>
        <w:spacing w:before="0" w:beforeAutospacing="0" w:after="0" w:afterAutospacing="0"/>
        <w:rPr>
          <w:rFonts w:asciiTheme="minorHAnsi" w:hAnsiTheme="minorHAnsi" w:cstheme="minorHAnsi"/>
          <w:bCs/>
          <w:highlight w:val="yellow"/>
        </w:rPr>
      </w:pPr>
    </w:p>
    <w:p w14:paraId="1F4F153A" w14:textId="77777777" w:rsidR="003265F4" w:rsidRDefault="006D58CE" w:rsidP="00282079">
      <w:pPr>
        <w:pStyle w:val="NormalWeb"/>
        <w:spacing w:before="0" w:beforeAutospacing="0" w:after="0" w:afterAutospacing="0"/>
        <w:rPr>
          <w:ins w:id="242" w:author="owner" w:date="2018-05-26T15:35:00Z"/>
          <w:rFonts w:asciiTheme="minorHAnsi" w:hAnsiTheme="minorHAnsi" w:cstheme="minorHAnsi"/>
          <w:bCs/>
          <w:highlight w:val="yellow"/>
        </w:rPr>
      </w:pPr>
      <w:r>
        <w:rPr>
          <w:rFonts w:asciiTheme="minorHAnsi" w:hAnsiTheme="minorHAnsi" w:cstheme="minorHAnsi"/>
          <w:bCs/>
          <w:highlight w:val="yellow"/>
        </w:rPr>
        <w:t>2.</w:t>
      </w:r>
      <w:r w:rsidR="002F3FE7">
        <w:rPr>
          <w:rFonts w:asciiTheme="minorHAnsi" w:hAnsiTheme="minorHAnsi" w:cstheme="minorHAnsi"/>
          <w:bCs/>
          <w:highlight w:val="yellow"/>
        </w:rPr>
        <w:t>6</w:t>
      </w:r>
      <w:r>
        <w:rPr>
          <w:rFonts w:asciiTheme="minorHAnsi" w:hAnsiTheme="minorHAnsi" w:cstheme="minorHAnsi"/>
          <w:bCs/>
          <w:highlight w:val="yellow"/>
        </w:rPr>
        <w:t xml:space="preserve">.1. </w:t>
      </w:r>
      <w:r w:rsidRPr="003265F4">
        <w:rPr>
          <w:rFonts w:asciiTheme="minorHAnsi" w:hAnsiTheme="minorHAnsi" w:cstheme="minorHAnsi"/>
          <w:bCs/>
          <w:highlight w:val="yellow"/>
          <w:rPrChange w:id="243" w:author="owner" w:date="2018-05-26T15:35:00Z">
            <w:rPr>
              <w:rFonts w:asciiTheme="minorHAnsi" w:hAnsiTheme="minorHAnsi" w:cstheme="minorHAnsi"/>
              <w:b/>
              <w:highlight w:val="yellow"/>
            </w:rPr>
          </w:rPrChange>
        </w:rPr>
        <w:t>Wet cage</w:t>
      </w:r>
      <w:del w:id="244" w:author="owner" w:date="2018-05-26T15:35:00Z">
        <w:r w:rsidRPr="00CA38F9" w:rsidDel="003265F4">
          <w:rPr>
            <w:rFonts w:asciiTheme="minorHAnsi" w:hAnsiTheme="minorHAnsi" w:cstheme="minorHAnsi"/>
            <w:b/>
            <w:highlight w:val="yellow"/>
          </w:rPr>
          <w:delText>.</w:delText>
        </w:r>
      </w:del>
      <w:r w:rsidRPr="00CA38F9">
        <w:rPr>
          <w:rFonts w:asciiTheme="minorHAnsi" w:hAnsiTheme="minorHAnsi" w:cstheme="minorHAnsi"/>
          <w:b/>
          <w:highlight w:val="yellow"/>
        </w:rPr>
        <w:t xml:space="preserve"> </w:t>
      </w:r>
    </w:p>
    <w:p w14:paraId="3E760547" w14:textId="77777777" w:rsidR="003265F4" w:rsidRDefault="003265F4" w:rsidP="00282079">
      <w:pPr>
        <w:pStyle w:val="NormalWeb"/>
        <w:spacing w:before="0" w:beforeAutospacing="0" w:after="0" w:afterAutospacing="0"/>
        <w:rPr>
          <w:ins w:id="245" w:author="owner" w:date="2018-05-26T15:35:00Z"/>
          <w:rFonts w:asciiTheme="minorHAnsi" w:hAnsiTheme="minorHAnsi" w:cstheme="minorHAnsi"/>
          <w:bCs/>
          <w:highlight w:val="yellow"/>
        </w:rPr>
      </w:pPr>
    </w:p>
    <w:p w14:paraId="34BAD64A" w14:textId="5BF2DB05" w:rsidR="003265F4" w:rsidRDefault="003265F4" w:rsidP="00282079">
      <w:pPr>
        <w:pStyle w:val="NormalWeb"/>
        <w:spacing w:before="0" w:beforeAutospacing="0" w:after="0" w:afterAutospacing="0"/>
        <w:rPr>
          <w:ins w:id="246" w:author="owner" w:date="2018-05-26T15:35:00Z"/>
          <w:rFonts w:asciiTheme="minorHAnsi" w:hAnsiTheme="minorHAnsi" w:cstheme="minorHAnsi"/>
          <w:bCs/>
          <w:highlight w:val="yellow"/>
        </w:rPr>
      </w:pPr>
      <w:ins w:id="247" w:author="owner" w:date="2018-05-26T15:35:00Z">
        <w:r>
          <w:rPr>
            <w:rFonts w:asciiTheme="minorHAnsi" w:hAnsiTheme="minorHAnsi" w:cstheme="minorHAnsi"/>
            <w:bCs/>
            <w:highlight w:val="yellow"/>
          </w:rPr>
          <w:t>2.6.1.1</w:t>
        </w:r>
      </w:ins>
      <w:ins w:id="248" w:author="owner" w:date="2018-05-26T17:26:00Z">
        <w:r w:rsidR="00657BC8">
          <w:rPr>
            <w:rFonts w:asciiTheme="minorHAnsi" w:hAnsiTheme="minorHAnsi" w:cstheme="minorHAnsi"/>
            <w:bCs/>
            <w:highlight w:val="yellow"/>
          </w:rPr>
          <w:t>.</w:t>
        </w:r>
      </w:ins>
      <w:ins w:id="249" w:author="owner" w:date="2018-05-26T15:35:00Z">
        <w:r>
          <w:rPr>
            <w:rFonts w:asciiTheme="minorHAnsi" w:hAnsiTheme="minorHAnsi" w:cstheme="minorHAnsi"/>
            <w:bCs/>
            <w:highlight w:val="yellow"/>
          </w:rPr>
          <w:t xml:space="preserve"> </w:t>
        </w:r>
      </w:ins>
      <w:r w:rsidR="00282079">
        <w:rPr>
          <w:rFonts w:asciiTheme="minorHAnsi" w:hAnsiTheme="minorHAnsi" w:cstheme="minorHAnsi"/>
          <w:bCs/>
          <w:highlight w:val="yellow"/>
        </w:rPr>
        <w:t>Place mice together with their home cage counterparts in</w:t>
      </w:r>
      <w:r w:rsidR="006D58CE" w:rsidRPr="00CA38F9">
        <w:rPr>
          <w:rFonts w:asciiTheme="minorHAnsi" w:hAnsiTheme="minorHAnsi" w:cstheme="minorHAnsi"/>
          <w:bCs/>
          <w:highlight w:val="yellow"/>
        </w:rPr>
        <w:t xml:space="preserve"> an empty cage</w:t>
      </w:r>
      <w:r w:rsidR="00541959">
        <w:rPr>
          <w:rFonts w:asciiTheme="minorHAnsi" w:hAnsiTheme="minorHAnsi" w:cstheme="minorHAnsi"/>
          <w:bCs/>
          <w:highlight w:val="yellow"/>
        </w:rPr>
        <w:t xml:space="preserve"> (</w:t>
      </w:r>
      <w:r w:rsidR="00541959">
        <w:rPr>
          <w:rFonts w:asciiTheme="minorHAnsi" w:hAnsiTheme="minorHAnsi" w:cstheme="minorHAnsi"/>
          <w:bCs/>
          <w:i/>
          <w:iCs/>
          <w:highlight w:val="yellow"/>
        </w:rPr>
        <w:t>i.e.</w:t>
      </w:r>
      <w:r w:rsidR="00541959">
        <w:rPr>
          <w:rFonts w:asciiTheme="minorHAnsi" w:hAnsiTheme="minorHAnsi" w:cstheme="minorHAnsi"/>
          <w:bCs/>
          <w:highlight w:val="yellow"/>
        </w:rPr>
        <w:t>, cage without sawdust)</w:t>
      </w:r>
      <w:r w:rsidR="00282079">
        <w:rPr>
          <w:rFonts w:asciiTheme="minorHAnsi" w:hAnsiTheme="minorHAnsi" w:cstheme="minorHAnsi"/>
          <w:bCs/>
          <w:highlight w:val="yellow"/>
        </w:rPr>
        <w:t xml:space="preserve">. </w:t>
      </w:r>
    </w:p>
    <w:p w14:paraId="21A6B918" w14:textId="77777777" w:rsidR="003265F4" w:rsidRDefault="003265F4" w:rsidP="00282079">
      <w:pPr>
        <w:pStyle w:val="NormalWeb"/>
        <w:spacing w:before="0" w:beforeAutospacing="0" w:after="0" w:afterAutospacing="0"/>
        <w:rPr>
          <w:ins w:id="250" w:author="owner" w:date="2018-05-26T15:35:00Z"/>
          <w:rFonts w:asciiTheme="minorHAnsi" w:hAnsiTheme="minorHAnsi" w:cstheme="minorHAnsi"/>
          <w:bCs/>
          <w:highlight w:val="yellow"/>
        </w:rPr>
      </w:pPr>
    </w:p>
    <w:p w14:paraId="02D6A202" w14:textId="77777777" w:rsidR="003265F4" w:rsidRDefault="003265F4" w:rsidP="00282079">
      <w:pPr>
        <w:pStyle w:val="NormalWeb"/>
        <w:spacing w:before="0" w:beforeAutospacing="0" w:after="0" w:afterAutospacing="0"/>
        <w:rPr>
          <w:ins w:id="251" w:author="owner" w:date="2018-05-26T15:36:00Z"/>
          <w:rFonts w:asciiTheme="minorHAnsi" w:hAnsiTheme="minorHAnsi" w:cstheme="minorHAnsi"/>
          <w:bCs/>
          <w:highlight w:val="yellow"/>
        </w:rPr>
      </w:pPr>
      <w:ins w:id="252" w:author="owner" w:date="2018-05-26T15:35:00Z">
        <w:r>
          <w:rPr>
            <w:rFonts w:asciiTheme="minorHAnsi" w:hAnsiTheme="minorHAnsi" w:cstheme="minorHAnsi"/>
            <w:bCs/>
            <w:highlight w:val="yellow"/>
          </w:rPr>
          <w:t xml:space="preserve">2.6.1.2. </w:t>
        </w:r>
      </w:ins>
      <w:r w:rsidR="00282079">
        <w:rPr>
          <w:rFonts w:asciiTheme="minorHAnsi" w:hAnsiTheme="minorHAnsi" w:cstheme="minorHAnsi"/>
          <w:bCs/>
          <w:highlight w:val="yellow"/>
        </w:rPr>
        <w:t>Fill the empty cage</w:t>
      </w:r>
      <w:r w:rsidR="006D58CE" w:rsidRPr="00CA38F9">
        <w:rPr>
          <w:rFonts w:asciiTheme="minorHAnsi" w:hAnsiTheme="minorHAnsi" w:cstheme="minorHAnsi"/>
          <w:bCs/>
          <w:highlight w:val="yellow"/>
        </w:rPr>
        <w:t xml:space="preserve"> with water kept at 24 ± 1 °C</w:t>
      </w:r>
      <w:del w:id="253" w:author="owner" w:date="2018-05-26T15:36:00Z">
        <w:r w:rsidR="006D58CE" w:rsidRPr="00CA38F9" w:rsidDel="003265F4">
          <w:rPr>
            <w:rFonts w:asciiTheme="minorHAnsi" w:hAnsiTheme="minorHAnsi" w:cstheme="minorHAnsi"/>
            <w:bCs/>
            <w:highlight w:val="yellow"/>
          </w:rPr>
          <w:delText>;</w:delText>
        </w:r>
      </w:del>
      <w:r w:rsidR="006D58CE" w:rsidRPr="00CA38F9">
        <w:rPr>
          <w:rFonts w:asciiTheme="minorHAnsi" w:hAnsiTheme="minorHAnsi" w:cstheme="minorHAnsi"/>
          <w:bCs/>
          <w:highlight w:val="yellow"/>
        </w:rPr>
        <w:t xml:space="preserve"> </w:t>
      </w:r>
      <w:r w:rsidR="00541959">
        <w:rPr>
          <w:rFonts w:asciiTheme="minorHAnsi" w:hAnsiTheme="minorHAnsi" w:cstheme="minorHAnsi"/>
          <w:bCs/>
          <w:highlight w:val="yellow"/>
        </w:rPr>
        <w:t xml:space="preserve"> to a depth of</w:t>
      </w:r>
      <w:ins w:id="254" w:author="owner" w:date="2018-05-26T15:36:00Z">
        <w:r>
          <w:rPr>
            <w:rFonts w:asciiTheme="minorHAnsi" w:hAnsiTheme="minorHAnsi" w:cstheme="minorHAnsi"/>
            <w:bCs/>
            <w:highlight w:val="yellow"/>
          </w:rPr>
          <w:t xml:space="preserve"> </w:t>
        </w:r>
      </w:ins>
      <w:r w:rsidR="006D58CE" w:rsidRPr="00CA38F9">
        <w:rPr>
          <w:rFonts w:asciiTheme="minorHAnsi" w:hAnsiTheme="minorHAnsi" w:cstheme="minorHAnsi"/>
          <w:bCs/>
          <w:highlight w:val="yellow"/>
        </w:rPr>
        <w:t>1 cm</w:t>
      </w:r>
      <w:r w:rsidR="00FE22A9">
        <w:rPr>
          <w:rFonts w:asciiTheme="minorHAnsi" w:hAnsiTheme="minorHAnsi" w:cstheme="minorHAnsi"/>
          <w:bCs/>
          <w:highlight w:val="yellow"/>
        </w:rPr>
        <w:t xml:space="preserve"> </w:t>
      </w:r>
      <w:r w:rsidR="00FE22A9">
        <w:rPr>
          <w:rFonts w:asciiTheme="minorHAnsi" w:hAnsiTheme="minorHAnsi" w:cstheme="minorHAnsi"/>
          <w:bCs/>
          <w:highlight w:val="yellow"/>
          <w:lang w:bidi="he-IL"/>
        </w:rPr>
        <w:t>(</w:t>
      </w:r>
      <w:r w:rsidR="00FE22A9" w:rsidRPr="00CA38F9">
        <w:rPr>
          <w:rFonts w:asciiTheme="minorHAnsi" w:hAnsiTheme="minorHAnsi" w:cstheme="minorHAnsi"/>
          <w:bCs/>
          <w:highlight w:val="yellow"/>
          <w:lang w:bidi="he-IL"/>
        </w:rPr>
        <w:t xml:space="preserve">pour </w:t>
      </w:r>
      <w:r w:rsidR="00FE22A9">
        <w:rPr>
          <w:rFonts w:asciiTheme="minorHAnsi" w:hAnsiTheme="minorHAnsi" w:cstheme="minorHAnsi"/>
          <w:bCs/>
          <w:highlight w:val="yellow"/>
          <w:lang w:bidi="he-IL"/>
        </w:rPr>
        <w:t>with</w:t>
      </w:r>
      <w:r w:rsidR="00FE22A9" w:rsidRPr="00CA38F9">
        <w:rPr>
          <w:rFonts w:asciiTheme="minorHAnsi" w:hAnsiTheme="minorHAnsi" w:cstheme="minorHAnsi"/>
          <w:bCs/>
          <w:highlight w:val="yellow"/>
          <w:lang w:bidi="he-IL"/>
        </w:rPr>
        <w:t xml:space="preserve"> cauti</w:t>
      </w:r>
      <w:r w:rsidR="00FE22A9">
        <w:rPr>
          <w:rFonts w:asciiTheme="minorHAnsi" w:hAnsiTheme="minorHAnsi" w:cstheme="minorHAnsi"/>
          <w:bCs/>
          <w:highlight w:val="yellow"/>
          <w:lang w:bidi="he-IL"/>
        </w:rPr>
        <w:t>on</w:t>
      </w:r>
      <w:r w:rsidR="00FE22A9" w:rsidRPr="00CA38F9">
        <w:rPr>
          <w:rFonts w:asciiTheme="minorHAnsi" w:hAnsiTheme="minorHAnsi" w:cstheme="minorHAnsi"/>
          <w:bCs/>
          <w:highlight w:val="yellow"/>
          <w:lang w:bidi="he-IL"/>
        </w:rPr>
        <w:t xml:space="preserve"> to avoid direct </w:t>
      </w:r>
      <w:r w:rsidR="00FE22A9">
        <w:rPr>
          <w:rFonts w:asciiTheme="minorHAnsi" w:hAnsiTheme="minorHAnsi" w:cstheme="minorHAnsi"/>
          <w:bCs/>
          <w:highlight w:val="yellow"/>
          <w:lang w:bidi="he-IL"/>
        </w:rPr>
        <w:t xml:space="preserve">water </w:t>
      </w:r>
      <w:r w:rsidR="00FE22A9" w:rsidRPr="00CA38F9">
        <w:rPr>
          <w:rFonts w:asciiTheme="minorHAnsi" w:hAnsiTheme="minorHAnsi" w:cstheme="minorHAnsi"/>
          <w:bCs/>
          <w:highlight w:val="yellow"/>
          <w:lang w:bidi="he-IL"/>
        </w:rPr>
        <w:t>spillage on mice</w:t>
      </w:r>
      <w:r w:rsidR="00FE22A9">
        <w:rPr>
          <w:rFonts w:asciiTheme="minorHAnsi" w:hAnsiTheme="minorHAnsi" w:cstheme="minorHAnsi"/>
          <w:bCs/>
          <w:highlight w:val="yellow"/>
          <w:lang w:bidi="he-IL"/>
        </w:rPr>
        <w:t>)</w:t>
      </w:r>
      <w:r w:rsidR="006D58CE" w:rsidRPr="00CA38F9">
        <w:rPr>
          <w:rFonts w:asciiTheme="minorHAnsi" w:hAnsiTheme="minorHAnsi" w:cstheme="minorHAnsi"/>
          <w:bCs/>
          <w:highlight w:val="yellow"/>
        </w:rPr>
        <w:t xml:space="preserve">. </w:t>
      </w:r>
      <w:r w:rsidR="00282079">
        <w:rPr>
          <w:rFonts w:asciiTheme="minorHAnsi" w:hAnsiTheme="minorHAnsi" w:cstheme="minorHAnsi"/>
          <w:bCs/>
          <w:highlight w:val="yellow"/>
        </w:rPr>
        <w:t>Keep</w:t>
      </w:r>
      <w:r w:rsidR="006D58CE" w:rsidRPr="00CA38F9">
        <w:rPr>
          <w:rFonts w:asciiTheme="minorHAnsi" w:hAnsiTheme="minorHAnsi" w:cstheme="minorHAnsi"/>
          <w:bCs/>
          <w:highlight w:val="yellow"/>
        </w:rPr>
        <w:t xml:space="preserve"> mice in the wet cage for 4 h.</w:t>
      </w:r>
      <w:del w:id="255" w:author="owner" w:date="2018-05-26T15:36:00Z">
        <w:r w:rsidR="006D58CE" w:rsidRPr="00CA38F9" w:rsidDel="003265F4">
          <w:rPr>
            <w:rFonts w:asciiTheme="minorHAnsi" w:hAnsiTheme="minorHAnsi" w:cstheme="minorHAnsi"/>
            <w:bCs/>
            <w:highlight w:val="yellow"/>
          </w:rPr>
          <w:delText xml:space="preserve"> </w:delText>
        </w:r>
      </w:del>
    </w:p>
    <w:p w14:paraId="6AE94910" w14:textId="77777777" w:rsidR="003265F4" w:rsidRDefault="003265F4" w:rsidP="00282079">
      <w:pPr>
        <w:pStyle w:val="NormalWeb"/>
        <w:spacing w:before="0" w:beforeAutospacing="0" w:after="0" w:afterAutospacing="0"/>
        <w:rPr>
          <w:ins w:id="256" w:author="owner" w:date="2018-05-26T15:36:00Z"/>
          <w:rFonts w:asciiTheme="minorHAnsi" w:hAnsiTheme="minorHAnsi" w:cstheme="minorHAnsi"/>
          <w:bCs/>
          <w:highlight w:val="yellow"/>
        </w:rPr>
      </w:pPr>
    </w:p>
    <w:p w14:paraId="71535E7C" w14:textId="77777777" w:rsidR="003265F4" w:rsidRDefault="003265F4" w:rsidP="00282079">
      <w:pPr>
        <w:pStyle w:val="NormalWeb"/>
        <w:spacing w:before="0" w:beforeAutospacing="0" w:after="0" w:afterAutospacing="0"/>
        <w:rPr>
          <w:ins w:id="257" w:author="owner" w:date="2018-05-26T15:36:00Z"/>
          <w:rFonts w:asciiTheme="minorHAnsi" w:hAnsiTheme="minorHAnsi" w:cstheme="minorHAnsi"/>
          <w:bCs/>
          <w:highlight w:val="yellow"/>
        </w:rPr>
      </w:pPr>
      <w:ins w:id="258" w:author="owner" w:date="2018-05-26T15:36:00Z">
        <w:r>
          <w:rPr>
            <w:rFonts w:asciiTheme="minorHAnsi" w:hAnsiTheme="minorHAnsi" w:cstheme="minorHAnsi"/>
            <w:bCs/>
            <w:highlight w:val="yellow"/>
          </w:rPr>
          <w:t xml:space="preserve">2.6.1.3. </w:t>
        </w:r>
      </w:ins>
      <w:r w:rsidR="006D58CE" w:rsidRPr="00CA38F9">
        <w:rPr>
          <w:rFonts w:asciiTheme="minorHAnsi" w:hAnsiTheme="minorHAnsi" w:cstheme="minorHAnsi"/>
          <w:bCs/>
          <w:highlight w:val="yellow"/>
        </w:rPr>
        <w:t>T</w:t>
      </w:r>
      <w:r w:rsidR="006D58CE" w:rsidRPr="00CA38F9">
        <w:rPr>
          <w:rFonts w:asciiTheme="minorHAnsi" w:hAnsiTheme="minorHAnsi" w:cstheme="minorHAnsi"/>
          <w:bCs/>
          <w:highlight w:val="yellow"/>
          <w:lang w:bidi="he-IL"/>
        </w:rPr>
        <w:t>ransfer</w:t>
      </w:r>
      <w:r w:rsidR="006D58CE" w:rsidRPr="00CA38F9">
        <w:rPr>
          <w:rFonts w:asciiTheme="minorHAnsi" w:hAnsiTheme="minorHAnsi" w:cstheme="minorHAnsi"/>
          <w:bCs/>
          <w:highlight w:val="yellow"/>
        </w:rPr>
        <w:t xml:space="preserve"> each mouse to a separate</w:t>
      </w:r>
      <w:r w:rsidR="006936DF">
        <w:rPr>
          <w:rFonts w:asciiTheme="minorHAnsi" w:hAnsiTheme="minorHAnsi" w:cstheme="minorHAnsi"/>
          <w:bCs/>
          <w:highlight w:val="yellow"/>
        </w:rPr>
        <w:t xml:space="preserve"> individual</w:t>
      </w:r>
      <w:r w:rsidR="006D58CE" w:rsidRPr="00CA38F9">
        <w:rPr>
          <w:rFonts w:asciiTheme="minorHAnsi" w:hAnsiTheme="minorHAnsi" w:cstheme="minorHAnsi"/>
          <w:bCs/>
          <w:highlight w:val="yellow"/>
        </w:rPr>
        <w:t xml:space="preserve"> transient drying cage with a heat lamp above it, a heat pad under it and </w:t>
      </w:r>
      <w:r w:rsidR="00C77D8B" w:rsidRPr="00CA38F9">
        <w:rPr>
          <w:rFonts w:asciiTheme="minorHAnsi" w:hAnsiTheme="minorHAnsi" w:cstheme="minorHAnsi"/>
          <w:bCs/>
          <w:highlight w:val="yellow"/>
        </w:rPr>
        <w:t>paper</w:t>
      </w:r>
      <w:r w:rsidR="006D58CE" w:rsidRPr="00CA38F9">
        <w:rPr>
          <w:rFonts w:asciiTheme="minorHAnsi" w:hAnsiTheme="minorHAnsi" w:cstheme="minorHAnsi"/>
          <w:bCs/>
          <w:highlight w:val="yellow"/>
        </w:rPr>
        <w:t xml:space="preserve"> towel bedding</w:t>
      </w:r>
      <w:r w:rsidR="00541959">
        <w:rPr>
          <w:rFonts w:asciiTheme="minorHAnsi" w:hAnsiTheme="minorHAnsi" w:cstheme="minorHAnsi"/>
          <w:bCs/>
          <w:highlight w:val="yellow"/>
        </w:rPr>
        <w:t>.</w:t>
      </w:r>
      <w:r w:rsidR="00541959" w:rsidRPr="00541959">
        <w:rPr>
          <w:rFonts w:asciiTheme="minorHAnsi" w:hAnsiTheme="minorHAnsi" w:cstheme="minorHAnsi"/>
          <w:bCs/>
          <w:highlight w:val="yellow"/>
        </w:rPr>
        <w:t xml:space="preserve"> </w:t>
      </w:r>
      <w:r w:rsidR="00541959" w:rsidRPr="00CA38F9">
        <w:rPr>
          <w:rFonts w:asciiTheme="minorHAnsi" w:hAnsiTheme="minorHAnsi" w:cstheme="minorHAnsi"/>
          <w:bCs/>
          <w:highlight w:val="yellow"/>
        </w:rPr>
        <w:t>Place a thermometer</w:t>
      </w:r>
      <w:r w:rsidR="00541959">
        <w:rPr>
          <w:rFonts w:asciiTheme="minorHAnsi" w:hAnsiTheme="minorHAnsi" w:cstheme="minorHAnsi"/>
          <w:bCs/>
          <w:highlight w:val="yellow"/>
        </w:rPr>
        <w:t xml:space="preserve"> in the transient cage</w:t>
      </w:r>
      <w:r w:rsidR="00541959" w:rsidRPr="00CA38F9">
        <w:rPr>
          <w:rFonts w:asciiTheme="minorHAnsi" w:hAnsiTheme="minorHAnsi" w:cstheme="minorHAnsi"/>
          <w:bCs/>
          <w:highlight w:val="yellow"/>
        </w:rPr>
        <w:t xml:space="preserve"> to verify the temperature does not exceed 37 °C.</w:t>
      </w:r>
      <w:r w:rsidR="00541959">
        <w:rPr>
          <w:rFonts w:asciiTheme="minorHAnsi" w:hAnsiTheme="minorHAnsi" w:cstheme="minorHAnsi"/>
          <w:bCs/>
          <w:highlight w:val="yellow"/>
        </w:rPr>
        <w:t xml:space="preserve"> </w:t>
      </w:r>
    </w:p>
    <w:p w14:paraId="670607BC" w14:textId="77777777" w:rsidR="003265F4" w:rsidRDefault="003265F4" w:rsidP="00282079">
      <w:pPr>
        <w:pStyle w:val="NormalWeb"/>
        <w:spacing w:before="0" w:beforeAutospacing="0" w:after="0" w:afterAutospacing="0"/>
        <w:rPr>
          <w:ins w:id="259" w:author="owner" w:date="2018-05-26T15:36:00Z"/>
          <w:rFonts w:asciiTheme="minorHAnsi" w:hAnsiTheme="minorHAnsi" w:cstheme="minorHAnsi"/>
          <w:bCs/>
          <w:highlight w:val="yellow"/>
        </w:rPr>
      </w:pPr>
    </w:p>
    <w:p w14:paraId="25924F33" w14:textId="24F935B7" w:rsidR="006D58CE" w:rsidRDefault="003265F4" w:rsidP="00282079">
      <w:pPr>
        <w:pStyle w:val="NormalWeb"/>
        <w:spacing w:before="0" w:beforeAutospacing="0" w:after="0" w:afterAutospacing="0"/>
        <w:rPr>
          <w:rFonts w:asciiTheme="minorHAnsi" w:hAnsiTheme="minorHAnsi" w:cstheme="minorHAnsi"/>
          <w:bCs/>
          <w:highlight w:val="yellow"/>
        </w:rPr>
      </w:pPr>
      <w:ins w:id="260" w:author="owner" w:date="2018-05-26T15:36:00Z">
        <w:r>
          <w:rPr>
            <w:rFonts w:asciiTheme="minorHAnsi" w:hAnsiTheme="minorHAnsi" w:cstheme="minorHAnsi"/>
            <w:bCs/>
            <w:highlight w:val="yellow"/>
          </w:rPr>
          <w:t xml:space="preserve">2.6.1.4. </w:t>
        </w:r>
      </w:ins>
      <w:r w:rsidR="00541959">
        <w:rPr>
          <w:rFonts w:asciiTheme="minorHAnsi" w:hAnsiTheme="minorHAnsi" w:cstheme="minorHAnsi"/>
          <w:bCs/>
          <w:highlight w:val="yellow"/>
        </w:rPr>
        <w:t>Keep each</w:t>
      </w:r>
      <w:r w:rsidR="006D58CE" w:rsidRPr="00CA38F9">
        <w:rPr>
          <w:rFonts w:asciiTheme="minorHAnsi" w:hAnsiTheme="minorHAnsi" w:cstheme="minorHAnsi"/>
          <w:bCs/>
          <w:highlight w:val="yellow"/>
        </w:rPr>
        <w:t xml:space="preserve"> mouse </w:t>
      </w:r>
      <w:r w:rsidR="00541959">
        <w:rPr>
          <w:rFonts w:asciiTheme="minorHAnsi" w:hAnsiTheme="minorHAnsi" w:cstheme="minorHAnsi"/>
          <w:bCs/>
          <w:highlight w:val="yellow"/>
        </w:rPr>
        <w:t xml:space="preserve">in the transient cage until it </w:t>
      </w:r>
      <w:r w:rsidR="006D58CE" w:rsidRPr="00CA38F9">
        <w:rPr>
          <w:rFonts w:asciiTheme="minorHAnsi" w:hAnsiTheme="minorHAnsi" w:cstheme="minorHAnsi"/>
          <w:bCs/>
          <w:highlight w:val="yellow"/>
        </w:rPr>
        <w:t xml:space="preserve">is dry </w:t>
      </w:r>
      <w:r w:rsidR="006D58CE" w:rsidRPr="00CA38F9">
        <w:rPr>
          <w:rFonts w:asciiTheme="minorHAnsi" w:hAnsiTheme="minorHAnsi" w:cstheme="minorHAnsi"/>
          <w:bCs/>
          <w:highlight w:val="yellow"/>
          <w:lang w:bidi="he-IL"/>
        </w:rPr>
        <w:t xml:space="preserve">and </w:t>
      </w:r>
      <w:r w:rsidR="00541959">
        <w:rPr>
          <w:rFonts w:asciiTheme="minorHAnsi" w:hAnsiTheme="minorHAnsi" w:cstheme="minorHAnsi"/>
          <w:bCs/>
          <w:highlight w:val="yellow"/>
          <w:lang w:bidi="he-IL"/>
        </w:rPr>
        <w:t xml:space="preserve">looks </w:t>
      </w:r>
      <w:r w:rsidR="006D58CE" w:rsidRPr="00CA38F9">
        <w:rPr>
          <w:rFonts w:asciiTheme="minorHAnsi" w:hAnsiTheme="minorHAnsi" w:cstheme="minorHAnsi"/>
          <w:bCs/>
          <w:highlight w:val="yellow"/>
          <w:lang w:bidi="he-IL"/>
        </w:rPr>
        <w:t>invigorated (approximately 10-15 min)</w:t>
      </w:r>
      <w:r w:rsidR="006D58CE" w:rsidRPr="00CA38F9">
        <w:rPr>
          <w:rFonts w:asciiTheme="minorHAnsi" w:hAnsiTheme="minorHAnsi" w:cstheme="minorHAnsi"/>
          <w:bCs/>
          <w:highlight w:val="yellow"/>
        </w:rPr>
        <w:t>.</w:t>
      </w:r>
      <w:r w:rsidR="00C45874">
        <w:rPr>
          <w:rFonts w:asciiTheme="minorHAnsi" w:hAnsiTheme="minorHAnsi" w:cstheme="minorHAnsi"/>
          <w:bCs/>
          <w:highlight w:val="yellow"/>
        </w:rPr>
        <w:t xml:space="preserve"> Return mice to home cage</w:t>
      </w:r>
      <w:r w:rsidR="006936DF">
        <w:rPr>
          <w:rFonts w:asciiTheme="minorHAnsi" w:hAnsiTheme="minorHAnsi" w:cstheme="minorHAnsi"/>
          <w:bCs/>
          <w:highlight w:val="yellow"/>
        </w:rPr>
        <w:t xml:space="preserve"> with same counterparts</w:t>
      </w:r>
      <w:r w:rsidR="00C45874">
        <w:rPr>
          <w:rFonts w:asciiTheme="minorHAnsi" w:hAnsiTheme="minorHAnsi" w:cstheme="minorHAnsi"/>
          <w:bCs/>
          <w:highlight w:val="yellow"/>
        </w:rPr>
        <w:t>.</w:t>
      </w:r>
      <w:r w:rsidR="006D58CE" w:rsidRPr="00CA38F9">
        <w:rPr>
          <w:rFonts w:asciiTheme="minorHAnsi" w:hAnsiTheme="minorHAnsi" w:cstheme="minorHAnsi"/>
          <w:bCs/>
          <w:highlight w:val="yellow"/>
        </w:rPr>
        <w:t xml:space="preserve"> </w:t>
      </w:r>
    </w:p>
    <w:p w14:paraId="26AF1306" w14:textId="77777777" w:rsidR="006D58CE" w:rsidRDefault="006D58CE" w:rsidP="006D58CE">
      <w:pPr>
        <w:pStyle w:val="NormalWeb"/>
        <w:spacing w:before="0" w:beforeAutospacing="0" w:after="0" w:afterAutospacing="0"/>
        <w:rPr>
          <w:rFonts w:asciiTheme="minorHAnsi" w:hAnsiTheme="minorHAnsi" w:cstheme="minorHAnsi"/>
          <w:bCs/>
          <w:highlight w:val="yellow"/>
        </w:rPr>
      </w:pPr>
    </w:p>
    <w:p w14:paraId="7221904F" w14:textId="77777777" w:rsidR="00BD0998" w:rsidRDefault="006D58CE" w:rsidP="00BD0998">
      <w:pPr>
        <w:pStyle w:val="NormalWeb"/>
        <w:spacing w:before="0" w:beforeAutospacing="0" w:after="0" w:afterAutospacing="0"/>
        <w:rPr>
          <w:ins w:id="261" w:author="owner" w:date="2018-05-26T15:37:00Z"/>
          <w:rFonts w:asciiTheme="minorHAnsi" w:hAnsiTheme="minorHAnsi" w:cstheme="minorHAnsi"/>
          <w:b/>
          <w:highlight w:val="yellow"/>
        </w:rPr>
      </w:pPr>
      <w:r w:rsidRPr="00CA38F9">
        <w:rPr>
          <w:rFonts w:asciiTheme="minorHAnsi" w:hAnsiTheme="minorHAnsi" w:cstheme="minorHAnsi"/>
          <w:bCs/>
          <w:highlight w:val="yellow"/>
        </w:rPr>
        <w:t>2.</w:t>
      </w:r>
      <w:r w:rsidR="002F3FE7">
        <w:rPr>
          <w:rFonts w:asciiTheme="minorHAnsi" w:hAnsiTheme="minorHAnsi" w:cstheme="minorHAnsi"/>
          <w:bCs/>
          <w:highlight w:val="yellow"/>
        </w:rPr>
        <w:t>6</w:t>
      </w:r>
      <w:r w:rsidRPr="00CA38F9">
        <w:rPr>
          <w:rFonts w:asciiTheme="minorHAnsi" w:hAnsiTheme="minorHAnsi" w:cstheme="minorHAnsi"/>
          <w:bCs/>
          <w:highlight w:val="yellow"/>
        </w:rPr>
        <w:t xml:space="preserve">.2. </w:t>
      </w:r>
      <w:r w:rsidRPr="00BD0998">
        <w:rPr>
          <w:rFonts w:asciiTheme="minorHAnsi" w:hAnsiTheme="minorHAnsi" w:cstheme="minorHAnsi"/>
          <w:bCs/>
          <w:highlight w:val="yellow"/>
          <w:rPrChange w:id="262" w:author="owner" w:date="2018-05-26T15:37:00Z">
            <w:rPr>
              <w:rFonts w:asciiTheme="minorHAnsi" w:hAnsiTheme="minorHAnsi" w:cstheme="minorHAnsi"/>
              <w:b/>
              <w:highlight w:val="yellow"/>
            </w:rPr>
          </w:rPrChange>
        </w:rPr>
        <w:t>Dampened sawdust</w:t>
      </w:r>
      <w:del w:id="263" w:author="owner" w:date="2018-05-26T15:37:00Z">
        <w:r w:rsidRPr="00CA38F9" w:rsidDel="00BD0998">
          <w:rPr>
            <w:rFonts w:asciiTheme="minorHAnsi" w:hAnsiTheme="minorHAnsi" w:cstheme="minorHAnsi"/>
            <w:b/>
            <w:highlight w:val="yellow"/>
          </w:rPr>
          <w:delText>.</w:delText>
        </w:r>
      </w:del>
      <w:r w:rsidRPr="00CA38F9">
        <w:rPr>
          <w:rFonts w:asciiTheme="minorHAnsi" w:hAnsiTheme="minorHAnsi" w:cstheme="minorHAnsi"/>
          <w:b/>
          <w:highlight w:val="yellow"/>
        </w:rPr>
        <w:t xml:space="preserve"> </w:t>
      </w:r>
    </w:p>
    <w:p w14:paraId="70EB80FB" w14:textId="77777777" w:rsidR="00BD0998" w:rsidRDefault="00BD0998" w:rsidP="00BD0998">
      <w:pPr>
        <w:pStyle w:val="NormalWeb"/>
        <w:spacing w:before="0" w:beforeAutospacing="0" w:after="0" w:afterAutospacing="0"/>
        <w:rPr>
          <w:ins w:id="264" w:author="owner" w:date="2018-05-26T15:37:00Z"/>
          <w:rFonts w:asciiTheme="minorHAnsi" w:hAnsiTheme="minorHAnsi" w:cstheme="minorHAnsi"/>
          <w:b/>
          <w:highlight w:val="yellow"/>
        </w:rPr>
      </w:pPr>
    </w:p>
    <w:p w14:paraId="7A66E0D9" w14:textId="77777777" w:rsidR="00657BC8" w:rsidRDefault="00BD0998" w:rsidP="00657BC8">
      <w:pPr>
        <w:pStyle w:val="NormalWeb"/>
        <w:spacing w:before="0" w:beforeAutospacing="0" w:after="0" w:afterAutospacing="0"/>
        <w:rPr>
          <w:ins w:id="265" w:author="owner" w:date="2018-05-26T17:27:00Z"/>
          <w:rFonts w:asciiTheme="minorHAnsi" w:hAnsiTheme="minorHAnsi" w:cstheme="minorHAnsi"/>
          <w:bCs/>
          <w:highlight w:val="yellow"/>
          <w:lang w:bidi="he-IL"/>
        </w:rPr>
      </w:pPr>
      <w:ins w:id="266" w:author="owner" w:date="2018-05-26T15:37:00Z">
        <w:r w:rsidRPr="00657BC8">
          <w:rPr>
            <w:rFonts w:asciiTheme="minorHAnsi" w:hAnsiTheme="minorHAnsi" w:cstheme="minorHAnsi"/>
            <w:bCs/>
            <w:highlight w:val="yellow"/>
          </w:rPr>
          <w:t xml:space="preserve">2.6.2.1. </w:t>
        </w:r>
      </w:ins>
      <w:r w:rsidR="006D58CE" w:rsidRPr="00657BC8">
        <w:rPr>
          <w:rFonts w:asciiTheme="minorHAnsi" w:hAnsiTheme="minorHAnsi" w:cstheme="minorHAnsi"/>
          <w:bCs/>
          <w:highlight w:val="yellow"/>
        </w:rPr>
        <w:t>P</w:t>
      </w:r>
      <w:r w:rsidR="006D58CE" w:rsidRPr="00657BC8">
        <w:rPr>
          <w:rFonts w:asciiTheme="minorHAnsi" w:hAnsiTheme="minorHAnsi" w:cstheme="minorHAnsi"/>
          <w:bCs/>
          <w:highlight w:val="yellow"/>
          <w:lang w:bidi="he-IL"/>
        </w:rPr>
        <w:t xml:space="preserve">our water kept at </w:t>
      </w:r>
      <w:r w:rsidR="006D58CE" w:rsidRPr="00657BC8">
        <w:rPr>
          <w:rFonts w:asciiTheme="minorHAnsi" w:hAnsiTheme="minorHAnsi" w:cstheme="minorHAnsi"/>
          <w:bCs/>
          <w:highlight w:val="yellow"/>
        </w:rPr>
        <w:t>24 ± 1 °C</w:t>
      </w:r>
      <w:r w:rsidR="006D58CE" w:rsidRPr="00657BC8">
        <w:rPr>
          <w:rFonts w:asciiTheme="minorHAnsi" w:hAnsiTheme="minorHAnsi" w:cstheme="minorHAnsi"/>
          <w:bCs/>
          <w:highlight w:val="yellow"/>
          <w:lang w:bidi="he-IL"/>
        </w:rPr>
        <w:t xml:space="preserve"> </w:t>
      </w:r>
      <w:r w:rsidR="002E04C7" w:rsidRPr="00657BC8">
        <w:rPr>
          <w:rFonts w:asciiTheme="minorHAnsi" w:hAnsiTheme="minorHAnsi" w:cstheme="minorHAnsi"/>
          <w:bCs/>
          <w:highlight w:val="yellow"/>
          <w:lang w:bidi="he-IL"/>
        </w:rPr>
        <w:t xml:space="preserve">to the home </w:t>
      </w:r>
      <w:r w:rsidR="002F3FE7" w:rsidRPr="00657BC8">
        <w:rPr>
          <w:rFonts w:asciiTheme="minorHAnsi" w:hAnsiTheme="minorHAnsi" w:cstheme="minorHAnsi"/>
          <w:bCs/>
          <w:highlight w:val="yellow"/>
          <w:lang w:bidi="he-IL"/>
        </w:rPr>
        <w:t>cage</w:t>
      </w:r>
      <w:r w:rsidR="006D58CE" w:rsidRPr="00657BC8">
        <w:rPr>
          <w:rFonts w:asciiTheme="minorHAnsi" w:hAnsiTheme="minorHAnsi" w:cstheme="minorHAnsi"/>
          <w:bCs/>
          <w:highlight w:val="yellow"/>
          <w:lang w:bidi="he-IL"/>
        </w:rPr>
        <w:t xml:space="preserve"> until the sawdust is moderately dampened</w:t>
      </w:r>
      <w:r w:rsidR="002F3FE7" w:rsidRPr="00657BC8">
        <w:rPr>
          <w:rFonts w:asciiTheme="minorHAnsi" w:hAnsiTheme="minorHAnsi" w:cstheme="minorHAnsi"/>
          <w:bCs/>
          <w:highlight w:val="yellow"/>
          <w:lang w:bidi="he-IL"/>
        </w:rPr>
        <w:t xml:space="preserve"> (</w:t>
      </w:r>
      <w:r w:rsidR="006D58CE" w:rsidRPr="00657BC8">
        <w:rPr>
          <w:rFonts w:asciiTheme="minorHAnsi" w:hAnsiTheme="minorHAnsi" w:cstheme="minorHAnsi"/>
          <w:bCs/>
          <w:highlight w:val="yellow"/>
          <w:lang w:bidi="he-IL"/>
        </w:rPr>
        <w:t xml:space="preserve">pour </w:t>
      </w:r>
      <w:r w:rsidR="002F3FE7" w:rsidRPr="00657BC8">
        <w:rPr>
          <w:rFonts w:asciiTheme="minorHAnsi" w:hAnsiTheme="minorHAnsi" w:cstheme="minorHAnsi"/>
          <w:bCs/>
          <w:highlight w:val="yellow"/>
          <w:lang w:bidi="he-IL"/>
        </w:rPr>
        <w:t>with</w:t>
      </w:r>
      <w:r w:rsidR="006D58CE" w:rsidRPr="00657BC8">
        <w:rPr>
          <w:rFonts w:asciiTheme="minorHAnsi" w:hAnsiTheme="minorHAnsi" w:cstheme="minorHAnsi"/>
          <w:bCs/>
          <w:highlight w:val="yellow"/>
          <w:lang w:bidi="he-IL"/>
        </w:rPr>
        <w:t xml:space="preserve"> cauti</w:t>
      </w:r>
      <w:r w:rsidR="002F3FE7" w:rsidRPr="00657BC8">
        <w:rPr>
          <w:rFonts w:asciiTheme="minorHAnsi" w:hAnsiTheme="minorHAnsi" w:cstheme="minorHAnsi"/>
          <w:bCs/>
          <w:highlight w:val="yellow"/>
          <w:lang w:bidi="he-IL"/>
        </w:rPr>
        <w:t>on</w:t>
      </w:r>
      <w:r w:rsidR="006D58CE" w:rsidRPr="00657BC8">
        <w:rPr>
          <w:rFonts w:asciiTheme="minorHAnsi" w:hAnsiTheme="minorHAnsi" w:cstheme="minorHAnsi"/>
          <w:bCs/>
          <w:highlight w:val="yellow"/>
          <w:lang w:bidi="he-IL"/>
        </w:rPr>
        <w:t xml:space="preserve"> to avoid direct </w:t>
      </w:r>
      <w:r w:rsidR="002F3FE7" w:rsidRPr="00657BC8">
        <w:rPr>
          <w:rFonts w:asciiTheme="minorHAnsi" w:hAnsiTheme="minorHAnsi" w:cstheme="minorHAnsi"/>
          <w:bCs/>
          <w:highlight w:val="yellow"/>
          <w:lang w:bidi="he-IL"/>
        </w:rPr>
        <w:t xml:space="preserve">water </w:t>
      </w:r>
      <w:r w:rsidR="006D58CE" w:rsidRPr="00657BC8">
        <w:rPr>
          <w:rFonts w:asciiTheme="minorHAnsi" w:hAnsiTheme="minorHAnsi" w:cstheme="minorHAnsi"/>
          <w:bCs/>
          <w:highlight w:val="yellow"/>
          <w:lang w:bidi="he-IL"/>
        </w:rPr>
        <w:t>spillage on mice</w:t>
      </w:r>
      <w:r w:rsidR="002F3FE7" w:rsidRPr="00657BC8">
        <w:rPr>
          <w:rFonts w:asciiTheme="minorHAnsi" w:hAnsiTheme="minorHAnsi" w:cstheme="minorHAnsi"/>
          <w:bCs/>
          <w:highlight w:val="yellow"/>
          <w:lang w:bidi="he-IL"/>
        </w:rPr>
        <w:t>)</w:t>
      </w:r>
      <w:r w:rsidR="006D58CE" w:rsidRPr="00657BC8">
        <w:rPr>
          <w:rFonts w:asciiTheme="minorHAnsi" w:hAnsiTheme="minorHAnsi" w:cstheme="minorHAnsi"/>
          <w:bCs/>
          <w:highlight w:val="yellow"/>
          <w:lang w:bidi="he-IL"/>
        </w:rPr>
        <w:t>.</w:t>
      </w:r>
    </w:p>
    <w:p w14:paraId="17482EA1" w14:textId="77777777" w:rsidR="00657BC8" w:rsidRDefault="00657BC8" w:rsidP="00657BC8">
      <w:pPr>
        <w:pStyle w:val="NormalWeb"/>
        <w:spacing w:before="0" w:beforeAutospacing="0" w:after="0" w:afterAutospacing="0"/>
        <w:rPr>
          <w:ins w:id="267" w:author="owner" w:date="2018-05-26T17:27:00Z"/>
          <w:rFonts w:asciiTheme="minorHAnsi" w:hAnsiTheme="minorHAnsi" w:cstheme="minorHAnsi"/>
          <w:bCs/>
          <w:highlight w:val="yellow"/>
          <w:lang w:bidi="he-IL"/>
        </w:rPr>
      </w:pPr>
    </w:p>
    <w:p w14:paraId="203C9E80" w14:textId="693DAFE6" w:rsidR="00657BC8" w:rsidRPr="00657BC8" w:rsidRDefault="00657BC8" w:rsidP="00657BC8">
      <w:pPr>
        <w:pStyle w:val="NormalWeb"/>
        <w:spacing w:before="0" w:beforeAutospacing="0" w:after="0" w:afterAutospacing="0"/>
        <w:rPr>
          <w:ins w:id="268" w:author="owner" w:date="2018-05-26T17:26:00Z"/>
          <w:rFonts w:asciiTheme="minorHAnsi" w:hAnsiTheme="minorHAnsi" w:cstheme="minorHAnsi"/>
          <w:bCs/>
          <w:lang w:bidi="he-IL"/>
          <w:rPrChange w:id="269" w:author="owner" w:date="2018-05-26T17:28:00Z">
            <w:rPr>
              <w:ins w:id="270" w:author="owner" w:date="2018-05-26T17:26:00Z"/>
              <w:rFonts w:asciiTheme="minorHAnsi" w:hAnsiTheme="minorHAnsi" w:cstheme="minorHAnsi"/>
              <w:bCs/>
              <w:highlight w:val="yellow"/>
              <w:lang w:bidi="he-IL"/>
            </w:rPr>
          </w:rPrChange>
        </w:rPr>
      </w:pPr>
      <w:ins w:id="271" w:author="owner" w:date="2018-05-26T17:27:00Z">
        <w:r w:rsidRPr="00657BC8">
          <w:rPr>
            <w:rFonts w:asciiTheme="minorHAnsi" w:hAnsiTheme="minorHAnsi" w:cstheme="minorHAnsi"/>
            <w:bCs/>
            <w:lang w:bidi="he-IL"/>
            <w:rPrChange w:id="272" w:author="owner" w:date="2018-05-26T17:28:00Z">
              <w:rPr>
                <w:rFonts w:asciiTheme="minorHAnsi" w:hAnsiTheme="minorHAnsi" w:cstheme="minorHAnsi"/>
                <w:bCs/>
                <w:highlight w:val="yellow"/>
                <w:lang w:bidi="he-IL"/>
              </w:rPr>
            </w:rPrChange>
          </w:rPr>
          <w:t>Note: It is not necessary to use fresh sawdust before pouring the water.</w:t>
        </w:r>
      </w:ins>
      <w:r w:rsidR="006D58CE" w:rsidRPr="00657BC8">
        <w:rPr>
          <w:rFonts w:asciiTheme="minorHAnsi" w:hAnsiTheme="minorHAnsi" w:cstheme="minorHAnsi"/>
          <w:bCs/>
          <w:lang w:bidi="he-IL"/>
          <w:rPrChange w:id="273" w:author="owner" w:date="2018-05-26T17:28:00Z">
            <w:rPr>
              <w:rFonts w:asciiTheme="minorHAnsi" w:hAnsiTheme="minorHAnsi" w:cstheme="minorHAnsi"/>
              <w:bCs/>
              <w:highlight w:val="yellow"/>
              <w:lang w:bidi="he-IL"/>
            </w:rPr>
          </w:rPrChange>
        </w:rPr>
        <w:t xml:space="preserve"> </w:t>
      </w:r>
    </w:p>
    <w:p w14:paraId="2F67611F" w14:textId="77777777" w:rsidR="00657BC8" w:rsidRDefault="00657BC8" w:rsidP="00657BC8">
      <w:pPr>
        <w:pStyle w:val="NormalWeb"/>
        <w:spacing w:before="0" w:beforeAutospacing="0" w:after="0" w:afterAutospacing="0"/>
        <w:rPr>
          <w:ins w:id="274" w:author="owner" w:date="2018-05-26T17:26:00Z"/>
          <w:rFonts w:asciiTheme="minorHAnsi" w:hAnsiTheme="minorHAnsi" w:cstheme="minorHAnsi"/>
          <w:bCs/>
          <w:highlight w:val="yellow"/>
          <w:lang w:bidi="he-IL"/>
        </w:rPr>
      </w:pPr>
    </w:p>
    <w:p w14:paraId="18075B49" w14:textId="55D213AF" w:rsidR="006D58CE" w:rsidRPr="00657BC8" w:rsidRDefault="00657BC8" w:rsidP="00657BC8">
      <w:pPr>
        <w:pStyle w:val="NormalWeb"/>
        <w:spacing w:before="0" w:beforeAutospacing="0" w:after="0" w:afterAutospacing="0"/>
        <w:rPr>
          <w:rFonts w:asciiTheme="minorHAnsi" w:hAnsiTheme="minorHAnsi" w:cstheme="minorHAnsi"/>
          <w:bCs/>
          <w:highlight w:val="yellow"/>
          <w:lang w:bidi="he-IL"/>
        </w:rPr>
      </w:pPr>
      <w:ins w:id="275" w:author="owner" w:date="2018-05-26T17:26:00Z">
        <w:r>
          <w:rPr>
            <w:rFonts w:asciiTheme="minorHAnsi" w:hAnsiTheme="minorHAnsi" w:cstheme="minorHAnsi"/>
            <w:bCs/>
            <w:highlight w:val="yellow"/>
            <w:lang w:bidi="he-IL"/>
          </w:rPr>
          <w:t xml:space="preserve">2.6.2.2. </w:t>
        </w:r>
      </w:ins>
      <w:r w:rsidR="006D58CE" w:rsidRPr="00657BC8">
        <w:rPr>
          <w:rFonts w:asciiTheme="minorHAnsi" w:hAnsiTheme="minorHAnsi" w:cstheme="minorHAnsi"/>
          <w:bCs/>
          <w:highlight w:val="yellow"/>
          <w:lang w:bidi="he-IL"/>
        </w:rPr>
        <w:t xml:space="preserve">After 4 h dry mice in transient cages as described in </w:t>
      </w:r>
      <w:r w:rsidR="006D58CE" w:rsidRPr="00657BC8">
        <w:rPr>
          <w:rFonts w:asciiTheme="minorHAnsi" w:hAnsiTheme="minorHAnsi" w:cstheme="minorHAnsi"/>
          <w:b/>
          <w:highlight w:val="yellow"/>
          <w:lang w:bidi="he-IL"/>
        </w:rPr>
        <w:t>2.</w:t>
      </w:r>
      <w:r w:rsidR="002F3FE7" w:rsidRPr="00657BC8">
        <w:rPr>
          <w:rFonts w:asciiTheme="minorHAnsi" w:hAnsiTheme="minorHAnsi" w:cstheme="minorHAnsi"/>
          <w:b/>
          <w:highlight w:val="yellow"/>
          <w:lang w:bidi="he-IL"/>
        </w:rPr>
        <w:t>6</w:t>
      </w:r>
      <w:r w:rsidR="006D58CE" w:rsidRPr="00657BC8">
        <w:rPr>
          <w:rFonts w:asciiTheme="minorHAnsi" w:hAnsiTheme="minorHAnsi" w:cstheme="minorHAnsi"/>
          <w:b/>
          <w:highlight w:val="yellow"/>
          <w:lang w:bidi="he-IL"/>
        </w:rPr>
        <w:t>.1</w:t>
      </w:r>
      <w:ins w:id="276" w:author="owner" w:date="2018-05-26T17:26:00Z">
        <w:r>
          <w:rPr>
            <w:rFonts w:asciiTheme="minorHAnsi" w:hAnsiTheme="minorHAnsi" w:cstheme="minorHAnsi"/>
            <w:b/>
            <w:highlight w:val="yellow"/>
            <w:lang w:bidi="he-IL"/>
          </w:rPr>
          <w:t>.3.</w:t>
        </w:r>
      </w:ins>
      <w:del w:id="277" w:author="owner" w:date="2018-05-26T17:26:00Z">
        <w:r w:rsidR="006D58CE" w:rsidRPr="00657BC8" w:rsidDel="00657BC8">
          <w:rPr>
            <w:rFonts w:asciiTheme="minorHAnsi" w:hAnsiTheme="minorHAnsi" w:cstheme="minorHAnsi"/>
            <w:b/>
            <w:highlight w:val="yellow"/>
            <w:lang w:bidi="he-IL"/>
          </w:rPr>
          <w:delText>.</w:delText>
        </w:r>
      </w:del>
      <w:r w:rsidR="006D58CE" w:rsidRPr="00657BC8">
        <w:rPr>
          <w:rFonts w:asciiTheme="minorHAnsi" w:hAnsiTheme="minorHAnsi" w:cstheme="minorHAnsi"/>
          <w:bCs/>
          <w:highlight w:val="yellow"/>
          <w:lang w:bidi="he-IL"/>
        </w:rPr>
        <w:t>. Place mice</w:t>
      </w:r>
      <w:r w:rsidR="002E04C7" w:rsidRPr="00657BC8">
        <w:rPr>
          <w:rFonts w:asciiTheme="minorHAnsi" w:hAnsiTheme="minorHAnsi" w:cstheme="minorHAnsi"/>
          <w:bCs/>
          <w:highlight w:val="yellow"/>
          <w:lang w:bidi="he-IL"/>
        </w:rPr>
        <w:t xml:space="preserve"> with home </w:t>
      </w:r>
      <w:r w:rsidR="002F3FE7" w:rsidRPr="00657BC8">
        <w:rPr>
          <w:rFonts w:asciiTheme="minorHAnsi" w:hAnsiTheme="minorHAnsi" w:cstheme="minorHAnsi"/>
          <w:bCs/>
          <w:highlight w:val="yellow"/>
          <w:lang w:bidi="he-IL"/>
        </w:rPr>
        <w:t>cage counterparts</w:t>
      </w:r>
      <w:r w:rsidR="006D58CE" w:rsidRPr="00657BC8">
        <w:rPr>
          <w:rFonts w:asciiTheme="minorHAnsi" w:hAnsiTheme="minorHAnsi" w:cstheme="minorHAnsi"/>
          <w:bCs/>
          <w:highlight w:val="yellow"/>
          <w:lang w:bidi="he-IL"/>
        </w:rPr>
        <w:t xml:space="preserve"> in a </w:t>
      </w:r>
      <w:r w:rsidR="00FE22A9" w:rsidRPr="00657BC8">
        <w:rPr>
          <w:rFonts w:asciiTheme="minorHAnsi" w:hAnsiTheme="minorHAnsi" w:cstheme="minorHAnsi"/>
          <w:bCs/>
          <w:highlight w:val="yellow"/>
          <w:lang w:bidi="he-IL"/>
        </w:rPr>
        <w:t>sterile</w:t>
      </w:r>
      <w:r w:rsidR="006D58CE" w:rsidRPr="00657BC8">
        <w:rPr>
          <w:rFonts w:asciiTheme="minorHAnsi" w:hAnsiTheme="minorHAnsi" w:cstheme="minorHAnsi"/>
          <w:bCs/>
          <w:highlight w:val="yellow"/>
          <w:lang w:bidi="he-IL"/>
        </w:rPr>
        <w:t xml:space="preserve"> cage with </w:t>
      </w:r>
      <w:r w:rsidR="002F3FE7" w:rsidRPr="00657BC8">
        <w:rPr>
          <w:rFonts w:asciiTheme="minorHAnsi" w:hAnsiTheme="minorHAnsi" w:cstheme="minorHAnsi"/>
          <w:bCs/>
          <w:highlight w:val="yellow"/>
          <w:lang w:bidi="he-IL"/>
        </w:rPr>
        <w:t>fresh</w:t>
      </w:r>
      <w:r w:rsidR="006D58CE" w:rsidRPr="00657BC8">
        <w:rPr>
          <w:rFonts w:asciiTheme="minorHAnsi" w:hAnsiTheme="minorHAnsi" w:cstheme="minorHAnsi"/>
          <w:bCs/>
          <w:highlight w:val="yellow"/>
          <w:lang w:bidi="he-IL"/>
        </w:rPr>
        <w:t xml:space="preserve"> sawdust.</w:t>
      </w:r>
    </w:p>
    <w:p w14:paraId="6D45BF48" w14:textId="77777777" w:rsidR="006D58CE" w:rsidRPr="00CA38F9" w:rsidRDefault="006D58CE" w:rsidP="006D58CE">
      <w:pPr>
        <w:pStyle w:val="NormalWeb"/>
        <w:spacing w:before="0" w:beforeAutospacing="0" w:after="0" w:afterAutospacing="0"/>
        <w:rPr>
          <w:rFonts w:asciiTheme="minorHAnsi" w:hAnsiTheme="minorHAnsi" w:cstheme="minorHAnsi"/>
          <w:bCs/>
          <w:highlight w:val="yellow"/>
          <w:lang w:bidi="he-IL"/>
        </w:rPr>
      </w:pPr>
    </w:p>
    <w:p w14:paraId="76FCED1B" w14:textId="77777777" w:rsidR="00EE787A" w:rsidRDefault="006D58CE" w:rsidP="007F6A74">
      <w:pPr>
        <w:pStyle w:val="NormalWeb"/>
        <w:spacing w:before="0" w:beforeAutospacing="0" w:after="0" w:afterAutospacing="0"/>
        <w:rPr>
          <w:ins w:id="278" w:author="owner" w:date="2018-05-26T17:28:00Z"/>
          <w:rFonts w:asciiTheme="minorHAnsi" w:hAnsiTheme="minorHAnsi" w:cstheme="minorHAnsi"/>
          <w:bCs/>
          <w:highlight w:val="yellow"/>
          <w:lang w:bidi="he-IL"/>
        </w:rPr>
      </w:pPr>
      <w:r w:rsidRPr="00CA38F9">
        <w:rPr>
          <w:rFonts w:asciiTheme="minorHAnsi" w:hAnsiTheme="minorHAnsi" w:cstheme="minorHAnsi"/>
          <w:bCs/>
          <w:highlight w:val="yellow"/>
          <w:lang w:bidi="he-IL"/>
        </w:rPr>
        <w:t>2.</w:t>
      </w:r>
      <w:r w:rsidR="002F3FE7">
        <w:rPr>
          <w:rFonts w:asciiTheme="minorHAnsi" w:hAnsiTheme="minorHAnsi" w:cstheme="minorHAnsi"/>
          <w:bCs/>
          <w:highlight w:val="yellow"/>
          <w:lang w:bidi="he-IL"/>
        </w:rPr>
        <w:t>6</w:t>
      </w:r>
      <w:r w:rsidRPr="00CA38F9">
        <w:rPr>
          <w:rFonts w:asciiTheme="minorHAnsi" w:hAnsiTheme="minorHAnsi" w:cstheme="minorHAnsi"/>
          <w:bCs/>
          <w:highlight w:val="yellow"/>
          <w:lang w:bidi="he-IL"/>
        </w:rPr>
        <w:t xml:space="preserve">.3. </w:t>
      </w:r>
      <w:r w:rsidRPr="00EE787A">
        <w:rPr>
          <w:rFonts w:asciiTheme="minorHAnsi" w:hAnsiTheme="minorHAnsi" w:cstheme="minorHAnsi"/>
          <w:bCs/>
          <w:highlight w:val="yellow"/>
          <w:lang w:bidi="he-IL"/>
          <w:rPrChange w:id="279" w:author="owner" w:date="2018-05-26T17:28:00Z">
            <w:rPr>
              <w:rFonts w:asciiTheme="minorHAnsi" w:hAnsiTheme="minorHAnsi" w:cstheme="minorHAnsi"/>
              <w:b/>
              <w:highlight w:val="yellow"/>
              <w:lang w:bidi="he-IL"/>
            </w:rPr>
          </w:rPrChange>
        </w:rPr>
        <w:t>Tilted cage</w:t>
      </w:r>
      <w:del w:id="280" w:author="owner" w:date="2018-05-26T17:28:00Z">
        <w:r w:rsidRPr="00EE787A" w:rsidDel="00EE787A">
          <w:rPr>
            <w:rFonts w:asciiTheme="minorHAnsi" w:hAnsiTheme="minorHAnsi" w:cstheme="minorHAnsi"/>
            <w:bCs/>
            <w:highlight w:val="yellow"/>
            <w:lang w:bidi="he-IL"/>
            <w:rPrChange w:id="281" w:author="owner" w:date="2018-05-26T17:28:00Z">
              <w:rPr>
                <w:rFonts w:asciiTheme="minorHAnsi" w:hAnsiTheme="minorHAnsi" w:cstheme="minorHAnsi"/>
                <w:b/>
                <w:highlight w:val="yellow"/>
                <w:lang w:bidi="he-IL"/>
              </w:rPr>
            </w:rPrChange>
          </w:rPr>
          <w:delText>.</w:delText>
        </w:r>
      </w:del>
      <w:r w:rsidRPr="00CA38F9">
        <w:rPr>
          <w:rFonts w:asciiTheme="minorHAnsi" w:hAnsiTheme="minorHAnsi" w:cstheme="minorHAnsi"/>
          <w:bCs/>
          <w:highlight w:val="yellow"/>
          <w:lang w:bidi="he-IL"/>
        </w:rPr>
        <w:t xml:space="preserve"> </w:t>
      </w:r>
    </w:p>
    <w:p w14:paraId="14FE956F" w14:textId="77777777" w:rsidR="00EE787A" w:rsidRDefault="00EE787A" w:rsidP="007F6A74">
      <w:pPr>
        <w:pStyle w:val="NormalWeb"/>
        <w:spacing w:before="0" w:beforeAutospacing="0" w:after="0" w:afterAutospacing="0"/>
        <w:rPr>
          <w:ins w:id="282" w:author="owner" w:date="2018-05-26T17:28:00Z"/>
          <w:rFonts w:asciiTheme="minorHAnsi" w:hAnsiTheme="minorHAnsi" w:cstheme="minorHAnsi"/>
          <w:bCs/>
          <w:highlight w:val="yellow"/>
          <w:lang w:bidi="he-IL"/>
        </w:rPr>
      </w:pPr>
    </w:p>
    <w:p w14:paraId="231E49B9" w14:textId="77777777" w:rsidR="00EE787A" w:rsidRDefault="00EE787A" w:rsidP="007F6A74">
      <w:pPr>
        <w:pStyle w:val="NormalWeb"/>
        <w:spacing w:before="0" w:beforeAutospacing="0" w:after="0" w:afterAutospacing="0"/>
        <w:rPr>
          <w:ins w:id="283" w:author="owner" w:date="2018-05-26T17:29:00Z"/>
          <w:rFonts w:asciiTheme="minorHAnsi" w:hAnsiTheme="minorHAnsi" w:cstheme="minorHAnsi"/>
          <w:bCs/>
          <w:highlight w:val="yellow"/>
          <w:lang w:bidi="he-IL"/>
        </w:rPr>
      </w:pPr>
      <w:ins w:id="284" w:author="owner" w:date="2018-05-26T17:28:00Z">
        <w:r>
          <w:rPr>
            <w:rFonts w:asciiTheme="minorHAnsi" w:hAnsiTheme="minorHAnsi" w:cstheme="minorHAnsi"/>
            <w:bCs/>
            <w:highlight w:val="yellow"/>
            <w:lang w:bidi="he-IL"/>
          </w:rPr>
          <w:t xml:space="preserve">2.6.3.1. </w:t>
        </w:r>
      </w:ins>
      <w:r w:rsidR="006D58CE" w:rsidRPr="00CA38F9">
        <w:rPr>
          <w:rFonts w:asciiTheme="minorHAnsi" w:hAnsiTheme="minorHAnsi" w:cstheme="minorHAnsi"/>
          <w:bCs/>
          <w:highlight w:val="yellow"/>
          <w:lang w:bidi="he-IL"/>
        </w:rPr>
        <w:t>Tilt cages at 45° against the wall for 4 h.</w:t>
      </w:r>
      <w:r w:rsidR="002F3FE7">
        <w:rPr>
          <w:rFonts w:asciiTheme="minorHAnsi" w:hAnsiTheme="minorHAnsi" w:cstheme="minorHAnsi"/>
          <w:bCs/>
          <w:highlight w:val="yellow"/>
          <w:lang w:bidi="he-IL"/>
        </w:rPr>
        <w:t xml:space="preserve"> </w:t>
      </w:r>
    </w:p>
    <w:p w14:paraId="60FF8965" w14:textId="77777777" w:rsidR="00EE787A" w:rsidRDefault="00EE787A" w:rsidP="007F6A74">
      <w:pPr>
        <w:pStyle w:val="NormalWeb"/>
        <w:spacing w:before="0" w:beforeAutospacing="0" w:after="0" w:afterAutospacing="0"/>
        <w:rPr>
          <w:ins w:id="285" w:author="owner" w:date="2018-05-26T17:29:00Z"/>
          <w:rFonts w:asciiTheme="minorHAnsi" w:hAnsiTheme="minorHAnsi" w:cstheme="minorHAnsi"/>
          <w:bCs/>
          <w:highlight w:val="yellow"/>
          <w:lang w:bidi="he-IL"/>
        </w:rPr>
      </w:pPr>
    </w:p>
    <w:p w14:paraId="27C81D1A" w14:textId="39EA44E1" w:rsidR="006D58CE" w:rsidRPr="00EE787A" w:rsidRDefault="00EE787A" w:rsidP="007F6A74">
      <w:pPr>
        <w:pStyle w:val="NormalWeb"/>
        <w:spacing w:before="0" w:beforeAutospacing="0" w:after="0" w:afterAutospacing="0"/>
        <w:rPr>
          <w:rFonts w:asciiTheme="minorHAnsi" w:hAnsiTheme="minorHAnsi" w:cstheme="minorHAnsi"/>
          <w:bCs/>
          <w:lang w:bidi="he-IL"/>
          <w:rPrChange w:id="286" w:author="owner" w:date="2018-05-26T17:29:00Z">
            <w:rPr>
              <w:rFonts w:asciiTheme="minorHAnsi" w:hAnsiTheme="minorHAnsi" w:cstheme="minorHAnsi"/>
              <w:bCs/>
              <w:highlight w:val="yellow"/>
              <w:lang w:bidi="he-IL"/>
            </w:rPr>
          </w:rPrChange>
        </w:rPr>
      </w:pPr>
      <w:ins w:id="287" w:author="owner" w:date="2018-05-26T17:29:00Z">
        <w:r w:rsidRPr="00EE787A">
          <w:rPr>
            <w:rFonts w:asciiTheme="minorHAnsi" w:hAnsiTheme="minorHAnsi" w:cstheme="minorHAnsi"/>
            <w:bCs/>
            <w:lang w:bidi="he-IL"/>
            <w:rPrChange w:id="288" w:author="owner" w:date="2018-05-26T17:29:00Z">
              <w:rPr>
                <w:rFonts w:asciiTheme="minorHAnsi" w:hAnsiTheme="minorHAnsi" w:cstheme="minorHAnsi"/>
                <w:bCs/>
                <w:highlight w:val="yellow"/>
                <w:lang w:bidi="he-IL"/>
              </w:rPr>
            </w:rPrChange>
          </w:rPr>
          <w:t xml:space="preserve">Note: </w:t>
        </w:r>
      </w:ins>
      <w:r w:rsidR="002F3FE7" w:rsidRPr="00EE787A">
        <w:rPr>
          <w:rFonts w:asciiTheme="minorHAnsi" w:hAnsiTheme="minorHAnsi" w:cstheme="minorHAnsi"/>
          <w:bCs/>
          <w:lang w:bidi="he-IL"/>
          <w:rPrChange w:id="289" w:author="owner" w:date="2018-05-26T17:29:00Z">
            <w:rPr>
              <w:rFonts w:asciiTheme="minorHAnsi" w:hAnsiTheme="minorHAnsi" w:cstheme="minorHAnsi"/>
              <w:bCs/>
              <w:highlight w:val="yellow"/>
              <w:lang w:bidi="he-IL"/>
            </w:rPr>
          </w:rPrChange>
        </w:rPr>
        <w:t>During this s</w:t>
      </w:r>
      <w:r w:rsidR="002E04C7" w:rsidRPr="00EE787A">
        <w:rPr>
          <w:rFonts w:asciiTheme="minorHAnsi" w:hAnsiTheme="minorHAnsi" w:cstheme="minorHAnsi"/>
          <w:bCs/>
          <w:lang w:bidi="he-IL"/>
          <w:rPrChange w:id="290" w:author="owner" w:date="2018-05-26T17:29:00Z">
            <w:rPr>
              <w:rFonts w:asciiTheme="minorHAnsi" w:hAnsiTheme="minorHAnsi" w:cstheme="minorHAnsi"/>
              <w:bCs/>
              <w:highlight w:val="yellow"/>
              <w:lang w:bidi="he-IL"/>
            </w:rPr>
          </w:rPrChange>
        </w:rPr>
        <w:t xml:space="preserve">tressor mice remain in their home </w:t>
      </w:r>
      <w:r w:rsidR="002F3FE7" w:rsidRPr="00EE787A">
        <w:rPr>
          <w:rFonts w:asciiTheme="minorHAnsi" w:hAnsiTheme="minorHAnsi" w:cstheme="minorHAnsi"/>
          <w:bCs/>
          <w:lang w:bidi="he-IL"/>
          <w:rPrChange w:id="291" w:author="owner" w:date="2018-05-26T17:29:00Z">
            <w:rPr>
              <w:rFonts w:asciiTheme="minorHAnsi" w:hAnsiTheme="minorHAnsi" w:cstheme="minorHAnsi"/>
              <w:bCs/>
              <w:highlight w:val="yellow"/>
              <w:lang w:bidi="he-IL"/>
            </w:rPr>
          </w:rPrChange>
        </w:rPr>
        <w:t>cage</w:t>
      </w:r>
      <w:r w:rsidR="006936DF" w:rsidRPr="00EE787A">
        <w:rPr>
          <w:rFonts w:asciiTheme="minorHAnsi" w:hAnsiTheme="minorHAnsi" w:cstheme="minorHAnsi"/>
          <w:bCs/>
          <w:lang w:bidi="he-IL"/>
          <w:rPrChange w:id="292" w:author="owner" w:date="2018-05-26T17:29:00Z">
            <w:rPr>
              <w:rFonts w:asciiTheme="minorHAnsi" w:hAnsiTheme="minorHAnsi" w:cstheme="minorHAnsi"/>
              <w:bCs/>
              <w:highlight w:val="yellow"/>
              <w:lang w:bidi="he-IL"/>
            </w:rPr>
          </w:rPrChange>
        </w:rPr>
        <w:t xml:space="preserve"> with their counterparts</w:t>
      </w:r>
      <w:r w:rsidR="002F3FE7" w:rsidRPr="00EE787A">
        <w:rPr>
          <w:rFonts w:asciiTheme="minorHAnsi" w:hAnsiTheme="minorHAnsi" w:cstheme="minorHAnsi"/>
          <w:bCs/>
          <w:lang w:bidi="he-IL"/>
          <w:rPrChange w:id="293" w:author="owner" w:date="2018-05-26T17:29:00Z">
            <w:rPr>
              <w:rFonts w:asciiTheme="minorHAnsi" w:hAnsiTheme="minorHAnsi" w:cstheme="minorHAnsi"/>
              <w:bCs/>
              <w:highlight w:val="yellow"/>
              <w:lang w:bidi="he-IL"/>
            </w:rPr>
          </w:rPrChange>
        </w:rPr>
        <w:t>.</w:t>
      </w:r>
    </w:p>
    <w:p w14:paraId="760FFED0" w14:textId="77777777" w:rsidR="006D58CE" w:rsidRDefault="006D58CE" w:rsidP="006D58CE">
      <w:pPr>
        <w:pStyle w:val="NormalWeb"/>
        <w:spacing w:before="0" w:beforeAutospacing="0" w:after="0" w:afterAutospacing="0"/>
        <w:rPr>
          <w:rFonts w:asciiTheme="minorHAnsi" w:hAnsiTheme="minorHAnsi" w:cstheme="minorHAnsi"/>
          <w:bCs/>
          <w:highlight w:val="yellow"/>
          <w:lang w:bidi="he-IL"/>
        </w:rPr>
      </w:pPr>
    </w:p>
    <w:p w14:paraId="59B5AD1A" w14:textId="77777777" w:rsidR="00073421" w:rsidRDefault="006D58CE" w:rsidP="007F6A74">
      <w:pPr>
        <w:pStyle w:val="NormalWeb"/>
        <w:spacing w:before="0" w:beforeAutospacing="0" w:after="0" w:afterAutospacing="0"/>
        <w:rPr>
          <w:ins w:id="294" w:author="owner" w:date="2018-05-26T17:29:00Z"/>
          <w:rFonts w:asciiTheme="minorHAnsi" w:hAnsiTheme="minorHAnsi" w:cstheme="minorHAnsi"/>
          <w:bCs/>
          <w:highlight w:val="yellow"/>
          <w:lang w:bidi="he-IL"/>
        </w:rPr>
      </w:pPr>
      <w:r w:rsidRPr="00CA38F9">
        <w:rPr>
          <w:rFonts w:asciiTheme="minorHAnsi" w:hAnsiTheme="minorHAnsi" w:cstheme="minorHAnsi"/>
          <w:bCs/>
          <w:highlight w:val="yellow"/>
          <w:lang w:bidi="he-IL"/>
        </w:rPr>
        <w:t>2.</w:t>
      </w:r>
      <w:r w:rsidR="002F3FE7">
        <w:rPr>
          <w:rFonts w:asciiTheme="minorHAnsi" w:hAnsiTheme="minorHAnsi" w:cstheme="minorHAnsi"/>
          <w:bCs/>
          <w:highlight w:val="yellow"/>
          <w:lang w:bidi="he-IL"/>
        </w:rPr>
        <w:t>6</w:t>
      </w:r>
      <w:r w:rsidRPr="00CA38F9">
        <w:rPr>
          <w:rFonts w:asciiTheme="minorHAnsi" w:hAnsiTheme="minorHAnsi" w:cstheme="minorHAnsi"/>
          <w:bCs/>
          <w:highlight w:val="yellow"/>
          <w:lang w:bidi="he-IL"/>
        </w:rPr>
        <w:t xml:space="preserve">.4. </w:t>
      </w:r>
      <w:r w:rsidRPr="00073421">
        <w:rPr>
          <w:rFonts w:asciiTheme="minorHAnsi" w:hAnsiTheme="minorHAnsi" w:cstheme="minorHAnsi"/>
          <w:bCs/>
          <w:highlight w:val="yellow"/>
          <w:lang w:bidi="he-IL"/>
          <w:rPrChange w:id="295" w:author="owner" w:date="2018-05-26T17:29:00Z">
            <w:rPr>
              <w:rFonts w:asciiTheme="minorHAnsi" w:hAnsiTheme="minorHAnsi" w:cstheme="minorHAnsi"/>
              <w:b/>
              <w:highlight w:val="yellow"/>
              <w:lang w:bidi="he-IL"/>
            </w:rPr>
          </w:rPrChange>
        </w:rPr>
        <w:t>Empty cage</w:t>
      </w:r>
      <w:del w:id="296" w:author="owner" w:date="2018-05-26T17:29:00Z">
        <w:r w:rsidRPr="00073421" w:rsidDel="00073421">
          <w:rPr>
            <w:rFonts w:asciiTheme="minorHAnsi" w:hAnsiTheme="minorHAnsi" w:cstheme="minorHAnsi"/>
            <w:bCs/>
            <w:highlight w:val="yellow"/>
            <w:lang w:bidi="he-IL"/>
            <w:rPrChange w:id="297" w:author="owner" w:date="2018-05-26T17:29:00Z">
              <w:rPr>
                <w:rFonts w:asciiTheme="minorHAnsi" w:hAnsiTheme="minorHAnsi" w:cstheme="minorHAnsi"/>
                <w:b/>
                <w:highlight w:val="yellow"/>
                <w:lang w:bidi="he-IL"/>
              </w:rPr>
            </w:rPrChange>
          </w:rPr>
          <w:delText>.</w:delText>
        </w:r>
        <w:r w:rsidRPr="00CA38F9" w:rsidDel="00073421">
          <w:rPr>
            <w:rFonts w:asciiTheme="minorHAnsi" w:hAnsiTheme="minorHAnsi" w:cstheme="minorHAnsi"/>
            <w:bCs/>
            <w:highlight w:val="yellow"/>
            <w:lang w:bidi="he-IL"/>
          </w:rPr>
          <w:delText xml:space="preserve"> </w:delText>
        </w:r>
      </w:del>
    </w:p>
    <w:p w14:paraId="5F773AF1" w14:textId="77777777" w:rsidR="00073421" w:rsidRDefault="00073421" w:rsidP="007F6A74">
      <w:pPr>
        <w:pStyle w:val="NormalWeb"/>
        <w:spacing w:before="0" w:beforeAutospacing="0" w:after="0" w:afterAutospacing="0"/>
        <w:rPr>
          <w:ins w:id="298" w:author="owner" w:date="2018-05-26T17:29:00Z"/>
          <w:rFonts w:asciiTheme="minorHAnsi" w:hAnsiTheme="minorHAnsi" w:cstheme="minorHAnsi"/>
          <w:bCs/>
          <w:highlight w:val="yellow"/>
          <w:lang w:bidi="he-IL"/>
        </w:rPr>
      </w:pPr>
    </w:p>
    <w:p w14:paraId="057153D7" w14:textId="649828EC" w:rsidR="006D58CE" w:rsidRPr="00CA38F9" w:rsidRDefault="00073421" w:rsidP="007F6A74">
      <w:pPr>
        <w:pStyle w:val="NormalWeb"/>
        <w:spacing w:before="0" w:beforeAutospacing="0" w:after="0" w:afterAutospacing="0"/>
        <w:rPr>
          <w:rFonts w:asciiTheme="minorHAnsi" w:hAnsiTheme="minorHAnsi" w:cstheme="minorHAnsi"/>
          <w:bCs/>
          <w:highlight w:val="yellow"/>
          <w:lang w:bidi="he-IL"/>
        </w:rPr>
      </w:pPr>
      <w:ins w:id="299" w:author="owner" w:date="2018-05-26T17:29:00Z">
        <w:r>
          <w:rPr>
            <w:rFonts w:asciiTheme="minorHAnsi" w:hAnsiTheme="minorHAnsi" w:cstheme="minorHAnsi"/>
            <w:bCs/>
            <w:highlight w:val="yellow"/>
            <w:lang w:bidi="he-IL"/>
          </w:rPr>
          <w:t xml:space="preserve">2.6.4.1. </w:t>
        </w:r>
      </w:ins>
      <w:r w:rsidR="006D58CE" w:rsidRPr="00CA38F9">
        <w:rPr>
          <w:rFonts w:asciiTheme="minorHAnsi" w:hAnsiTheme="minorHAnsi" w:cstheme="minorHAnsi"/>
          <w:bCs/>
          <w:highlight w:val="yellow"/>
          <w:lang w:bidi="he-IL"/>
        </w:rPr>
        <w:t>Transfer mice</w:t>
      </w:r>
      <w:r w:rsidR="002F3FE7">
        <w:rPr>
          <w:rFonts w:asciiTheme="minorHAnsi" w:hAnsiTheme="minorHAnsi" w:cstheme="minorHAnsi"/>
          <w:bCs/>
          <w:highlight w:val="yellow"/>
          <w:lang w:bidi="he-IL"/>
        </w:rPr>
        <w:t xml:space="preserve">, along with </w:t>
      </w:r>
      <w:r w:rsidR="007F6A74">
        <w:rPr>
          <w:rFonts w:asciiTheme="minorHAnsi" w:hAnsiTheme="minorHAnsi" w:cstheme="minorHAnsi"/>
          <w:bCs/>
          <w:highlight w:val="yellow"/>
          <w:lang w:bidi="he-IL"/>
        </w:rPr>
        <w:t xml:space="preserve">their specific </w:t>
      </w:r>
      <w:r w:rsidR="002F3FE7">
        <w:rPr>
          <w:rFonts w:asciiTheme="minorHAnsi" w:hAnsiTheme="minorHAnsi" w:cstheme="minorHAnsi"/>
          <w:bCs/>
          <w:highlight w:val="yellow"/>
          <w:lang w:bidi="he-IL"/>
        </w:rPr>
        <w:t>home cage counterparts,</w:t>
      </w:r>
      <w:r w:rsidR="006D58CE" w:rsidRPr="00CA38F9">
        <w:rPr>
          <w:rFonts w:asciiTheme="minorHAnsi" w:hAnsiTheme="minorHAnsi" w:cstheme="minorHAnsi"/>
          <w:bCs/>
          <w:highlight w:val="yellow"/>
          <w:lang w:bidi="he-IL"/>
        </w:rPr>
        <w:t xml:space="preserve"> from </w:t>
      </w:r>
      <w:r w:rsidR="002F3FE7">
        <w:rPr>
          <w:rFonts w:asciiTheme="minorHAnsi" w:hAnsiTheme="minorHAnsi" w:cstheme="minorHAnsi"/>
          <w:bCs/>
          <w:highlight w:val="yellow"/>
          <w:lang w:bidi="he-IL"/>
        </w:rPr>
        <w:t>the home</w:t>
      </w:r>
      <w:r w:rsidR="006D58CE" w:rsidRPr="00CA38F9">
        <w:rPr>
          <w:rFonts w:asciiTheme="minorHAnsi" w:hAnsiTheme="minorHAnsi" w:cstheme="minorHAnsi"/>
          <w:bCs/>
          <w:highlight w:val="yellow"/>
          <w:lang w:bidi="he-IL"/>
        </w:rPr>
        <w:t xml:space="preserve"> cage to an empty cage for 4 h.</w:t>
      </w:r>
    </w:p>
    <w:p w14:paraId="67AA0265" w14:textId="77777777" w:rsidR="006D58CE" w:rsidRPr="00CA38F9" w:rsidRDefault="006D58CE" w:rsidP="006D58CE">
      <w:pPr>
        <w:pStyle w:val="NormalWeb"/>
        <w:spacing w:before="0" w:beforeAutospacing="0" w:after="0" w:afterAutospacing="0"/>
        <w:rPr>
          <w:rFonts w:asciiTheme="minorHAnsi" w:hAnsiTheme="minorHAnsi" w:cstheme="minorHAnsi"/>
          <w:bCs/>
          <w:highlight w:val="yellow"/>
          <w:lang w:bidi="he-IL"/>
        </w:rPr>
      </w:pPr>
    </w:p>
    <w:p w14:paraId="3F4916E8" w14:textId="77777777" w:rsidR="00073421" w:rsidRDefault="006D58CE" w:rsidP="00073421">
      <w:pPr>
        <w:pStyle w:val="NormalWeb"/>
        <w:spacing w:before="0" w:beforeAutospacing="0" w:after="0" w:afterAutospacing="0"/>
        <w:rPr>
          <w:ins w:id="300" w:author="owner" w:date="2018-05-26T17:29:00Z"/>
          <w:rFonts w:asciiTheme="minorHAnsi" w:hAnsiTheme="minorHAnsi" w:cstheme="minorHAnsi"/>
          <w:bCs/>
          <w:highlight w:val="yellow"/>
          <w:lang w:bidi="he-IL"/>
        </w:rPr>
      </w:pPr>
      <w:r w:rsidRPr="00CA38F9">
        <w:rPr>
          <w:rFonts w:asciiTheme="minorHAnsi" w:hAnsiTheme="minorHAnsi" w:cstheme="minorHAnsi"/>
          <w:bCs/>
          <w:highlight w:val="yellow"/>
          <w:lang w:bidi="he-IL"/>
        </w:rPr>
        <w:t>2.</w:t>
      </w:r>
      <w:r w:rsidR="002F3FE7">
        <w:rPr>
          <w:rFonts w:asciiTheme="minorHAnsi" w:hAnsiTheme="minorHAnsi" w:cstheme="minorHAnsi"/>
          <w:bCs/>
          <w:highlight w:val="yellow"/>
          <w:lang w:bidi="he-IL"/>
        </w:rPr>
        <w:t>6</w:t>
      </w:r>
      <w:r w:rsidRPr="00CA38F9">
        <w:rPr>
          <w:rFonts w:asciiTheme="minorHAnsi" w:hAnsiTheme="minorHAnsi" w:cstheme="minorHAnsi"/>
          <w:bCs/>
          <w:highlight w:val="yellow"/>
          <w:lang w:bidi="he-IL"/>
        </w:rPr>
        <w:t xml:space="preserve">.5. </w:t>
      </w:r>
      <w:r w:rsidRPr="00073421">
        <w:rPr>
          <w:rFonts w:asciiTheme="minorHAnsi" w:hAnsiTheme="minorHAnsi" w:cstheme="minorHAnsi"/>
          <w:bCs/>
          <w:highlight w:val="yellow"/>
          <w:lang w:bidi="he-IL"/>
          <w:rPrChange w:id="301" w:author="owner" w:date="2018-05-26T17:29:00Z">
            <w:rPr>
              <w:rFonts w:asciiTheme="minorHAnsi" w:hAnsiTheme="minorHAnsi" w:cstheme="minorHAnsi"/>
              <w:b/>
              <w:highlight w:val="yellow"/>
              <w:lang w:bidi="he-IL"/>
            </w:rPr>
          </w:rPrChange>
        </w:rPr>
        <w:t>Social stress</w:t>
      </w:r>
      <w:del w:id="302" w:author="owner" w:date="2018-05-26T17:29:00Z">
        <w:r w:rsidRPr="00CA38F9" w:rsidDel="00073421">
          <w:rPr>
            <w:rFonts w:asciiTheme="minorHAnsi" w:hAnsiTheme="minorHAnsi" w:cstheme="minorHAnsi"/>
            <w:b/>
            <w:highlight w:val="yellow"/>
            <w:lang w:bidi="he-IL"/>
          </w:rPr>
          <w:delText>.</w:delText>
        </w:r>
        <w:r w:rsidRPr="00CA38F9" w:rsidDel="00073421">
          <w:rPr>
            <w:rFonts w:asciiTheme="minorHAnsi" w:hAnsiTheme="minorHAnsi" w:cstheme="minorHAnsi"/>
            <w:bCs/>
            <w:highlight w:val="yellow"/>
            <w:lang w:bidi="he-IL"/>
          </w:rPr>
          <w:delText xml:space="preserve"> </w:delText>
        </w:r>
      </w:del>
    </w:p>
    <w:p w14:paraId="4BF5569B" w14:textId="77777777" w:rsidR="00073421" w:rsidRDefault="00073421" w:rsidP="00073421">
      <w:pPr>
        <w:pStyle w:val="NormalWeb"/>
        <w:spacing w:before="0" w:beforeAutospacing="0" w:after="0" w:afterAutospacing="0"/>
        <w:rPr>
          <w:ins w:id="303" w:author="owner" w:date="2018-05-26T17:29:00Z"/>
          <w:rFonts w:asciiTheme="minorHAnsi" w:hAnsiTheme="minorHAnsi" w:cstheme="minorHAnsi"/>
          <w:bCs/>
          <w:highlight w:val="yellow"/>
          <w:lang w:bidi="he-IL"/>
        </w:rPr>
      </w:pPr>
    </w:p>
    <w:p w14:paraId="3963F510" w14:textId="77777777" w:rsidR="00073421" w:rsidRDefault="00073421" w:rsidP="00073421">
      <w:pPr>
        <w:pStyle w:val="NormalWeb"/>
        <w:spacing w:before="0" w:beforeAutospacing="0" w:after="0" w:afterAutospacing="0"/>
        <w:rPr>
          <w:ins w:id="304" w:author="owner" w:date="2018-05-26T17:30:00Z"/>
          <w:rFonts w:asciiTheme="minorHAnsi" w:hAnsiTheme="minorHAnsi" w:cstheme="minorHAnsi"/>
          <w:bCs/>
          <w:highlight w:val="yellow"/>
          <w:lang w:bidi="he-IL"/>
        </w:rPr>
      </w:pPr>
      <w:ins w:id="305" w:author="owner" w:date="2018-05-26T17:30:00Z">
        <w:r>
          <w:rPr>
            <w:rFonts w:asciiTheme="minorHAnsi" w:hAnsiTheme="minorHAnsi" w:cstheme="minorHAnsi"/>
            <w:bCs/>
            <w:highlight w:val="yellow"/>
            <w:lang w:bidi="he-IL"/>
          </w:rPr>
          <w:t xml:space="preserve">2.6.5.1. </w:t>
        </w:r>
      </w:ins>
      <w:r w:rsidR="006D58CE" w:rsidRPr="00CA38F9">
        <w:rPr>
          <w:rFonts w:asciiTheme="minorHAnsi" w:hAnsiTheme="minorHAnsi" w:cstheme="minorHAnsi"/>
          <w:bCs/>
          <w:highlight w:val="yellow"/>
          <w:lang w:bidi="he-IL"/>
        </w:rPr>
        <w:t>Transfer mice</w:t>
      </w:r>
      <w:r w:rsidR="007F6A74">
        <w:rPr>
          <w:rFonts w:asciiTheme="minorHAnsi" w:hAnsiTheme="minorHAnsi" w:cstheme="minorHAnsi"/>
          <w:bCs/>
          <w:highlight w:val="yellow"/>
          <w:lang w:bidi="he-IL"/>
        </w:rPr>
        <w:t>,</w:t>
      </w:r>
      <w:r w:rsidR="007F6A74" w:rsidRPr="007F6A74">
        <w:rPr>
          <w:rFonts w:asciiTheme="minorHAnsi" w:hAnsiTheme="minorHAnsi" w:cstheme="minorHAnsi"/>
          <w:bCs/>
          <w:highlight w:val="yellow"/>
          <w:lang w:bidi="he-IL"/>
        </w:rPr>
        <w:t xml:space="preserve"> </w:t>
      </w:r>
      <w:r w:rsidR="007F6A74">
        <w:rPr>
          <w:rFonts w:asciiTheme="minorHAnsi" w:hAnsiTheme="minorHAnsi" w:cstheme="minorHAnsi"/>
          <w:bCs/>
          <w:highlight w:val="yellow"/>
          <w:lang w:bidi="he-IL"/>
        </w:rPr>
        <w:t>along with their specific home cage counterparts,</w:t>
      </w:r>
      <w:r w:rsidR="007F6A74" w:rsidRPr="00CA38F9">
        <w:rPr>
          <w:rFonts w:asciiTheme="minorHAnsi" w:hAnsiTheme="minorHAnsi" w:cstheme="minorHAnsi"/>
          <w:bCs/>
          <w:highlight w:val="yellow"/>
          <w:lang w:bidi="he-IL"/>
        </w:rPr>
        <w:t xml:space="preserve"> </w:t>
      </w:r>
      <w:r w:rsidR="006D58CE" w:rsidRPr="00CA38F9">
        <w:rPr>
          <w:rFonts w:asciiTheme="minorHAnsi" w:hAnsiTheme="minorHAnsi" w:cstheme="minorHAnsi"/>
          <w:bCs/>
          <w:highlight w:val="yellow"/>
          <w:lang w:bidi="he-IL"/>
        </w:rPr>
        <w:t xml:space="preserve">from </w:t>
      </w:r>
      <w:r w:rsidR="007F6A74">
        <w:rPr>
          <w:rFonts w:asciiTheme="minorHAnsi" w:hAnsiTheme="minorHAnsi" w:cstheme="minorHAnsi"/>
          <w:bCs/>
          <w:highlight w:val="yellow"/>
          <w:lang w:bidi="he-IL"/>
        </w:rPr>
        <w:t>the home</w:t>
      </w:r>
      <w:r w:rsidR="006D58CE" w:rsidRPr="00CA38F9">
        <w:rPr>
          <w:rFonts w:asciiTheme="minorHAnsi" w:hAnsiTheme="minorHAnsi" w:cstheme="minorHAnsi"/>
          <w:bCs/>
          <w:highlight w:val="yellow"/>
          <w:lang w:bidi="he-IL"/>
        </w:rPr>
        <w:t xml:space="preserve"> cage to </w:t>
      </w:r>
      <w:r w:rsidR="007F6A74">
        <w:rPr>
          <w:rFonts w:asciiTheme="minorHAnsi" w:hAnsiTheme="minorHAnsi" w:cstheme="minorHAnsi"/>
          <w:bCs/>
          <w:highlight w:val="yellow"/>
          <w:lang w:bidi="he-IL"/>
        </w:rPr>
        <w:t>a</w:t>
      </w:r>
      <w:r w:rsidR="006D58CE" w:rsidRPr="00CA38F9">
        <w:rPr>
          <w:rFonts w:asciiTheme="minorHAnsi" w:hAnsiTheme="minorHAnsi" w:cstheme="minorHAnsi"/>
          <w:bCs/>
          <w:highlight w:val="yellow"/>
          <w:lang w:bidi="he-IL"/>
        </w:rPr>
        <w:t xml:space="preserve"> cage which was housed by a different group of mice for a period of at least 3 d prior </w:t>
      </w:r>
      <w:r w:rsidR="006D58CE">
        <w:rPr>
          <w:rFonts w:asciiTheme="minorHAnsi" w:hAnsiTheme="minorHAnsi" w:cstheme="minorHAnsi"/>
          <w:bCs/>
          <w:highlight w:val="yellow"/>
          <w:lang w:bidi="he-IL"/>
        </w:rPr>
        <w:t xml:space="preserve">to stressor </w:t>
      </w:r>
      <w:r w:rsidR="006D58CE" w:rsidRPr="00CA38F9">
        <w:rPr>
          <w:rFonts w:asciiTheme="minorHAnsi" w:hAnsiTheme="minorHAnsi" w:cstheme="minorHAnsi"/>
          <w:bCs/>
          <w:highlight w:val="yellow"/>
          <w:lang w:bidi="he-IL"/>
        </w:rPr>
        <w:t xml:space="preserve">application. Keep mice at the unfamiliar cage for 4 h. </w:t>
      </w:r>
    </w:p>
    <w:p w14:paraId="60E9507F" w14:textId="77777777" w:rsidR="00073421" w:rsidRDefault="00073421" w:rsidP="00073421">
      <w:pPr>
        <w:pStyle w:val="NormalWeb"/>
        <w:spacing w:before="0" w:beforeAutospacing="0" w:after="0" w:afterAutospacing="0"/>
        <w:rPr>
          <w:ins w:id="306" w:author="owner" w:date="2018-05-26T17:30:00Z"/>
          <w:rFonts w:asciiTheme="minorHAnsi" w:hAnsiTheme="minorHAnsi" w:cstheme="minorHAnsi"/>
          <w:bCs/>
          <w:highlight w:val="yellow"/>
          <w:lang w:bidi="he-IL"/>
        </w:rPr>
      </w:pPr>
    </w:p>
    <w:p w14:paraId="002ACBBD" w14:textId="4E827F1B" w:rsidR="006D58CE" w:rsidRPr="00073421" w:rsidRDefault="00073421" w:rsidP="00073421">
      <w:pPr>
        <w:pStyle w:val="NormalWeb"/>
        <w:spacing w:before="0" w:beforeAutospacing="0" w:after="0" w:afterAutospacing="0"/>
        <w:rPr>
          <w:rFonts w:asciiTheme="minorHAnsi" w:hAnsiTheme="minorHAnsi" w:cstheme="minorHAnsi"/>
          <w:bCs/>
          <w:lang w:bidi="he-IL"/>
          <w:rPrChange w:id="307" w:author="owner" w:date="2018-05-26T17:30:00Z">
            <w:rPr>
              <w:rFonts w:asciiTheme="minorHAnsi" w:hAnsiTheme="minorHAnsi" w:cstheme="minorHAnsi"/>
              <w:bCs/>
              <w:highlight w:val="yellow"/>
              <w:lang w:bidi="he-IL"/>
            </w:rPr>
          </w:rPrChange>
        </w:rPr>
      </w:pPr>
      <w:ins w:id="308" w:author="owner" w:date="2018-05-26T17:30:00Z">
        <w:r w:rsidRPr="00073421">
          <w:rPr>
            <w:rFonts w:asciiTheme="minorHAnsi" w:hAnsiTheme="minorHAnsi" w:cstheme="minorHAnsi"/>
            <w:bCs/>
            <w:lang w:bidi="he-IL"/>
            <w:rPrChange w:id="309" w:author="owner" w:date="2018-05-26T17:30:00Z">
              <w:rPr>
                <w:rFonts w:asciiTheme="minorHAnsi" w:hAnsiTheme="minorHAnsi" w:cstheme="minorHAnsi"/>
                <w:bCs/>
                <w:highlight w:val="yellow"/>
                <w:lang w:bidi="he-IL"/>
              </w:rPr>
            </w:rPrChange>
          </w:rPr>
          <w:t xml:space="preserve">Note: </w:t>
        </w:r>
      </w:ins>
      <w:r w:rsidR="006D58CE" w:rsidRPr="00073421">
        <w:rPr>
          <w:rFonts w:asciiTheme="minorHAnsi" w:hAnsiTheme="minorHAnsi" w:cstheme="minorHAnsi"/>
          <w:bCs/>
          <w:lang w:bidi="he-IL"/>
          <w:rPrChange w:id="310" w:author="owner" w:date="2018-05-26T17:30:00Z">
            <w:rPr>
              <w:rFonts w:asciiTheme="minorHAnsi" w:hAnsiTheme="minorHAnsi" w:cstheme="minorHAnsi"/>
              <w:bCs/>
              <w:highlight w:val="yellow"/>
              <w:lang w:bidi="he-IL"/>
            </w:rPr>
          </w:rPrChange>
        </w:rPr>
        <w:t>To avoid uncertainty place a sticker on each cage to indicate mice origin cage.</w:t>
      </w:r>
    </w:p>
    <w:p w14:paraId="04D6CC7C" w14:textId="77777777" w:rsidR="006D58CE" w:rsidRPr="00CA38F9" w:rsidRDefault="006D58CE" w:rsidP="006D58CE">
      <w:pPr>
        <w:pStyle w:val="NormalWeb"/>
        <w:spacing w:before="0" w:beforeAutospacing="0" w:after="0" w:afterAutospacing="0"/>
        <w:rPr>
          <w:rFonts w:asciiTheme="minorHAnsi" w:hAnsiTheme="minorHAnsi" w:cstheme="minorHAnsi"/>
          <w:bCs/>
          <w:highlight w:val="yellow"/>
          <w:lang w:bidi="he-IL"/>
        </w:rPr>
      </w:pPr>
    </w:p>
    <w:p w14:paraId="6FBA8D19" w14:textId="77777777" w:rsidR="00996179" w:rsidRDefault="006D58CE" w:rsidP="00996179">
      <w:pPr>
        <w:pStyle w:val="NormalWeb"/>
        <w:spacing w:before="0" w:beforeAutospacing="0" w:after="0" w:afterAutospacing="0"/>
        <w:rPr>
          <w:ins w:id="311" w:author="owner" w:date="2018-05-26T17:30:00Z"/>
          <w:rFonts w:asciiTheme="minorHAnsi" w:hAnsiTheme="minorHAnsi" w:cstheme="minorHAnsi"/>
          <w:b/>
          <w:highlight w:val="yellow"/>
          <w:lang w:bidi="he-IL"/>
        </w:rPr>
      </w:pPr>
      <w:r w:rsidRPr="00CA38F9">
        <w:rPr>
          <w:rFonts w:asciiTheme="minorHAnsi" w:hAnsiTheme="minorHAnsi" w:cstheme="minorHAnsi"/>
          <w:bCs/>
          <w:highlight w:val="yellow"/>
          <w:lang w:bidi="he-IL"/>
        </w:rPr>
        <w:t>2.</w:t>
      </w:r>
      <w:r w:rsidR="002F3FE7">
        <w:rPr>
          <w:rFonts w:asciiTheme="minorHAnsi" w:hAnsiTheme="minorHAnsi" w:cstheme="minorHAnsi"/>
          <w:bCs/>
          <w:highlight w:val="yellow"/>
          <w:lang w:bidi="he-IL"/>
        </w:rPr>
        <w:t>6</w:t>
      </w:r>
      <w:r w:rsidRPr="00CA38F9">
        <w:rPr>
          <w:rFonts w:asciiTheme="minorHAnsi" w:hAnsiTheme="minorHAnsi" w:cstheme="minorHAnsi"/>
          <w:bCs/>
          <w:highlight w:val="yellow"/>
          <w:lang w:bidi="he-IL"/>
        </w:rPr>
        <w:t xml:space="preserve">.6. </w:t>
      </w:r>
      <w:r w:rsidRPr="00996179">
        <w:rPr>
          <w:rFonts w:asciiTheme="minorHAnsi" w:hAnsiTheme="minorHAnsi" w:cstheme="minorHAnsi"/>
          <w:bCs/>
          <w:highlight w:val="yellow"/>
          <w:lang w:bidi="he-IL"/>
          <w:rPrChange w:id="312" w:author="owner" w:date="2018-05-26T17:30:00Z">
            <w:rPr>
              <w:rFonts w:asciiTheme="minorHAnsi" w:hAnsiTheme="minorHAnsi" w:cstheme="minorHAnsi"/>
              <w:b/>
              <w:highlight w:val="yellow"/>
              <w:lang w:bidi="he-IL"/>
            </w:rPr>
          </w:rPrChange>
        </w:rPr>
        <w:t>Mice Restrain</w:t>
      </w:r>
      <w:r w:rsidR="002E04C7" w:rsidRPr="00996179">
        <w:rPr>
          <w:rFonts w:asciiTheme="minorHAnsi" w:hAnsiTheme="minorHAnsi" w:cstheme="minorHAnsi"/>
          <w:bCs/>
          <w:highlight w:val="yellow"/>
          <w:lang w:bidi="he-IL"/>
          <w:rPrChange w:id="313" w:author="owner" w:date="2018-05-26T17:30:00Z">
            <w:rPr>
              <w:rFonts w:asciiTheme="minorHAnsi" w:hAnsiTheme="minorHAnsi" w:cstheme="minorHAnsi"/>
              <w:b/>
              <w:highlight w:val="yellow"/>
              <w:lang w:bidi="he-IL"/>
            </w:rPr>
          </w:rPrChange>
        </w:rPr>
        <w:t>t</w:t>
      </w:r>
      <w:del w:id="314" w:author="owner" w:date="2018-05-26T17:30:00Z">
        <w:r w:rsidRPr="00CA38F9" w:rsidDel="00996179">
          <w:rPr>
            <w:rFonts w:asciiTheme="minorHAnsi" w:hAnsiTheme="minorHAnsi" w:cstheme="minorHAnsi"/>
            <w:b/>
            <w:highlight w:val="yellow"/>
            <w:lang w:bidi="he-IL"/>
          </w:rPr>
          <w:delText xml:space="preserve">. </w:delText>
        </w:r>
      </w:del>
    </w:p>
    <w:p w14:paraId="579CF404" w14:textId="77777777" w:rsidR="00996179" w:rsidRDefault="00996179" w:rsidP="00996179">
      <w:pPr>
        <w:pStyle w:val="NormalWeb"/>
        <w:spacing w:before="0" w:beforeAutospacing="0" w:after="0" w:afterAutospacing="0"/>
        <w:rPr>
          <w:ins w:id="315" w:author="owner" w:date="2018-05-26T17:30:00Z"/>
          <w:rFonts w:asciiTheme="minorHAnsi" w:hAnsiTheme="minorHAnsi" w:cstheme="minorHAnsi"/>
          <w:b/>
          <w:highlight w:val="yellow"/>
          <w:lang w:bidi="he-IL"/>
        </w:rPr>
      </w:pPr>
    </w:p>
    <w:p w14:paraId="3F6F54B7" w14:textId="5509031A" w:rsidR="006D58CE" w:rsidRPr="00CA38F9" w:rsidRDefault="00996179" w:rsidP="00996179">
      <w:pPr>
        <w:pStyle w:val="NormalWeb"/>
        <w:spacing w:before="0" w:beforeAutospacing="0" w:after="0" w:afterAutospacing="0"/>
        <w:rPr>
          <w:rFonts w:asciiTheme="minorHAnsi" w:hAnsiTheme="minorHAnsi" w:cstheme="minorHAnsi"/>
          <w:bCs/>
          <w:highlight w:val="yellow"/>
          <w:lang w:bidi="he-IL"/>
        </w:rPr>
      </w:pPr>
      <w:ins w:id="316" w:author="owner" w:date="2018-05-26T17:30:00Z">
        <w:r>
          <w:rPr>
            <w:rFonts w:asciiTheme="minorHAnsi" w:hAnsiTheme="minorHAnsi" w:cstheme="minorHAnsi"/>
            <w:bCs/>
            <w:highlight w:val="yellow"/>
            <w:lang w:bidi="he-IL"/>
          </w:rPr>
          <w:t xml:space="preserve">2.6.6.1. </w:t>
        </w:r>
      </w:ins>
      <w:r w:rsidR="006D58CE" w:rsidRPr="00CA38F9">
        <w:rPr>
          <w:rFonts w:asciiTheme="minorHAnsi" w:hAnsiTheme="minorHAnsi" w:cstheme="minorHAnsi"/>
          <w:bCs/>
          <w:highlight w:val="yellow"/>
          <w:lang w:bidi="he-IL"/>
        </w:rPr>
        <w:t>Place each mouse separately in a clean mouse restrainer for 4 h.</w:t>
      </w:r>
      <w:r w:rsidR="001B2D28">
        <w:rPr>
          <w:rFonts w:asciiTheme="minorHAnsi" w:hAnsiTheme="minorHAnsi" w:cstheme="minorHAnsi"/>
          <w:bCs/>
          <w:highlight w:val="yellow"/>
          <w:lang w:bidi="he-IL"/>
        </w:rPr>
        <w:t xml:space="preserve"> Return mice to home cage with same counterparts.</w:t>
      </w:r>
    </w:p>
    <w:p w14:paraId="2D11C403" w14:textId="77777777" w:rsidR="006D58CE" w:rsidRPr="00CA38F9" w:rsidRDefault="006D58CE" w:rsidP="006D58CE">
      <w:pPr>
        <w:pStyle w:val="NormalWeb"/>
        <w:spacing w:before="0" w:beforeAutospacing="0" w:after="0" w:afterAutospacing="0"/>
        <w:rPr>
          <w:rFonts w:asciiTheme="minorHAnsi" w:hAnsiTheme="minorHAnsi" w:cstheme="minorHAnsi"/>
          <w:bCs/>
          <w:highlight w:val="yellow"/>
          <w:lang w:bidi="he-IL"/>
        </w:rPr>
      </w:pPr>
    </w:p>
    <w:p w14:paraId="500C6A89" w14:textId="77777777" w:rsidR="00996179" w:rsidRDefault="006D58CE" w:rsidP="00C77D8B">
      <w:pPr>
        <w:pStyle w:val="NormalWeb"/>
        <w:spacing w:before="0" w:beforeAutospacing="0" w:after="0" w:afterAutospacing="0"/>
        <w:rPr>
          <w:ins w:id="317" w:author="owner" w:date="2018-05-26T17:31:00Z"/>
          <w:rFonts w:asciiTheme="minorHAnsi" w:hAnsiTheme="minorHAnsi" w:cstheme="minorHAnsi"/>
          <w:bCs/>
          <w:highlight w:val="yellow"/>
          <w:lang w:bidi="he-IL"/>
        </w:rPr>
      </w:pPr>
      <w:r w:rsidRPr="00CA38F9">
        <w:rPr>
          <w:rFonts w:asciiTheme="minorHAnsi" w:hAnsiTheme="minorHAnsi" w:cstheme="minorHAnsi"/>
          <w:bCs/>
          <w:highlight w:val="yellow"/>
          <w:lang w:bidi="he-IL"/>
        </w:rPr>
        <w:t>2.</w:t>
      </w:r>
      <w:r w:rsidR="002F3FE7">
        <w:rPr>
          <w:rFonts w:asciiTheme="minorHAnsi" w:hAnsiTheme="minorHAnsi" w:cstheme="minorHAnsi"/>
          <w:bCs/>
          <w:highlight w:val="yellow"/>
          <w:lang w:bidi="he-IL"/>
        </w:rPr>
        <w:t>6</w:t>
      </w:r>
      <w:r w:rsidRPr="00CA38F9">
        <w:rPr>
          <w:rFonts w:asciiTheme="minorHAnsi" w:hAnsiTheme="minorHAnsi" w:cstheme="minorHAnsi"/>
          <w:bCs/>
          <w:highlight w:val="yellow"/>
          <w:lang w:bidi="he-IL"/>
        </w:rPr>
        <w:t xml:space="preserve">.7. </w:t>
      </w:r>
      <w:r w:rsidRPr="00996179">
        <w:rPr>
          <w:rFonts w:asciiTheme="minorHAnsi" w:hAnsiTheme="minorHAnsi" w:cstheme="minorHAnsi"/>
          <w:bCs/>
          <w:highlight w:val="yellow"/>
          <w:lang w:bidi="he-IL"/>
          <w:rPrChange w:id="318" w:author="owner" w:date="2018-05-26T17:31:00Z">
            <w:rPr>
              <w:rFonts w:asciiTheme="minorHAnsi" w:hAnsiTheme="minorHAnsi" w:cstheme="minorHAnsi"/>
              <w:b/>
              <w:highlight w:val="yellow"/>
              <w:lang w:bidi="he-IL"/>
            </w:rPr>
          </w:rPrChange>
        </w:rPr>
        <w:t>Disruption of light / dark cycle</w:t>
      </w:r>
      <w:del w:id="319" w:author="owner" w:date="2018-05-26T17:31:00Z">
        <w:r w:rsidRPr="00996179" w:rsidDel="00996179">
          <w:rPr>
            <w:rFonts w:asciiTheme="minorHAnsi" w:hAnsiTheme="minorHAnsi" w:cstheme="minorHAnsi"/>
            <w:bCs/>
            <w:highlight w:val="yellow"/>
            <w:lang w:bidi="he-IL"/>
            <w:rPrChange w:id="320" w:author="owner" w:date="2018-05-26T17:31:00Z">
              <w:rPr>
                <w:rFonts w:asciiTheme="minorHAnsi" w:hAnsiTheme="minorHAnsi" w:cstheme="minorHAnsi"/>
                <w:b/>
                <w:highlight w:val="yellow"/>
                <w:lang w:bidi="he-IL"/>
              </w:rPr>
            </w:rPrChange>
          </w:rPr>
          <w:delText>.</w:delText>
        </w:r>
        <w:r w:rsidRPr="00CA38F9" w:rsidDel="00996179">
          <w:rPr>
            <w:rFonts w:asciiTheme="minorHAnsi" w:hAnsiTheme="minorHAnsi" w:cstheme="minorHAnsi"/>
            <w:bCs/>
            <w:highlight w:val="yellow"/>
            <w:lang w:bidi="he-IL"/>
          </w:rPr>
          <w:delText xml:space="preserve"> </w:delText>
        </w:r>
      </w:del>
    </w:p>
    <w:p w14:paraId="4AF85F71" w14:textId="77777777" w:rsidR="00996179" w:rsidRDefault="00996179" w:rsidP="00C77D8B">
      <w:pPr>
        <w:pStyle w:val="NormalWeb"/>
        <w:spacing w:before="0" w:beforeAutospacing="0" w:after="0" w:afterAutospacing="0"/>
        <w:rPr>
          <w:ins w:id="321" w:author="owner" w:date="2018-05-26T17:31:00Z"/>
          <w:rFonts w:asciiTheme="minorHAnsi" w:hAnsiTheme="minorHAnsi" w:cstheme="minorHAnsi"/>
          <w:bCs/>
          <w:highlight w:val="yellow"/>
          <w:lang w:bidi="he-IL"/>
        </w:rPr>
      </w:pPr>
    </w:p>
    <w:p w14:paraId="72173E6D" w14:textId="77777777" w:rsidR="00996179" w:rsidRDefault="00996179" w:rsidP="00C77D8B">
      <w:pPr>
        <w:pStyle w:val="NormalWeb"/>
        <w:spacing w:before="0" w:beforeAutospacing="0" w:after="0" w:afterAutospacing="0"/>
        <w:rPr>
          <w:ins w:id="322" w:author="owner" w:date="2018-05-26T17:31:00Z"/>
          <w:rFonts w:asciiTheme="minorHAnsi" w:hAnsiTheme="minorHAnsi" w:cstheme="minorHAnsi"/>
          <w:bCs/>
          <w:highlight w:val="yellow"/>
          <w:lang w:bidi="he-IL"/>
        </w:rPr>
      </w:pPr>
      <w:ins w:id="323" w:author="owner" w:date="2018-05-26T17:31:00Z">
        <w:r>
          <w:rPr>
            <w:rFonts w:asciiTheme="minorHAnsi" w:hAnsiTheme="minorHAnsi" w:cstheme="minorHAnsi"/>
            <w:bCs/>
            <w:highlight w:val="yellow"/>
            <w:lang w:bidi="he-IL"/>
          </w:rPr>
          <w:t xml:space="preserve">2.6.7.1. </w:t>
        </w:r>
      </w:ins>
      <w:r w:rsidR="001B2D28">
        <w:rPr>
          <w:rFonts w:asciiTheme="minorHAnsi" w:hAnsiTheme="minorHAnsi" w:cstheme="minorHAnsi"/>
          <w:bCs/>
          <w:highlight w:val="yellow"/>
          <w:lang w:bidi="he-IL"/>
        </w:rPr>
        <w:t xml:space="preserve">Transfer mice, in their home cage with their specific counterparts, to the UCMS room. Keep </w:t>
      </w:r>
      <w:r w:rsidR="006D58CE" w:rsidRPr="00CA38F9">
        <w:rPr>
          <w:rFonts w:asciiTheme="minorHAnsi" w:hAnsiTheme="minorHAnsi" w:cstheme="minorHAnsi"/>
          <w:bCs/>
          <w:highlight w:val="yellow"/>
          <w:lang w:bidi="he-IL"/>
        </w:rPr>
        <w:t xml:space="preserve">the light on, for </w:t>
      </w:r>
      <w:r w:rsidR="00C77D8B">
        <w:rPr>
          <w:rFonts w:asciiTheme="minorHAnsi" w:hAnsiTheme="minorHAnsi" w:cstheme="minorHAnsi"/>
          <w:bCs/>
          <w:highlight w:val="yellow"/>
          <w:lang w:bidi="he-IL"/>
        </w:rPr>
        <w:t xml:space="preserve">24 </w:t>
      </w:r>
      <w:r w:rsidR="006D58CE" w:rsidRPr="00CA38F9">
        <w:rPr>
          <w:rFonts w:asciiTheme="minorHAnsi" w:hAnsiTheme="minorHAnsi" w:cstheme="minorHAnsi"/>
          <w:bCs/>
          <w:highlight w:val="yellow"/>
          <w:lang w:bidi="he-IL"/>
        </w:rPr>
        <w:t xml:space="preserve">consecutive h. </w:t>
      </w:r>
    </w:p>
    <w:p w14:paraId="4AE37C99" w14:textId="77777777" w:rsidR="00996179" w:rsidRDefault="00996179" w:rsidP="00C77D8B">
      <w:pPr>
        <w:pStyle w:val="NormalWeb"/>
        <w:spacing w:before="0" w:beforeAutospacing="0" w:after="0" w:afterAutospacing="0"/>
        <w:rPr>
          <w:ins w:id="324" w:author="owner" w:date="2018-05-26T17:31:00Z"/>
          <w:rFonts w:asciiTheme="minorHAnsi" w:hAnsiTheme="minorHAnsi" w:cstheme="minorHAnsi"/>
          <w:bCs/>
          <w:highlight w:val="yellow"/>
          <w:lang w:bidi="he-IL"/>
        </w:rPr>
      </w:pPr>
    </w:p>
    <w:p w14:paraId="2A0174B1" w14:textId="659BB3B9" w:rsidR="006D58CE" w:rsidRPr="00996179" w:rsidRDefault="00996179" w:rsidP="00C77D8B">
      <w:pPr>
        <w:pStyle w:val="NormalWeb"/>
        <w:spacing w:before="0" w:beforeAutospacing="0" w:after="0" w:afterAutospacing="0"/>
        <w:rPr>
          <w:rFonts w:asciiTheme="minorHAnsi" w:hAnsiTheme="minorHAnsi" w:cstheme="minorHAnsi"/>
          <w:bCs/>
          <w:lang w:bidi="he-IL"/>
          <w:rPrChange w:id="325" w:author="owner" w:date="2018-05-26T17:31:00Z">
            <w:rPr>
              <w:rFonts w:asciiTheme="minorHAnsi" w:hAnsiTheme="minorHAnsi" w:cstheme="minorHAnsi"/>
              <w:bCs/>
              <w:highlight w:val="yellow"/>
              <w:lang w:bidi="he-IL"/>
            </w:rPr>
          </w:rPrChange>
        </w:rPr>
      </w:pPr>
      <w:ins w:id="326" w:author="owner" w:date="2018-05-26T17:31:00Z">
        <w:r w:rsidRPr="00996179">
          <w:rPr>
            <w:rFonts w:asciiTheme="minorHAnsi" w:hAnsiTheme="minorHAnsi" w:cstheme="minorHAnsi"/>
            <w:bCs/>
            <w:lang w:bidi="he-IL"/>
            <w:rPrChange w:id="327" w:author="owner" w:date="2018-05-26T17:31:00Z">
              <w:rPr>
                <w:rFonts w:asciiTheme="minorHAnsi" w:hAnsiTheme="minorHAnsi" w:cstheme="minorHAnsi"/>
                <w:bCs/>
                <w:highlight w:val="yellow"/>
                <w:lang w:bidi="he-IL"/>
              </w:rPr>
            </w:rPrChange>
          </w:rPr>
          <w:t xml:space="preserve">Note: </w:t>
        </w:r>
      </w:ins>
      <w:r w:rsidR="006D58CE" w:rsidRPr="00996179">
        <w:rPr>
          <w:rFonts w:asciiTheme="minorHAnsi" w:hAnsiTheme="minorHAnsi" w:cstheme="minorHAnsi"/>
          <w:bCs/>
          <w:lang w:bidi="he-IL"/>
          <w:rPrChange w:id="328" w:author="owner" w:date="2018-05-26T17:31:00Z">
            <w:rPr>
              <w:rFonts w:asciiTheme="minorHAnsi" w:hAnsiTheme="minorHAnsi" w:cstheme="minorHAnsi"/>
              <w:bCs/>
              <w:highlight w:val="yellow"/>
              <w:lang w:bidi="he-IL"/>
            </w:rPr>
          </w:rPrChange>
        </w:rPr>
        <w:t xml:space="preserve">Only during this stressor mice will be allowed </w:t>
      </w:r>
      <w:r w:rsidR="006D58CE" w:rsidRPr="00996179">
        <w:rPr>
          <w:rFonts w:asciiTheme="minorHAnsi" w:hAnsiTheme="minorHAnsi" w:cstheme="minorHAnsi"/>
          <w:bCs/>
          <w:i/>
          <w:iCs/>
          <w:lang w:bidi="he-IL"/>
          <w:rPrChange w:id="329" w:author="owner" w:date="2018-05-26T17:31:00Z">
            <w:rPr>
              <w:rFonts w:asciiTheme="minorHAnsi" w:hAnsiTheme="minorHAnsi" w:cstheme="minorHAnsi"/>
              <w:bCs/>
              <w:i/>
              <w:iCs/>
              <w:highlight w:val="yellow"/>
              <w:lang w:bidi="he-IL"/>
            </w:rPr>
          </w:rPrChange>
        </w:rPr>
        <w:t>ad libitum</w:t>
      </w:r>
      <w:r w:rsidR="006D58CE" w:rsidRPr="00996179">
        <w:rPr>
          <w:rFonts w:asciiTheme="minorHAnsi" w:hAnsiTheme="minorHAnsi" w:cstheme="minorHAnsi"/>
          <w:bCs/>
          <w:lang w:bidi="he-IL"/>
          <w:rPrChange w:id="330" w:author="owner" w:date="2018-05-26T17:31:00Z">
            <w:rPr>
              <w:rFonts w:asciiTheme="minorHAnsi" w:hAnsiTheme="minorHAnsi" w:cstheme="minorHAnsi"/>
              <w:bCs/>
              <w:highlight w:val="yellow"/>
              <w:lang w:bidi="he-IL"/>
            </w:rPr>
          </w:rPrChange>
        </w:rPr>
        <w:t xml:space="preserve"> access to rodent chow and water.</w:t>
      </w:r>
    </w:p>
    <w:p w14:paraId="7D6863E2" w14:textId="77777777" w:rsidR="006D58CE" w:rsidRDefault="006D58CE" w:rsidP="00655E61">
      <w:pPr>
        <w:pStyle w:val="NormalWeb"/>
        <w:spacing w:before="0" w:beforeAutospacing="0" w:after="0" w:afterAutospacing="0"/>
        <w:rPr>
          <w:rFonts w:asciiTheme="minorHAnsi" w:hAnsiTheme="minorHAnsi" w:cstheme="minorHAnsi"/>
          <w:bCs/>
          <w:highlight w:val="yellow"/>
        </w:rPr>
      </w:pPr>
    </w:p>
    <w:p w14:paraId="2774591E" w14:textId="1A6F47E6" w:rsidR="00AC6F06" w:rsidRDefault="006D58CE" w:rsidP="00C77D8B">
      <w:pPr>
        <w:pStyle w:val="NormalWeb"/>
        <w:spacing w:before="0" w:beforeAutospacing="0" w:after="0" w:afterAutospacing="0"/>
        <w:rPr>
          <w:rFonts w:asciiTheme="minorHAnsi" w:hAnsiTheme="minorHAnsi" w:cstheme="minorHAnsi"/>
          <w:bCs/>
          <w:highlight w:val="yellow"/>
        </w:rPr>
      </w:pPr>
      <w:r>
        <w:rPr>
          <w:rFonts w:asciiTheme="minorHAnsi" w:hAnsiTheme="minorHAnsi" w:cstheme="minorHAnsi"/>
          <w:bCs/>
          <w:highlight w:val="yellow"/>
        </w:rPr>
        <w:t>2.</w:t>
      </w:r>
      <w:r w:rsidR="002E04C7">
        <w:rPr>
          <w:rFonts w:asciiTheme="minorHAnsi" w:hAnsiTheme="minorHAnsi" w:cstheme="minorHAnsi"/>
          <w:bCs/>
          <w:highlight w:val="yellow"/>
        </w:rPr>
        <w:t>7</w:t>
      </w:r>
      <w:r>
        <w:rPr>
          <w:rFonts w:asciiTheme="minorHAnsi" w:hAnsiTheme="minorHAnsi" w:cstheme="minorHAnsi"/>
          <w:bCs/>
          <w:highlight w:val="yellow"/>
        </w:rPr>
        <w:t>. Following stressor application,</w:t>
      </w:r>
      <w:r w:rsidR="00214A8B">
        <w:rPr>
          <w:rFonts w:asciiTheme="minorHAnsi" w:hAnsiTheme="minorHAnsi" w:cstheme="minorHAnsi"/>
          <w:bCs/>
          <w:highlight w:val="yellow"/>
        </w:rPr>
        <w:t xml:space="preserve"> return cages </w:t>
      </w:r>
      <w:r w:rsidR="00C77D8B">
        <w:rPr>
          <w:rFonts w:asciiTheme="minorHAnsi" w:hAnsiTheme="minorHAnsi" w:cstheme="minorHAnsi"/>
          <w:bCs/>
          <w:highlight w:val="yellow"/>
        </w:rPr>
        <w:t xml:space="preserve">of the UCMS group </w:t>
      </w:r>
      <w:r w:rsidR="009A6701">
        <w:rPr>
          <w:rFonts w:asciiTheme="minorHAnsi" w:hAnsiTheme="minorHAnsi" w:cstheme="minorHAnsi"/>
          <w:bCs/>
          <w:highlight w:val="yellow"/>
        </w:rPr>
        <w:t>from</w:t>
      </w:r>
      <w:r w:rsidR="00214A8B">
        <w:rPr>
          <w:rFonts w:asciiTheme="minorHAnsi" w:hAnsiTheme="minorHAnsi" w:cstheme="minorHAnsi"/>
          <w:bCs/>
          <w:highlight w:val="yellow"/>
        </w:rPr>
        <w:t xml:space="preserve"> the UCMS </w:t>
      </w:r>
      <w:r w:rsidR="00C77D8B">
        <w:rPr>
          <w:rFonts w:asciiTheme="minorHAnsi" w:hAnsiTheme="minorHAnsi" w:cstheme="minorHAnsi"/>
          <w:bCs/>
          <w:highlight w:val="yellow"/>
        </w:rPr>
        <w:t>room</w:t>
      </w:r>
      <w:r w:rsidR="00214A8B">
        <w:rPr>
          <w:rFonts w:asciiTheme="minorHAnsi" w:hAnsiTheme="minorHAnsi" w:cstheme="minorHAnsi"/>
          <w:bCs/>
          <w:highlight w:val="yellow"/>
        </w:rPr>
        <w:t xml:space="preserve"> </w:t>
      </w:r>
      <w:r>
        <w:rPr>
          <w:rFonts w:asciiTheme="minorHAnsi" w:hAnsiTheme="minorHAnsi" w:cstheme="minorHAnsi"/>
          <w:bCs/>
          <w:highlight w:val="yellow"/>
        </w:rPr>
        <w:t>to the housing room.</w:t>
      </w:r>
    </w:p>
    <w:p w14:paraId="40BBDE9B" w14:textId="77777777" w:rsidR="008131B6" w:rsidRDefault="008131B6" w:rsidP="00541959">
      <w:pPr>
        <w:pStyle w:val="NormalWeb"/>
        <w:spacing w:before="0" w:beforeAutospacing="0" w:after="0" w:afterAutospacing="0"/>
        <w:rPr>
          <w:rFonts w:asciiTheme="minorHAnsi" w:hAnsiTheme="minorHAnsi" w:cstheme="minorHAnsi"/>
          <w:bCs/>
          <w:highlight w:val="yellow"/>
        </w:rPr>
      </w:pPr>
    </w:p>
    <w:p w14:paraId="2737BCB6" w14:textId="26273036" w:rsidR="00034C8F" w:rsidRDefault="008131B6" w:rsidP="00F643B4">
      <w:pPr>
        <w:pStyle w:val="NormalWeb"/>
        <w:spacing w:before="0" w:beforeAutospacing="0" w:after="0" w:afterAutospacing="0"/>
        <w:rPr>
          <w:ins w:id="331" w:author="owner" w:date="2018-05-26T17:32:00Z"/>
          <w:rFonts w:asciiTheme="minorHAnsi" w:hAnsiTheme="minorHAnsi" w:cstheme="minorHAnsi"/>
          <w:bCs/>
          <w:highlight w:val="yellow"/>
        </w:rPr>
      </w:pPr>
      <w:r>
        <w:rPr>
          <w:rFonts w:asciiTheme="minorHAnsi" w:hAnsiTheme="minorHAnsi" w:cstheme="minorHAnsi"/>
          <w:bCs/>
          <w:highlight w:val="yellow"/>
        </w:rPr>
        <w:t>2.</w:t>
      </w:r>
      <w:r w:rsidR="00214A8B">
        <w:rPr>
          <w:rFonts w:asciiTheme="minorHAnsi" w:hAnsiTheme="minorHAnsi" w:cstheme="minorHAnsi"/>
          <w:bCs/>
          <w:highlight w:val="yellow"/>
        </w:rPr>
        <w:t>8</w:t>
      </w:r>
      <w:r>
        <w:rPr>
          <w:rFonts w:asciiTheme="minorHAnsi" w:hAnsiTheme="minorHAnsi" w:cstheme="minorHAnsi"/>
          <w:bCs/>
          <w:highlight w:val="yellow"/>
        </w:rPr>
        <w:t>. During the 4 weeks of stress exposure, keep the naïve group in their home cage</w:t>
      </w:r>
      <w:r w:rsidR="0048497E">
        <w:rPr>
          <w:rFonts w:asciiTheme="minorHAnsi" w:hAnsiTheme="minorHAnsi" w:cstheme="minorHAnsi"/>
          <w:bCs/>
          <w:highlight w:val="yellow"/>
        </w:rPr>
        <w:t>s</w:t>
      </w:r>
      <w:r>
        <w:rPr>
          <w:rFonts w:asciiTheme="minorHAnsi" w:hAnsiTheme="minorHAnsi" w:cstheme="minorHAnsi"/>
          <w:bCs/>
          <w:highlight w:val="yellow"/>
        </w:rPr>
        <w:t xml:space="preserve"> located in the housing room.</w:t>
      </w:r>
    </w:p>
    <w:p w14:paraId="30D357F2" w14:textId="77777777" w:rsidR="00996179" w:rsidRDefault="00996179" w:rsidP="00F643B4">
      <w:pPr>
        <w:pStyle w:val="NormalWeb"/>
        <w:spacing w:before="0" w:beforeAutospacing="0" w:after="0" w:afterAutospacing="0"/>
        <w:rPr>
          <w:ins w:id="332" w:author="owner" w:date="2018-05-26T17:32:00Z"/>
          <w:rFonts w:asciiTheme="minorHAnsi" w:hAnsiTheme="minorHAnsi" w:cstheme="minorHAnsi"/>
          <w:bCs/>
          <w:highlight w:val="yellow"/>
        </w:rPr>
      </w:pPr>
    </w:p>
    <w:p w14:paraId="65EF2953" w14:textId="4FF8FBAB" w:rsidR="00996179" w:rsidRPr="00996179" w:rsidRDefault="00996179" w:rsidP="00364F71">
      <w:pPr>
        <w:pStyle w:val="NormalWeb"/>
        <w:spacing w:before="0" w:beforeAutospacing="0" w:after="0" w:afterAutospacing="0"/>
        <w:rPr>
          <w:rFonts w:asciiTheme="minorHAnsi" w:hAnsiTheme="minorHAnsi" w:cstheme="minorHAnsi"/>
          <w:bCs/>
          <w:rPrChange w:id="333" w:author="owner" w:date="2018-05-26T17:32:00Z">
            <w:rPr>
              <w:rFonts w:asciiTheme="minorHAnsi" w:hAnsiTheme="minorHAnsi" w:cstheme="minorHAnsi"/>
              <w:bCs/>
              <w:highlight w:val="yellow"/>
            </w:rPr>
          </w:rPrChange>
        </w:rPr>
      </w:pPr>
      <w:ins w:id="334" w:author="owner" w:date="2018-05-26T17:32:00Z">
        <w:r w:rsidRPr="00996179">
          <w:rPr>
            <w:rFonts w:asciiTheme="minorHAnsi" w:hAnsiTheme="minorHAnsi" w:cstheme="minorHAnsi"/>
            <w:bCs/>
            <w:rPrChange w:id="335" w:author="owner" w:date="2018-05-26T17:32:00Z">
              <w:rPr>
                <w:rFonts w:asciiTheme="minorHAnsi" w:hAnsiTheme="minorHAnsi" w:cstheme="minorHAnsi"/>
                <w:bCs/>
                <w:highlight w:val="yellow"/>
              </w:rPr>
            </w:rPrChange>
          </w:rPr>
          <w:lastRenderedPageBreak/>
          <w:t>Note:</w:t>
        </w:r>
        <w:r>
          <w:rPr>
            <w:rFonts w:asciiTheme="minorHAnsi" w:hAnsiTheme="minorHAnsi" w:cstheme="minorHAnsi"/>
            <w:bCs/>
          </w:rPr>
          <w:t xml:space="preserve"> Naïve mice are not transferred to the UCMS rooms because exposure to</w:t>
        </w:r>
      </w:ins>
      <w:ins w:id="336" w:author="owner" w:date="2018-05-26T17:36:00Z">
        <w:r w:rsidR="00E77617">
          <w:rPr>
            <w:rFonts w:asciiTheme="minorHAnsi" w:hAnsiTheme="minorHAnsi" w:cstheme="minorHAnsi"/>
            <w:bCs/>
          </w:rPr>
          <w:t xml:space="preserve"> other mice undergoing</w:t>
        </w:r>
      </w:ins>
      <w:ins w:id="337" w:author="owner" w:date="2018-05-26T17:32:00Z">
        <w:r>
          <w:rPr>
            <w:rFonts w:asciiTheme="minorHAnsi" w:hAnsiTheme="minorHAnsi" w:cstheme="minorHAnsi"/>
            <w:bCs/>
          </w:rPr>
          <w:t xml:space="preserve"> stress</w:t>
        </w:r>
      </w:ins>
      <w:ins w:id="338" w:author="owner" w:date="2018-05-26T17:37:00Z">
        <w:r w:rsidR="00E77617">
          <w:rPr>
            <w:rFonts w:asciiTheme="minorHAnsi" w:hAnsiTheme="minorHAnsi" w:cstheme="minorHAnsi"/>
            <w:bCs/>
          </w:rPr>
          <w:t xml:space="preserve"> procedure</w:t>
        </w:r>
      </w:ins>
      <w:ins w:id="339" w:author="owner" w:date="2018-05-26T17:32:00Z">
        <w:r>
          <w:rPr>
            <w:rFonts w:asciiTheme="minorHAnsi" w:hAnsiTheme="minorHAnsi" w:cstheme="minorHAnsi"/>
            <w:bCs/>
          </w:rPr>
          <w:t xml:space="preserve"> could induce </w:t>
        </w:r>
      </w:ins>
      <w:ins w:id="340" w:author="owner" w:date="2018-05-26T17:34:00Z">
        <w:r>
          <w:rPr>
            <w:rFonts w:asciiTheme="minorHAnsi" w:hAnsiTheme="minorHAnsi" w:cstheme="minorHAnsi"/>
            <w:bCs/>
          </w:rPr>
          <w:t xml:space="preserve">a </w:t>
        </w:r>
      </w:ins>
      <w:proofErr w:type="spellStart"/>
      <w:ins w:id="341" w:author="owner" w:date="2018-05-26T17:32:00Z">
        <w:r>
          <w:rPr>
            <w:rFonts w:asciiTheme="minorHAnsi" w:hAnsiTheme="minorHAnsi" w:cstheme="minorHAnsi"/>
            <w:bCs/>
          </w:rPr>
          <w:t>stressogenic</w:t>
        </w:r>
        <w:proofErr w:type="spellEnd"/>
        <w:r>
          <w:rPr>
            <w:rFonts w:asciiTheme="minorHAnsi" w:hAnsiTheme="minorHAnsi" w:cstheme="minorHAnsi"/>
            <w:bCs/>
          </w:rPr>
          <w:t xml:space="preserve"> </w:t>
        </w:r>
      </w:ins>
      <w:ins w:id="342" w:author="owner" w:date="2018-05-26T17:34:00Z">
        <w:r>
          <w:rPr>
            <w:rFonts w:asciiTheme="minorHAnsi" w:hAnsiTheme="minorHAnsi" w:cstheme="minorHAnsi"/>
            <w:bCs/>
          </w:rPr>
          <w:t xml:space="preserve">effect, even without direct exposure to </w:t>
        </w:r>
      </w:ins>
      <w:ins w:id="343" w:author="owner" w:date="2018-05-26T17:37:00Z">
        <w:r w:rsidR="00E77617">
          <w:rPr>
            <w:rFonts w:asciiTheme="minorHAnsi" w:hAnsiTheme="minorHAnsi" w:cstheme="minorHAnsi"/>
            <w:bCs/>
          </w:rPr>
          <w:t xml:space="preserve">the </w:t>
        </w:r>
      </w:ins>
      <w:ins w:id="344" w:author="owner" w:date="2018-05-26T17:34:00Z">
        <w:r>
          <w:rPr>
            <w:rFonts w:asciiTheme="minorHAnsi" w:hAnsiTheme="minorHAnsi" w:cstheme="minorHAnsi"/>
            <w:bCs/>
          </w:rPr>
          <w:t>stressor</w:t>
        </w:r>
      </w:ins>
      <w:ins w:id="345" w:author="owner" w:date="2018-05-26T17:43:00Z">
        <w:r w:rsidR="00CA0DE0">
          <w:rPr>
            <w:rFonts w:asciiTheme="minorHAnsi" w:hAnsiTheme="minorHAnsi" w:cstheme="minorHAnsi"/>
            <w:bCs/>
          </w:rPr>
          <w:fldChar w:fldCharType="begin" w:fldLock="1"/>
        </w:r>
      </w:ins>
      <w:r w:rsidR="00E7286A">
        <w:rPr>
          <w:rFonts w:asciiTheme="minorHAnsi" w:hAnsiTheme="minorHAnsi" w:cstheme="minorHAnsi"/>
          <w:bCs/>
        </w:rPr>
        <w:instrText>ADDIN CSL_CITATION { "citationItems" : [ { "id" : "ITEM-1", "itemData" : { "DOI" : "10.1037/h0029164", "ISBN" : "0021-9940 (Print)\\r0021-9940 (Linking)", "ISSN" : "00219940", "PMID" : "5465205", "abstract" : "Cited in s80p171 -not seen", "author" : [ { "dropping-particle" : "", "family" : "Carr", "given" : "W. J.", "non-dropping-particle" : "", "parse-names" : false, "suffix" : "" }, { "dropping-particle" : "", "family" : "Martorano", "given" : "R. D.", "non-dropping-particle" : "", "parse-names" : false, "suffix" : "" }, { "dropping-particle" : "", "family" : "Krames", "given" : "Lester", "non-dropping-particle" : "", "parse-names" : false, "suffix" : "" } ], "container-title" : "Journal of Comparative and Physiological Psychology", "id" : "ITEM-1", "issue" : "2 PART 1", "issued" : { "date-parts" : [ [ "1970" ] ] }, "page" : "223-228", "title" : "Responses of mice to odors associated with stress", "type" : "article-journal", "volume" : "71" }, "uris" : [ "http://www.mendeley.com/documents/?uuid=5f72be4f-0e24-4678-a076-edd2b8cf1cdc" ] }, { "id" : "ITEM-2", "itemData" : { "DOI" : "10.1016/0031-9384(91)90524-R", "ISBN" : "0031-9384", "ISSN" : "00319384", "PMID" : "1946720", "abstract" : "Four experiments correlate conspecific reactions to odors from stressed (foot shocked) BALB/cJ mice with the frequency of specific motor activities and taste avoidance. Where behavior was restricted to forward and backward movement in a tube, animals tended to avoid the side where the odors from stressed animals entered. In a more socially complex home cage (3 recipients) a wide variety of behaviors were affected by odors from stressed conspecifics. Animals were alerted by the odor, searched out the source of the odor and showed increases in general activity, rearing, and air sampling. Many of these behaviors habituated with continuous exposure. The major response to odors from stressed animals was to increase \"vigilance.\" A restriction of behavioral opportunities will lead to odor avoidance; however, when the environment permits, the behavioral reaction to odors becomes more complex. These odors failed to produce conditioned taste aversion, suggesting a sensory specificity in the use of these odors. \u00a9 1991.", "author" : [ { "dropping-particle" : "", "family" : "Zalaquett", "given" : "Carlos", "non-dropping-particle" : "", "parse-names" : false, "suffix" : "" }, { "dropping-particle" : "", "family" : "Thiessen", "given" : "Del", "non-dropping-particle" : "", "parse-names" : false, "suffix" : "" } ], "container-title" : "Physiology and Behavior", "id" : "ITEM-2", "issue" : "1", "issued" : { "date-parts" : [ [ "1991" ] ] }, "page" : "221-227", "title" : "The effects of odors from stressed mice on conspecific behavior", "type" : "article-journal", "volume" : "50" }, "uris" : [ "http://www.mendeley.com/documents/?uuid=619c965e-6d54-4ef0-8647-520823f6842a" ] } ], "mendeley" : { "formattedCitation" : "&lt;sup&gt;89, 90&lt;/sup&gt;", "plainTextFormattedCitation" : "89, 90", "previouslyFormattedCitation" : "&lt;sup&gt;89, 90&lt;/sup&gt;" }, "properties" : { "noteIndex" : 0 }, "schema" : "https://github.com/citation-style-language/schema/raw/master/csl-citation.json" }</w:instrText>
      </w:r>
      <w:r w:rsidR="00CA0DE0">
        <w:rPr>
          <w:rFonts w:asciiTheme="minorHAnsi" w:hAnsiTheme="minorHAnsi" w:cstheme="minorHAnsi"/>
          <w:bCs/>
        </w:rPr>
        <w:fldChar w:fldCharType="separate"/>
      </w:r>
      <w:r w:rsidR="00364F71" w:rsidRPr="00364F71">
        <w:rPr>
          <w:rFonts w:asciiTheme="minorHAnsi" w:hAnsiTheme="minorHAnsi" w:cstheme="minorHAnsi"/>
          <w:bCs/>
          <w:noProof/>
          <w:vertAlign w:val="superscript"/>
        </w:rPr>
        <w:t>89, 90</w:t>
      </w:r>
      <w:ins w:id="346" w:author="owner" w:date="2018-05-26T17:43:00Z">
        <w:r w:rsidR="00CA0DE0">
          <w:rPr>
            <w:rFonts w:asciiTheme="minorHAnsi" w:hAnsiTheme="minorHAnsi" w:cstheme="minorHAnsi"/>
            <w:bCs/>
          </w:rPr>
          <w:fldChar w:fldCharType="end"/>
        </w:r>
      </w:ins>
      <w:ins w:id="347" w:author="owner" w:date="2018-05-26T17:34:00Z">
        <w:r>
          <w:rPr>
            <w:rFonts w:asciiTheme="minorHAnsi" w:hAnsiTheme="minorHAnsi" w:cstheme="minorHAnsi"/>
            <w:bCs/>
          </w:rPr>
          <w:t>.</w:t>
        </w:r>
      </w:ins>
    </w:p>
    <w:p w14:paraId="184D3521" w14:textId="77777777" w:rsidR="00034C8F" w:rsidRPr="00CA38F9" w:rsidRDefault="00034C8F" w:rsidP="000A0FC8">
      <w:pPr>
        <w:pStyle w:val="NormalWeb"/>
        <w:spacing w:before="0" w:beforeAutospacing="0" w:after="0" w:afterAutospacing="0"/>
        <w:rPr>
          <w:rFonts w:asciiTheme="minorHAnsi" w:hAnsiTheme="minorHAnsi" w:cstheme="minorHAnsi"/>
          <w:bCs/>
          <w:highlight w:val="yellow"/>
          <w:lang w:bidi="he-IL"/>
        </w:rPr>
      </w:pPr>
    </w:p>
    <w:p w14:paraId="19237323" w14:textId="215E768A" w:rsidR="00F264A3" w:rsidRPr="00DE5A9F" w:rsidRDefault="00F264A3" w:rsidP="00214A8B">
      <w:pPr>
        <w:pStyle w:val="NormalWeb"/>
        <w:spacing w:before="0" w:beforeAutospacing="0" w:after="0" w:afterAutospacing="0"/>
        <w:rPr>
          <w:rFonts w:asciiTheme="minorHAnsi" w:hAnsiTheme="minorHAnsi" w:cstheme="minorHAnsi"/>
          <w:b/>
          <w:lang w:bidi="he-IL"/>
          <w:rPrChange w:id="348" w:author="owner" w:date="2018-05-26T17:46:00Z">
            <w:rPr>
              <w:rFonts w:asciiTheme="minorHAnsi" w:hAnsiTheme="minorHAnsi" w:cstheme="minorHAnsi"/>
              <w:b/>
              <w:highlight w:val="yellow"/>
              <w:lang w:bidi="he-IL"/>
            </w:rPr>
          </w:rPrChange>
        </w:rPr>
      </w:pPr>
      <w:r w:rsidRPr="00DE5A9F">
        <w:rPr>
          <w:rFonts w:asciiTheme="minorHAnsi" w:hAnsiTheme="minorHAnsi" w:cstheme="minorHAnsi"/>
          <w:b/>
          <w:lang w:bidi="he-IL"/>
          <w:rPrChange w:id="349" w:author="owner" w:date="2018-05-26T17:46:00Z">
            <w:rPr>
              <w:rFonts w:asciiTheme="minorHAnsi" w:hAnsiTheme="minorHAnsi" w:cstheme="minorHAnsi"/>
              <w:b/>
              <w:highlight w:val="yellow"/>
              <w:lang w:bidi="he-IL"/>
            </w:rPr>
          </w:rPrChange>
        </w:rPr>
        <w:t>2.</w:t>
      </w:r>
      <w:r w:rsidR="00214A8B" w:rsidRPr="00DE5A9F">
        <w:rPr>
          <w:rFonts w:asciiTheme="minorHAnsi" w:hAnsiTheme="minorHAnsi" w:cstheme="minorHAnsi"/>
          <w:b/>
          <w:lang w:bidi="he-IL"/>
          <w:rPrChange w:id="350" w:author="owner" w:date="2018-05-26T17:46:00Z">
            <w:rPr>
              <w:rFonts w:asciiTheme="minorHAnsi" w:hAnsiTheme="minorHAnsi" w:cstheme="minorHAnsi"/>
              <w:b/>
              <w:highlight w:val="yellow"/>
              <w:lang w:bidi="he-IL"/>
            </w:rPr>
          </w:rPrChange>
        </w:rPr>
        <w:t>9</w:t>
      </w:r>
      <w:r w:rsidRPr="00DE5A9F">
        <w:rPr>
          <w:rFonts w:asciiTheme="minorHAnsi" w:hAnsiTheme="minorHAnsi" w:cstheme="minorHAnsi"/>
          <w:b/>
          <w:lang w:bidi="he-IL"/>
          <w:rPrChange w:id="351" w:author="owner" w:date="2018-05-26T17:46:00Z">
            <w:rPr>
              <w:rFonts w:asciiTheme="minorHAnsi" w:hAnsiTheme="minorHAnsi" w:cstheme="minorHAnsi"/>
              <w:b/>
              <w:highlight w:val="yellow"/>
              <w:lang w:bidi="he-IL"/>
            </w:rPr>
          </w:rPrChange>
        </w:rPr>
        <w:t>. Monitoring of Animals</w:t>
      </w:r>
      <w:r w:rsidR="00B11478" w:rsidRPr="00DE5A9F">
        <w:rPr>
          <w:rFonts w:asciiTheme="minorHAnsi" w:hAnsiTheme="minorHAnsi" w:cstheme="minorHAnsi"/>
          <w:b/>
          <w:lang w:bidi="he-IL"/>
          <w:rPrChange w:id="352" w:author="owner" w:date="2018-05-26T17:46:00Z">
            <w:rPr>
              <w:rFonts w:asciiTheme="minorHAnsi" w:hAnsiTheme="minorHAnsi" w:cstheme="minorHAnsi"/>
              <w:b/>
              <w:highlight w:val="yellow"/>
              <w:lang w:bidi="he-IL"/>
            </w:rPr>
          </w:rPrChange>
        </w:rPr>
        <w:t xml:space="preserve"> during UCMS</w:t>
      </w:r>
    </w:p>
    <w:p w14:paraId="1FA3E8BB" w14:textId="77777777" w:rsidR="00F264A3" w:rsidRPr="00CA38F9" w:rsidRDefault="00F264A3" w:rsidP="000A0FC8">
      <w:pPr>
        <w:pStyle w:val="NormalWeb"/>
        <w:spacing w:before="0" w:beforeAutospacing="0" w:after="0" w:afterAutospacing="0"/>
        <w:rPr>
          <w:rFonts w:asciiTheme="minorHAnsi" w:hAnsiTheme="minorHAnsi" w:cstheme="minorHAnsi"/>
          <w:bCs/>
          <w:highlight w:val="yellow"/>
          <w:lang w:bidi="he-IL"/>
        </w:rPr>
      </w:pPr>
    </w:p>
    <w:p w14:paraId="0F98367E" w14:textId="540D2CAF" w:rsidR="00F264A3" w:rsidRPr="00DE5A9F" w:rsidRDefault="00F264A3" w:rsidP="001C4E4B">
      <w:pPr>
        <w:pStyle w:val="NormalWeb"/>
        <w:spacing w:before="0" w:beforeAutospacing="0" w:after="0" w:afterAutospacing="0"/>
        <w:rPr>
          <w:rFonts w:asciiTheme="minorHAnsi" w:hAnsiTheme="minorHAnsi" w:cstheme="minorHAnsi"/>
          <w:bCs/>
          <w:lang w:bidi="he-IL"/>
          <w:rPrChange w:id="353" w:author="owner" w:date="2018-05-26T17:46:00Z">
            <w:rPr>
              <w:rFonts w:asciiTheme="minorHAnsi" w:hAnsiTheme="minorHAnsi" w:cstheme="minorHAnsi"/>
              <w:bCs/>
              <w:highlight w:val="yellow"/>
              <w:lang w:bidi="he-IL"/>
            </w:rPr>
          </w:rPrChange>
        </w:rPr>
      </w:pPr>
      <w:r w:rsidRPr="00DE5A9F">
        <w:rPr>
          <w:rFonts w:asciiTheme="minorHAnsi" w:hAnsiTheme="minorHAnsi" w:cstheme="minorHAnsi"/>
          <w:bCs/>
          <w:lang w:bidi="he-IL"/>
          <w:rPrChange w:id="354" w:author="owner" w:date="2018-05-26T17:46:00Z">
            <w:rPr>
              <w:rFonts w:asciiTheme="minorHAnsi" w:hAnsiTheme="minorHAnsi" w:cstheme="minorHAnsi"/>
              <w:bCs/>
              <w:highlight w:val="yellow"/>
              <w:lang w:bidi="he-IL"/>
            </w:rPr>
          </w:rPrChange>
        </w:rPr>
        <w:t>2.</w:t>
      </w:r>
      <w:r w:rsidR="00214A8B" w:rsidRPr="00DE5A9F">
        <w:rPr>
          <w:rFonts w:asciiTheme="minorHAnsi" w:hAnsiTheme="minorHAnsi" w:cstheme="minorHAnsi"/>
          <w:bCs/>
          <w:lang w:bidi="he-IL"/>
          <w:rPrChange w:id="355" w:author="owner" w:date="2018-05-26T17:46:00Z">
            <w:rPr>
              <w:rFonts w:asciiTheme="minorHAnsi" w:hAnsiTheme="minorHAnsi" w:cstheme="minorHAnsi"/>
              <w:bCs/>
              <w:highlight w:val="yellow"/>
              <w:lang w:bidi="he-IL"/>
            </w:rPr>
          </w:rPrChange>
        </w:rPr>
        <w:t>9</w:t>
      </w:r>
      <w:r w:rsidRPr="00DE5A9F">
        <w:rPr>
          <w:rFonts w:asciiTheme="minorHAnsi" w:hAnsiTheme="minorHAnsi" w:cstheme="minorHAnsi"/>
          <w:bCs/>
          <w:lang w:bidi="he-IL"/>
          <w:rPrChange w:id="356" w:author="owner" w:date="2018-05-26T17:46:00Z">
            <w:rPr>
              <w:rFonts w:asciiTheme="minorHAnsi" w:hAnsiTheme="minorHAnsi" w:cstheme="minorHAnsi"/>
              <w:bCs/>
              <w:highlight w:val="yellow"/>
              <w:lang w:bidi="he-IL"/>
            </w:rPr>
          </w:rPrChange>
        </w:rPr>
        <w:t>.1. During stress</w:t>
      </w:r>
      <w:r w:rsidR="004147F5" w:rsidRPr="00DE5A9F">
        <w:rPr>
          <w:rFonts w:asciiTheme="minorHAnsi" w:hAnsiTheme="minorHAnsi" w:cstheme="minorHAnsi"/>
          <w:bCs/>
          <w:lang w:bidi="he-IL"/>
          <w:rPrChange w:id="357" w:author="owner" w:date="2018-05-26T17:46:00Z">
            <w:rPr>
              <w:rFonts w:asciiTheme="minorHAnsi" w:hAnsiTheme="minorHAnsi" w:cstheme="minorHAnsi"/>
              <w:bCs/>
              <w:highlight w:val="yellow"/>
              <w:lang w:bidi="he-IL"/>
            </w:rPr>
          </w:rPrChange>
        </w:rPr>
        <w:t>or</w:t>
      </w:r>
      <w:r w:rsidR="004058B9" w:rsidRPr="00DE5A9F">
        <w:rPr>
          <w:rFonts w:asciiTheme="minorHAnsi" w:hAnsiTheme="minorHAnsi" w:cstheme="minorHAnsi"/>
          <w:bCs/>
          <w:lang w:bidi="he-IL"/>
          <w:rPrChange w:id="358" w:author="owner" w:date="2018-05-26T17:46:00Z">
            <w:rPr>
              <w:rFonts w:asciiTheme="minorHAnsi" w:hAnsiTheme="minorHAnsi" w:cstheme="minorHAnsi"/>
              <w:bCs/>
              <w:highlight w:val="yellow"/>
              <w:lang w:bidi="he-IL"/>
            </w:rPr>
          </w:rPrChange>
        </w:rPr>
        <w:t xml:space="preserve"> application</w:t>
      </w:r>
      <w:r w:rsidR="0048497E" w:rsidRPr="00DE5A9F">
        <w:rPr>
          <w:rFonts w:asciiTheme="minorHAnsi" w:hAnsiTheme="minorHAnsi" w:cstheme="minorHAnsi"/>
          <w:bCs/>
          <w:lang w:bidi="he-IL"/>
          <w:rPrChange w:id="359" w:author="owner" w:date="2018-05-26T17:46:00Z">
            <w:rPr>
              <w:rFonts w:asciiTheme="minorHAnsi" w:hAnsiTheme="minorHAnsi" w:cstheme="minorHAnsi"/>
              <w:bCs/>
              <w:highlight w:val="yellow"/>
              <w:lang w:bidi="he-IL"/>
            </w:rPr>
          </w:rPrChange>
        </w:rPr>
        <w:t>s</w:t>
      </w:r>
      <w:r w:rsidRPr="00DE5A9F">
        <w:rPr>
          <w:rFonts w:asciiTheme="minorHAnsi" w:hAnsiTheme="minorHAnsi" w:cstheme="minorHAnsi"/>
          <w:bCs/>
          <w:lang w:bidi="he-IL"/>
          <w:rPrChange w:id="360" w:author="owner" w:date="2018-05-26T17:46:00Z">
            <w:rPr>
              <w:rFonts w:asciiTheme="minorHAnsi" w:hAnsiTheme="minorHAnsi" w:cstheme="minorHAnsi"/>
              <w:bCs/>
              <w:highlight w:val="yellow"/>
              <w:lang w:bidi="he-IL"/>
            </w:rPr>
          </w:rPrChange>
        </w:rPr>
        <w:t xml:space="preserve"> (except</w:t>
      </w:r>
      <w:r w:rsidR="00135124" w:rsidRPr="00DE5A9F">
        <w:rPr>
          <w:rFonts w:asciiTheme="minorHAnsi" w:hAnsiTheme="minorHAnsi" w:cstheme="minorHAnsi"/>
          <w:bCs/>
          <w:lang w:bidi="he-IL"/>
          <w:rPrChange w:id="361" w:author="owner" w:date="2018-05-26T17:46:00Z">
            <w:rPr>
              <w:rFonts w:asciiTheme="minorHAnsi" w:hAnsiTheme="minorHAnsi" w:cstheme="minorHAnsi"/>
              <w:bCs/>
              <w:highlight w:val="yellow"/>
              <w:lang w:bidi="he-IL"/>
            </w:rPr>
          </w:rPrChange>
        </w:rPr>
        <w:t xml:space="preserve"> during</w:t>
      </w:r>
      <w:r w:rsidRPr="00DE5A9F">
        <w:rPr>
          <w:rFonts w:asciiTheme="minorHAnsi" w:hAnsiTheme="minorHAnsi" w:cstheme="minorHAnsi"/>
          <w:bCs/>
          <w:lang w:bidi="he-IL"/>
          <w:rPrChange w:id="362" w:author="owner" w:date="2018-05-26T17:46:00Z">
            <w:rPr>
              <w:rFonts w:asciiTheme="minorHAnsi" w:hAnsiTheme="minorHAnsi" w:cstheme="minorHAnsi"/>
              <w:bCs/>
              <w:highlight w:val="yellow"/>
              <w:lang w:bidi="he-IL"/>
            </w:rPr>
          </w:rPrChange>
        </w:rPr>
        <w:t xml:space="preserve"> disruption of light / dark cycle) mice must be monitored every 30 min </w:t>
      </w:r>
      <w:r w:rsidR="00EA31BF" w:rsidRPr="00DE5A9F">
        <w:rPr>
          <w:rFonts w:asciiTheme="minorHAnsi" w:hAnsiTheme="minorHAnsi" w:cstheme="minorHAnsi"/>
          <w:bCs/>
          <w:lang w:bidi="he-IL"/>
          <w:rPrChange w:id="363" w:author="owner" w:date="2018-05-26T17:46:00Z">
            <w:rPr>
              <w:rFonts w:asciiTheme="minorHAnsi" w:hAnsiTheme="minorHAnsi" w:cstheme="minorHAnsi"/>
              <w:bCs/>
              <w:highlight w:val="yellow"/>
              <w:lang w:bidi="he-IL"/>
            </w:rPr>
          </w:rPrChange>
        </w:rPr>
        <w:t>by an experienced experimenter. If an atypical distress</w:t>
      </w:r>
      <w:r w:rsidR="004058B9" w:rsidRPr="00DE5A9F">
        <w:rPr>
          <w:rFonts w:asciiTheme="minorHAnsi" w:hAnsiTheme="minorHAnsi" w:cstheme="minorHAnsi"/>
          <w:bCs/>
          <w:lang w:bidi="he-IL"/>
          <w:rPrChange w:id="364" w:author="owner" w:date="2018-05-26T17:46:00Z">
            <w:rPr>
              <w:rFonts w:asciiTheme="minorHAnsi" w:hAnsiTheme="minorHAnsi" w:cstheme="minorHAnsi"/>
              <w:bCs/>
              <w:highlight w:val="yellow"/>
              <w:lang w:bidi="he-IL"/>
            </w:rPr>
          </w:rPrChange>
        </w:rPr>
        <w:t xml:space="preserve"> </w:t>
      </w:r>
      <w:r w:rsidR="004147F5" w:rsidRPr="00DE5A9F">
        <w:rPr>
          <w:rFonts w:asciiTheme="minorHAnsi" w:hAnsiTheme="minorHAnsi" w:cstheme="minorHAnsi"/>
          <w:bCs/>
          <w:lang w:bidi="he-IL"/>
          <w:rPrChange w:id="365" w:author="owner" w:date="2018-05-26T17:46:00Z">
            <w:rPr>
              <w:rFonts w:asciiTheme="minorHAnsi" w:hAnsiTheme="minorHAnsi" w:cstheme="minorHAnsi"/>
              <w:bCs/>
              <w:highlight w:val="yellow"/>
              <w:lang w:bidi="he-IL"/>
            </w:rPr>
          </w:rPrChange>
        </w:rPr>
        <w:t>(</w:t>
      </w:r>
      <w:r w:rsidR="004147F5" w:rsidRPr="00DE5A9F">
        <w:rPr>
          <w:rFonts w:asciiTheme="minorHAnsi" w:hAnsiTheme="minorHAnsi" w:cstheme="minorHAnsi"/>
          <w:bCs/>
          <w:i/>
          <w:iCs/>
          <w:lang w:bidi="he-IL"/>
          <w:rPrChange w:id="366" w:author="owner" w:date="2018-05-26T17:46:00Z">
            <w:rPr>
              <w:rFonts w:asciiTheme="minorHAnsi" w:hAnsiTheme="minorHAnsi" w:cstheme="minorHAnsi"/>
              <w:bCs/>
              <w:i/>
              <w:iCs/>
              <w:highlight w:val="yellow"/>
              <w:lang w:bidi="he-IL"/>
            </w:rPr>
          </w:rPrChange>
        </w:rPr>
        <w:t>e.g.</w:t>
      </w:r>
      <w:r w:rsidR="00CC108A" w:rsidRPr="00DE5A9F">
        <w:rPr>
          <w:rFonts w:asciiTheme="minorHAnsi" w:hAnsiTheme="minorHAnsi" w:cstheme="minorHAnsi"/>
          <w:bCs/>
          <w:lang w:bidi="he-IL"/>
          <w:rPrChange w:id="367" w:author="owner" w:date="2018-05-26T17:46:00Z">
            <w:rPr>
              <w:rFonts w:asciiTheme="minorHAnsi" w:hAnsiTheme="minorHAnsi" w:cstheme="minorHAnsi"/>
              <w:bCs/>
              <w:highlight w:val="yellow"/>
              <w:lang w:bidi="he-IL"/>
            </w:rPr>
          </w:rPrChange>
        </w:rPr>
        <w:t>, trembling, lethargy, lack of movement</w:t>
      </w:r>
      <w:r w:rsidR="004147F5" w:rsidRPr="00DE5A9F">
        <w:rPr>
          <w:rFonts w:asciiTheme="minorHAnsi" w:hAnsiTheme="minorHAnsi" w:cstheme="minorHAnsi"/>
          <w:bCs/>
          <w:lang w:bidi="he-IL"/>
          <w:rPrChange w:id="368" w:author="owner" w:date="2018-05-26T17:46:00Z">
            <w:rPr>
              <w:rFonts w:asciiTheme="minorHAnsi" w:hAnsiTheme="minorHAnsi" w:cstheme="minorHAnsi"/>
              <w:bCs/>
              <w:highlight w:val="yellow"/>
              <w:lang w:bidi="he-IL"/>
            </w:rPr>
          </w:rPrChange>
        </w:rPr>
        <w:t xml:space="preserve">) </w:t>
      </w:r>
      <w:r w:rsidR="004058B9" w:rsidRPr="00DE5A9F">
        <w:rPr>
          <w:rFonts w:asciiTheme="minorHAnsi" w:hAnsiTheme="minorHAnsi" w:cstheme="minorHAnsi"/>
          <w:bCs/>
          <w:lang w:bidi="he-IL"/>
          <w:rPrChange w:id="369" w:author="owner" w:date="2018-05-26T17:46:00Z">
            <w:rPr>
              <w:rFonts w:asciiTheme="minorHAnsi" w:hAnsiTheme="minorHAnsi" w:cstheme="minorHAnsi"/>
              <w:bCs/>
              <w:highlight w:val="yellow"/>
              <w:lang w:bidi="he-IL"/>
            </w:rPr>
          </w:rPrChange>
        </w:rPr>
        <w:t>is observed</w:t>
      </w:r>
      <w:r w:rsidR="00EA31BF" w:rsidRPr="00DE5A9F">
        <w:rPr>
          <w:rFonts w:asciiTheme="minorHAnsi" w:hAnsiTheme="minorHAnsi" w:cstheme="minorHAnsi"/>
          <w:bCs/>
          <w:lang w:bidi="he-IL"/>
          <w:rPrChange w:id="370" w:author="owner" w:date="2018-05-26T17:46:00Z">
            <w:rPr>
              <w:rFonts w:asciiTheme="minorHAnsi" w:hAnsiTheme="minorHAnsi" w:cstheme="minorHAnsi"/>
              <w:bCs/>
              <w:highlight w:val="yellow"/>
              <w:lang w:bidi="he-IL"/>
            </w:rPr>
          </w:rPrChange>
        </w:rPr>
        <w:t xml:space="preserve"> (special caution should be placed on potential hypothermia during</w:t>
      </w:r>
      <w:r w:rsidR="001C4E4B" w:rsidRPr="00DE5A9F">
        <w:rPr>
          <w:rFonts w:asciiTheme="minorHAnsi" w:hAnsiTheme="minorHAnsi" w:cstheme="minorHAnsi"/>
          <w:bCs/>
          <w:lang w:bidi="he-IL"/>
          <w:rPrChange w:id="371" w:author="owner" w:date="2018-05-26T17:46:00Z">
            <w:rPr>
              <w:rFonts w:asciiTheme="minorHAnsi" w:hAnsiTheme="minorHAnsi" w:cstheme="minorHAnsi"/>
              <w:bCs/>
              <w:highlight w:val="yellow"/>
              <w:lang w:bidi="he-IL"/>
            </w:rPr>
          </w:rPrChange>
        </w:rPr>
        <w:t xml:space="preserve"> </w:t>
      </w:r>
      <w:r w:rsidR="00214A8B" w:rsidRPr="00DE5A9F">
        <w:rPr>
          <w:rFonts w:asciiTheme="minorHAnsi" w:hAnsiTheme="minorHAnsi" w:cstheme="minorHAnsi"/>
          <w:bCs/>
          <w:lang w:bidi="he-IL"/>
          <w:rPrChange w:id="372" w:author="owner" w:date="2018-05-26T17:46:00Z">
            <w:rPr>
              <w:rFonts w:asciiTheme="minorHAnsi" w:hAnsiTheme="minorHAnsi" w:cstheme="minorHAnsi"/>
              <w:bCs/>
              <w:highlight w:val="yellow"/>
              <w:lang w:bidi="he-IL"/>
            </w:rPr>
          </w:rPrChange>
        </w:rPr>
        <w:t>'</w:t>
      </w:r>
      <w:r w:rsidR="00EA31BF" w:rsidRPr="00DE5A9F">
        <w:rPr>
          <w:rFonts w:asciiTheme="minorHAnsi" w:hAnsiTheme="minorHAnsi" w:cstheme="minorHAnsi"/>
          <w:bCs/>
          <w:lang w:bidi="he-IL"/>
          <w:rPrChange w:id="373" w:author="owner" w:date="2018-05-26T17:46:00Z">
            <w:rPr>
              <w:rFonts w:asciiTheme="minorHAnsi" w:hAnsiTheme="minorHAnsi" w:cstheme="minorHAnsi"/>
              <w:bCs/>
              <w:highlight w:val="yellow"/>
              <w:lang w:bidi="he-IL"/>
            </w:rPr>
          </w:rPrChange>
        </w:rPr>
        <w:t>wet cage</w:t>
      </w:r>
      <w:r w:rsidR="00214A8B" w:rsidRPr="00DE5A9F">
        <w:rPr>
          <w:rFonts w:asciiTheme="minorHAnsi" w:hAnsiTheme="minorHAnsi" w:cstheme="minorHAnsi"/>
          <w:bCs/>
          <w:lang w:bidi="he-IL"/>
          <w:rPrChange w:id="374" w:author="owner" w:date="2018-05-26T17:46:00Z">
            <w:rPr>
              <w:rFonts w:asciiTheme="minorHAnsi" w:hAnsiTheme="minorHAnsi" w:cstheme="minorHAnsi"/>
              <w:bCs/>
              <w:highlight w:val="yellow"/>
              <w:lang w:bidi="he-IL"/>
            </w:rPr>
          </w:rPrChange>
        </w:rPr>
        <w:t>'</w:t>
      </w:r>
      <w:r w:rsidR="00EA31BF" w:rsidRPr="00DE5A9F">
        <w:rPr>
          <w:rFonts w:asciiTheme="minorHAnsi" w:hAnsiTheme="minorHAnsi" w:cstheme="minorHAnsi"/>
          <w:bCs/>
          <w:lang w:bidi="he-IL"/>
          <w:rPrChange w:id="375" w:author="owner" w:date="2018-05-26T17:46:00Z">
            <w:rPr>
              <w:rFonts w:asciiTheme="minorHAnsi" w:hAnsiTheme="minorHAnsi" w:cstheme="minorHAnsi"/>
              <w:bCs/>
              <w:highlight w:val="yellow"/>
              <w:lang w:bidi="he-IL"/>
            </w:rPr>
          </w:rPrChange>
        </w:rPr>
        <w:t xml:space="preserve"> and </w:t>
      </w:r>
      <w:r w:rsidR="00214A8B" w:rsidRPr="00DE5A9F">
        <w:rPr>
          <w:rFonts w:asciiTheme="minorHAnsi" w:hAnsiTheme="minorHAnsi" w:cstheme="minorHAnsi"/>
          <w:bCs/>
          <w:lang w:bidi="he-IL"/>
          <w:rPrChange w:id="376" w:author="owner" w:date="2018-05-26T17:46:00Z">
            <w:rPr>
              <w:rFonts w:asciiTheme="minorHAnsi" w:hAnsiTheme="minorHAnsi" w:cstheme="minorHAnsi"/>
              <w:bCs/>
              <w:highlight w:val="yellow"/>
              <w:lang w:bidi="he-IL"/>
            </w:rPr>
          </w:rPrChange>
        </w:rPr>
        <w:t>'</w:t>
      </w:r>
      <w:r w:rsidR="00EA31BF" w:rsidRPr="00DE5A9F">
        <w:rPr>
          <w:rFonts w:asciiTheme="minorHAnsi" w:hAnsiTheme="minorHAnsi" w:cstheme="minorHAnsi"/>
          <w:bCs/>
          <w:lang w:bidi="he-IL"/>
          <w:rPrChange w:id="377" w:author="owner" w:date="2018-05-26T17:46:00Z">
            <w:rPr>
              <w:rFonts w:asciiTheme="minorHAnsi" w:hAnsiTheme="minorHAnsi" w:cstheme="minorHAnsi"/>
              <w:bCs/>
              <w:highlight w:val="yellow"/>
              <w:lang w:bidi="he-IL"/>
            </w:rPr>
          </w:rPrChange>
        </w:rPr>
        <w:t>dampened sawdust</w:t>
      </w:r>
      <w:r w:rsidR="00214A8B" w:rsidRPr="00DE5A9F">
        <w:rPr>
          <w:rFonts w:asciiTheme="minorHAnsi" w:hAnsiTheme="minorHAnsi" w:cstheme="minorHAnsi"/>
          <w:bCs/>
          <w:lang w:bidi="he-IL"/>
          <w:rPrChange w:id="378" w:author="owner" w:date="2018-05-26T17:46:00Z">
            <w:rPr>
              <w:rFonts w:asciiTheme="minorHAnsi" w:hAnsiTheme="minorHAnsi" w:cstheme="minorHAnsi"/>
              <w:bCs/>
              <w:highlight w:val="yellow"/>
              <w:lang w:bidi="he-IL"/>
            </w:rPr>
          </w:rPrChange>
        </w:rPr>
        <w:t>'</w:t>
      </w:r>
      <w:r w:rsidR="00EA31BF" w:rsidRPr="00DE5A9F">
        <w:rPr>
          <w:rFonts w:asciiTheme="minorHAnsi" w:hAnsiTheme="minorHAnsi" w:cstheme="minorHAnsi"/>
          <w:bCs/>
          <w:lang w:bidi="he-IL"/>
          <w:rPrChange w:id="379" w:author="owner" w:date="2018-05-26T17:46:00Z">
            <w:rPr>
              <w:rFonts w:asciiTheme="minorHAnsi" w:hAnsiTheme="minorHAnsi" w:cstheme="minorHAnsi"/>
              <w:bCs/>
              <w:highlight w:val="yellow"/>
              <w:lang w:bidi="he-IL"/>
            </w:rPr>
          </w:rPrChange>
        </w:rPr>
        <w:t>)</w:t>
      </w:r>
      <w:r w:rsidR="004058B9" w:rsidRPr="00DE5A9F">
        <w:rPr>
          <w:rFonts w:asciiTheme="minorHAnsi" w:hAnsiTheme="minorHAnsi" w:cstheme="minorHAnsi"/>
          <w:bCs/>
          <w:lang w:bidi="he-IL"/>
          <w:rPrChange w:id="380" w:author="owner" w:date="2018-05-26T17:46:00Z">
            <w:rPr>
              <w:rFonts w:asciiTheme="minorHAnsi" w:hAnsiTheme="minorHAnsi" w:cstheme="minorHAnsi"/>
              <w:bCs/>
              <w:highlight w:val="yellow"/>
              <w:lang w:bidi="he-IL"/>
            </w:rPr>
          </w:rPrChange>
        </w:rPr>
        <w:t xml:space="preserve"> the </w:t>
      </w:r>
      <w:r w:rsidR="00EA31BF" w:rsidRPr="00DE5A9F">
        <w:rPr>
          <w:rFonts w:asciiTheme="minorHAnsi" w:hAnsiTheme="minorHAnsi" w:cstheme="minorHAnsi"/>
          <w:bCs/>
          <w:lang w:bidi="he-IL"/>
          <w:rPrChange w:id="381" w:author="owner" w:date="2018-05-26T17:46:00Z">
            <w:rPr>
              <w:rFonts w:asciiTheme="minorHAnsi" w:hAnsiTheme="minorHAnsi" w:cstheme="minorHAnsi"/>
              <w:bCs/>
              <w:highlight w:val="yellow"/>
              <w:lang w:bidi="he-IL"/>
            </w:rPr>
          </w:rPrChange>
        </w:rPr>
        <w:t xml:space="preserve">mouse must be relieved from </w:t>
      </w:r>
      <w:r w:rsidR="00CC108A" w:rsidRPr="00DE5A9F">
        <w:rPr>
          <w:rFonts w:asciiTheme="minorHAnsi" w:hAnsiTheme="minorHAnsi" w:cstheme="minorHAnsi"/>
          <w:bCs/>
          <w:lang w:bidi="he-IL"/>
          <w:rPrChange w:id="382" w:author="owner" w:date="2018-05-26T17:46:00Z">
            <w:rPr>
              <w:rFonts w:asciiTheme="minorHAnsi" w:hAnsiTheme="minorHAnsi" w:cstheme="minorHAnsi"/>
              <w:bCs/>
              <w:highlight w:val="yellow"/>
              <w:lang w:bidi="he-IL"/>
            </w:rPr>
          </w:rPrChange>
        </w:rPr>
        <w:t xml:space="preserve">the </w:t>
      </w:r>
      <w:r w:rsidR="00EA31BF" w:rsidRPr="00DE5A9F">
        <w:rPr>
          <w:rFonts w:asciiTheme="minorHAnsi" w:hAnsiTheme="minorHAnsi" w:cstheme="minorHAnsi"/>
          <w:bCs/>
          <w:lang w:bidi="he-IL"/>
          <w:rPrChange w:id="383" w:author="owner" w:date="2018-05-26T17:46:00Z">
            <w:rPr>
              <w:rFonts w:asciiTheme="minorHAnsi" w:hAnsiTheme="minorHAnsi" w:cstheme="minorHAnsi"/>
              <w:bCs/>
              <w:highlight w:val="yellow"/>
              <w:lang w:bidi="he-IL"/>
            </w:rPr>
          </w:rPrChange>
        </w:rPr>
        <w:t>stress</w:t>
      </w:r>
      <w:r w:rsidR="00CC108A" w:rsidRPr="00DE5A9F">
        <w:rPr>
          <w:rFonts w:asciiTheme="minorHAnsi" w:hAnsiTheme="minorHAnsi" w:cstheme="minorHAnsi"/>
          <w:bCs/>
          <w:lang w:bidi="he-IL"/>
          <w:rPrChange w:id="384" w:author="owner" w:date="2018-05-26T17:46:00Z">
            <w:rPr>
              <w:rFonts w:asciiTheme="minorHAnsi" w:hAnsiTheme="minorHAnsi" w:cstheme="minorHAnsi"/>
              <w:bCs/>
              <w:highlight w:val="yellow"/>
              <w:lang w:bidi="he-IL"/>
            </w:rPr>
          </w:rPrChange>
        </w:rPr>
        <w:t>or</w:t>
      </w:r>
      <w:r w:rsidR="00EA31BF" w:rsidRPr="00DE5A9F">
        <w:rPr>
          <w:rFonts w:asciiTheme="minorHAnsi" w:hAnsiTheme="minorHAnsi" w:cstheme="minorHAnsi"/>
          <w:bCs/>
          <w:lang w:bidi="he-IL"/>
          <w:rPrChange w:id="385" w:author="owner" w:date="2018-05-26T17:46:00Z">
            <w:rPr>
              <w:rFonts w:asciiTheme="minorHAnsi" w:hAnsiTheme="minorHAnsi" w:cstheme="minorHAnsi"/>
              <w:bCs/>
              <w:highlight w:val="yellow"/>
              <w:lang w:bidi="he-IL"/>
            </w:rPr>
          </w:rPrChange>
        </w:rPr>
        <w:t xml:space="preserve"> immediately.</w:t>
      </w:r>
    </w:p>
    <w:p w14:paraId="4D074202" w14:textId="77777777" w:rsidR="00B11478" w:rsidRPr="00CA38F9" w:rsidRDefault="00B11478" w:rsidP="004058B9">
      <w:pPr>
        <w:pStyle w:val="NormalWeb"/>
        <w:spacing w:before="0" w:beforeAutospacing="0" w:after="0" w:afterAutospacing="0"/>
        <w:rPr>
          <w:rFonts w:asciiTheme="minorHAnsi" w:hAnsiTheme="minorHAnsi" w:cstheme="minorHAnsi"/>
          <w:bCs/>
          <w:highlight w:val="yellow"/>
          <w:lang w:bidi="he-IL"/>
        </w:rPr>
      </w:pPr>
    </w:p>
    <w:p w14:paraId="48A75853" w14:textId="187809B9" w:rsidR="00B11478" w:rsidRPr="00DE5A9F" w:rsidRDefault="00B11478" w:rsidP="004E0290">
      <w:pPr>
        <w:pStyle w:val="NormalWeb"/>
        <w:spacing w:before="0" w:beforeAutospacing="0" w:after="0" w:afterAutospacing="0"/>
        <w:rPr>
          <w:rFonts w:asciiTheme="minorHAnsi" w:hAnsiTheme="minorHAnsi" w:cstheme="minorHAnsi"/>
          <w:bCs/>
          <w:lang w:bidi="he-IL"/>
          <w:rPrChange w:id="386" w:author="owner" w:date="2018-05-26T17:46:00Z">
            <w:rPr>
              <w:rFonts w:asciiTheme="minorHAnsi" w:hAnsiTheme="minorHAnsi" w:cstheme="minorHAnsi"/>
              <w:bCs/>
              <w:highlight w:val="yellow"/>
              <w:lang w:bidi="he-IL"/>
            </w:rPr>
          </w:rPrChange>
        </w:rPr>
      </w:pPr>
      <w:r w:rsidRPr="00DE5A9F">
        <w:rPr>
          <w:rFonts w:asciiTheme="minorHAnsi" w:hAnsiTheme="minorHAnsi" w:cstheme="minorHAnsi"/>
          <w:bCs/>
          <w:lang w:bidi="he-IL"/>
          <w:rPrChange w:id="387" w:author="owner" w:date="2018-05-26T17:46:00Z">
            <w:rPr>
              <w:rFonts w:asciiTheme="minorHAnsi" w:hAnsiTheme="minorHAnsi" w:cstheme="minorHAnsi"/>
              <w:bCs/>
              <w:highlight w:val="yellow"/>
              <w:lang w:bidi="he-IL"/>
            </w:rPr>
          </w:rPrChange>
        </w:rPr>
        <w:t>2.</w:t>
      </w:r>
      <w:r w:rsidR="004E0290" w:rsidRPr="00DE5A9F">
        <w:rPr>
          <w:rFonts w:asciiTheme="minorHAnsi" w:hAnsiTheme="minorHAnsi" w:cstheme="minorHAnsi"/>
          <w:bCs/>
          <w:lang w:bidi="he-IL"/>
          <w:rPrChange w:id="388" w:author="owner" w:date="2018-05-26T17:46:00Z">
            <w:rPr>
              <w:rFonts w:asciiTheme="minorHAnsi" w:hAnsiTheme="minorHAnsi" w:cstheme="minorHAnsi"/>
              <w:bCs/>
              <w:highlight w:val="yellow"/>
              <w:lang w:bidi="he-IL"/>
            </w:rPr>
          </w:rPrChange>
        </w:rPr>
        <w:t>9</w:t>
      </w:r>
      <w:r w:rsidRPr="00DE5A9F">
        <w:rPr>
          <w:rFonts w:asciiTheme="minorHAnsi" w:hAnsiTheme="minorHAnsi" w:cstheme="minorHAnsi"/>
          <w:bCs/>
          <w:lang w:bidi="he-IL"/>
          <w:rPrChange w:id="389" w:author="owner" w:date="2018-05-26T17:46:00Z">
            <w:rPr>
              <w:rFonts w:asciiTheme="minorHAnsi" w:hAnsiTheme="minorHAnsi" w:cstheme="minorHAnsi"/>
              <w:bCs/>
              <w:highlight w:val="yellow"/>
              <w:lang w:bidi="he-IL"/>
            </w:rPr>
          </w:rPrChange>
        </w:rPr>
        <w:t>.2. Inspect each mouse daily for wounds or other physical or behavioral abnormalities. If such are inspected consult with the laboratory's veterinarian to decide whether the mouse should be excluded from the experiment.</w:t>
      </w:r>
    </w:p>
    <w:p w14:paraId="031D9573" w14:textId="77777777" w:rsidR="00B11478" w:rsidRPr="00CA38F9" w:rsidRDefault="00B11478" w:rsidP="00B11478">
      <w:pPr>
        <w:pStyle w:val="NormalWeb"/>
        <w:spacing w:before="0" w:beforeAutospacing="0" w:after="0" w:afterAutospacing="0"/>
        <w:rPr>
          <w:rFonts w:asciiTheme="minorHAnsi" w:hAnsiTheme="minorHAnsi" w:cstheme="minorHAnsi"/>
          <w:bCs/>
          <w:highlight w:val="yellow"/>
          <w:lang w:bidi="he-IL"/>
        </w:rPr>
      </w:pPr>
    </w:p>
    <w:p w14:paraId="0D6FDD0F" w14:textId="04A8796A" w:rsidR="00015A8C" w:rsidRPr="00DE5A9F" w:rsidRDefault="00B11478" w:rsidP="004E0290">
      <w:pPr>
        <w:pStyle w:val="NormalWeb"/>
        <w:spacing w:before="0" w:beforeAutospacing="0" w:after="0" w:afterAutospacing="0"/>
        <w:rPr>
          <w:rFonts w:asciiTheme="minorHAnsi" w:hAnsiTheme="minorHAnsi" w:cstheme="minorHAnsi"/>
          <w:bCs/>
          <w:lang w:bidi="he-IL"/>
          <w:rPrChange w:id="390" w:author="owner" w:date="2018-05-26T17:46:00Z">
            <w:rPr>
              <w:rFonts w:asciiTheme="minorHAnsi" w:hAnsiTheme="minorHAnsi" w:cstheme="minorHAnsi"/>
              <w:bCs/>
              <w:highlight w:val="yellow"/>
              <w:lang w:bidi="he-IL"/>
            </w:rPr>
          </w:rPrChange>
        </w:rPr>
      </w:pPr>
      <w:r w:rsidRPr="00DE5A9F">
        <w:rPr>
          <w:rFonts w:asciiTheme="minorHAnsi" w:hAnsiTheme="minorHAnsi" w:cstheme="minorHAnsi"/>
          <w:bCs/>
          <w:lang w:bidi="he-IL"/>
          <w:rPrChange w:id="391" w:author="owner" w:date="2018-05-26T17:46:00Z">
            <w:rPr>
              <w:rFonts w:asciiTheme="minorHAnsi" w:hAnsiTheme="minorHAnsi" w:cstheme="minorHAnsi"/>
              <w:bCs/>
              <w:highlight w:val="yellow"/>
              <w:lang w:bidi="he-IL"/>
            </w:rPr>
          </w:rPrChange>
        </w:rPr>
        <w:t>2.</w:t>
      </w:r>
      <w:r w:rsidR="004E0290" w:rsidRPr="00DE5A9F">
        <w:rPr>
          <w:rFonts w:asciiTheme="minorHAnsi" w:hAnsiTheme="minorHAnsi" w:cstheme="minorHAnsi"/>
          <w:bCs/>
          <w:lang w:bidi="he-IL"/>
          <w:rPrChange w:id="392" w:author="owner" w:date="2018-05-26T17:46:00Z">
            <w:rPr>
              <w:rFonts w:asciiTheme="minorHAnsi" w:hAnsiTheme="minorHAnsi" w:cstheme="minorHAnsi"/>
              <w:bCs/>
              <w:highlight w:val="yellow"/>
              <w:lang w:bidi="he-IL"/>
            </w:rPr>
          </w:rPrChange>
        </w:rPr>
        <w:t>9</w:t>
      </w:r>
      <w:r w:rsidRPr="00DE5A9F">
        <w:rPr>
          <w:rFonts w:asciiTheme="minorHAnsi" w:hAnsiTheme="minorHAnsi" w:cstheme="minorHAnsi"/>
          <w:bCs/>
          <w:lang w:bidi="he-IL"/>
          <w:rPrChange w:id="393" w:author="owner" w:date="2018-05-26T17:46:00Z">
            <w:rPr>
              <w:rFonts w:asciiTheme="minorHAnsi" w:hAnsiTheme="minorHAnsi" w:cstheme="minorHAnsi"/>
              <w:bCs/>
              <w:highlight w:val="yellow"/>
              <w:lang w:bidi="he-IL"/>
            </w:rPr>
          </w:rPrChange>
        </w:rPr>
        <w:t xml:space="preserve">.3. Weigh each mouse every 3 d. </w:t>
      </w:r>
      <w:r w:rsidR="0095414F" w:rsidRPr="00DE5A9F">
        <w:rPr>
          <w:rFonts w:asciiTheme="minorHAnsi" w:hAnsiTheme="minorHAnsi" w:cstheme="minorHAnsi"/>
          <w:bCs/>
          <w:lang w:bidi="he-IL"/>
          <w:rPrChange w:id="394" w:author="owner" w:date="2018-05-26T17:46:00Z">
            <w:rPr>
              <w:rFonts w:asciiTheme="minorHAnsi" w:hAnsiTheme="minorHAnsi" w:cstheme="minorHAnsi"/>
              <w:bCs/>
              <w:highlight w:val="yellow"/>
              <w:lang w:bidi="he-IL"/>
            </w:rPr>
          </w:rPrChange>
        </w:rPr>
        <w:t>R</w:t>
      </w:r>
      <w:r w:rsidRPr="00DE5A9F">
        <w:rPr>
          <w:rFonts w:asciiTheme="minorHAnsi" w:hAnsiTheme="minorHAnsi" w:cstheme="minorHAnsi"/>
          <w:bCs/>
          <w:lang w:bidi="he-IL"/>
          <w:rPrChange w:id="395" w:author="owner" w:date="2018-05-26T17:46:00Z">
            <w:rPr>
              <w:rFonts w:asciiTheme="minorHAnsi" w:hAnsiTheme="minorHAnsi" w:cstheme="minorHAnsi"/>
              <w:bCs/>
              <w:highlight w:val="yellow"/>
              <w:lang w:bidi="he-IL"/>
            </w:rPr>
          </w:rPrChange>
        </w:rPr>
        <w:t>obust reduction in body weight (</w:t>
      </w:r>
      <w:r w:rsidR="0095414F" w:rsidRPr="00DE5A9F">
        <w:rPr>
          <w:rFonts w:asciiTheme="minorHAnsi" w:hAnsiTheme="minorHAnsi" w:cstheme="minorHAnsi"/>
          <w:bCs/>
          <w:i/>
          <w:iCs/>
          <w:lang w:bidi="he-IL"/>
          <w:rPrChange w:id="396" w:author="owner" w:date="2018-05-26T17:46:00Z">
            <w:rPr>
              <w:rFonts w:asciiTheme="minorHAnsi" w:hAnsiTheme="minorHAnsi" w:cstheme="minorHAnsi"/>
              <w:bCs/>
              <w:i/>
              <w:iCs/>
              <w:highlight w:val="yellow"/>
              <w:lang w:bidi="he-IL"/>
            </w:rPr>
          </w:rPrChange>
        </w:rPr>
        <w:t>i.e.</w:t>
      </w:r>
      <w:r w:rsidR="0095414F" w:rsidRPr="00DE5A9F">
        <w:rPr>
          <w:rFonts w:asciiTheme="minorHAnsi" w:hAnsiTheme="minorHAnsi" w:cstheme="minorHAnsi"/>
          <w:bCs/>
          <w:lang w:bidi="he-IL"/>
          <w:rPrChange w:id="397" w:author="owner" w:date="2018-05-26T17:46:00Z">
            <w:rPr>
              <w:rFonts w:asciiTheme="minorHAnsi" w:hAnsiTheme="minorHAnsi" w:cstheme="minorHAnsi"/>
              <w:bCs/>
              <w:highlight w:val="yellow"/>
              <w:lang w:bidi="he-IL"/>
            </w:rPr>
          </w:rPrChange>
        </w:rPr>
        <w:t>,</w:t>
      </w:r>
      <w:r w:rsidRPr="00DE5A9F">
        <w:rPr>
          <w:rFonts w:asciiTheme="minorHAnsi" w:hAnsiTheme="minorHAnsi" w:cstheme="minorHAnsi"/>
          <w:bCs/>
          <w:lang w:bidi="he-IL"/>
          <w:rPrChange w:id="398" w:author="owner" w:date="2018-05-26T17:46:00Z">
            <w:rPr>
              <w:rFonts w:asciiTheme="minorHAnsi" w:hAnsiTheme="minorHAnsi" w:cstheme="minorHAnsi"/>
              <w:bCs/>
              <w:highlight w:val="yellow"/>
              <w:lang w:bidi="he-IL"/>
            </w:rPr>
          </w:rPrChange>
        </w:rPr>
        <w:t xml:space="preserve"> &gt;10% reduction from baseline weight or &gt;15% reduction from </w:t>
      </w:r>
      <w:r w:rsidR="00034C8F" w:rsidRPr="00DE5A9F">
        <w:rPr>
          <w:rFonts w:asciiTheme="minorHAnsi" w:hAnsiTheme="minorHAnsi" w:cstheme="minorHAnsi"/>
          <w:bCs/>
          <w:lang w:bidi="he-IL"/>
          <w:rPrChange w:id="399" w:author="owner" w:date="2018-05-26T17:46:00Z">
            <w:rPr>
              <w:rFonts w:asciiTheme="minorHAnsi" w:hAnsiTheme="minorHAnsi" w:cstheme="minorHAnsi"/>
              <w:bCs/>
              <w:highlight w:val="yellow"/>
              <w:lang w:bidi="he-IL"/>
            </w:rPr>
          </w:rPrChange>
        </w:rPr>
        <w:t>last</w:t>
      </w:r>
      <w:r w:rsidRPr="00DE5A9F">
        <w:rPr>
          <w:rFonts w:asciiTheme="minorHAnsi" w:hAnsiTheme="minorHAnsi" w:cstheme="minorHAnsi"/>
          <w:bCs/>
          <w:lang w:bidi="he-IL"/>
          <w:rPrChange w:id="400" w:author="owner" w:date="2018-05-26T17:46:00Z">
            <w:rPr>
              <w:rFonts w:asciiTheme="minorHAnsi" w:hAnsiTheme="minorHAnsi" w:cstheme="minorHAnsi"/>
              <w:bCs/>
              <w:highlight w:val="yellow"/>
              <w:lang w:bidi="he-IL"/>
            </w:rPr>
          </w:rPrChange>
        </w:rPr>
        <w:t xml:space="preserve"> </w:t>
      </w:r>
      <w:r w:rsidR="00034C8F" w:rsidRPr="00DE5A9F">
        <w:rPr>
          <w:rFonts w:asciiTheme="minorHAnsi" w:hAnsiTheme="minorHAnsi" w:cstheme="minorHAnsi"/>
          <w:bCs/>
          <w:lang w:bidi="he-IL"/>
          <w:rPrChange w:id="401" w:author="owner" w:date="2018-05-26T17:46:00Z">
            <w:rPr>
              <w:rFonts w:asciiTheme="minorHAnsi" w:hAnsiTheme="minorHAnsi" w:cstheme="minorHAnsi"/>
              <w:bCs/>
              <w:highlight w:val="yellow"/>
              <w:lang w:bidi="he-IL"/>
            </w:rPr>
          </w:rPrChange>
        </w:rPr>
        <w:t xml:space="preserve">measured </w:t>
      </w:r>
      <w:r w:rsidRPr="00DE5A9F">
        <w:rPr>
          <w:rFonts w:asciiTheme="minorHAnsi" w:hAnsiTheme="minorHAnsi" w:cstheme="minorHAnsi"/>
          <w:bCs/>
          <w:lang w:bidi="he-IL"/>
          <w:rPrChange w:id="402" w:author="owner" w:date="2018-05-26T17:46:00Z">
            <w:rPr>
              <w:rFonts w:asciiTheme="minorHAnsi" w:hAnsiTheme="minorHAnsi" w:cstheme="minorHAnsi"/>
              <w:bCs/>
              <w:highlight w:val="yellow"/>
              <w:lang w:bidi="he-IL"/>
            </w:rPr>
          </w:rPrChange>
        </w:rPr>
        <w:t>weigh</w:t>
      </w:r>
      <w:r w:rsidR="00034C8F" w:rsidRPr="00DE5A9F">
        <w:rPr>
          <w:rFonts w:asciiTheme="minorHAnsi" w:hAnsiTheme="minorHAnsi" w:cstheme="minorHAnsi"/>
          <w:bCs/>
          <w:lang w:bidi="he-IL"/>
          <w:rPrChange w:id="403" w:author="owner" w:date="2018-05-26T17:46:00Z">
            <w:rPr>
              <w:rFonts w:asciiTheme="minorHAnsi" w:hAnsiTheme="minorHAnsi" w:cstheme="minorHAnsi"/>
              <w:bCs/>
              <w:highlight w:val="yellow"/>
              <w:lang w:bidi="he-IL"/>
            </w:rPr>
          </w:rPrChange>
        </w:rPr>
        <w:t>t</w:t>
      </w:r>
      <w:r w:rsidRPr="00DE5A9F">
        <w:rPr>
          <w:rFonts w:asciiTheme="minorHAnsi" w:hAnsiTheme="minorHAnsi" w:cstheme="minorHAnsi"/>
          <w:bCs/>
          <w:lang w:bidi="he-IL"/>
          <w:rPrChange w:id="404" w:author="owner" w:date="2018-05-26T17:46:00Z">
            <w:rPr>
              <w:rFonts w:asciiTheme="minorHAnsi" w:hAnsiTheme="minorHAnsi" w:cstheme="minorHAnsi"/>
              <w:bCs/>
              <w:highlight w:val="yellow"/>
              <w:lang w:bidi="he-IL"/>
            </w:rPr>
          </w:rPrChange>
        </w:rPr>
        <w:t>) must be reported to the laboratory</w:t>
      </w:r>
      <w:r w:rsidR="00FC126A" w:rsidRPr="00DE5A9F">
        <w:rPr>
          <w:rFonts w:asciiTheme="minorHAnsi" w:hAnsiTheme="minorHAnsi" w:cstheme="minorHAnsi"/>
          <w:bCs/>
          <w:lang w:bidi="he-IL"/>
          <w:rPrChange w:id="405" w:author="owner" w:date="2018-05-26T17:46:00Z">
            <w:rPr>
              <w:rFonts w:asciiTheme="minorHAnsi" w:hAnsiTheme="minorHAnsi" w:cstheme="minorHAnsi"/>
              <w:bCs/>
              <w:highlight w:val="yellow"/>
              <w:lang w:bidi="he-IL"/>
            </w:rPr>
          </w:rPrChange>
        </w:rPr>
        <w:t>'s</w:t>
      </w:r>
      <w:r w:rsidRPr="00DE5A9F">
        <w:rPr>
          <w:rFonts w:asciiTheme="minorHAnsi" w:hAnsiTheme="minorHAnsi" w:cstheme="minorHAnsi"/>
          <w:bCs/>
          <w:lang w:bidi="he-IL"/>
          <w:rPrChange w:id="406" w:author="owner" w:date="2018-05-26T17:46:00Z">
            <w:rPr>
              <w:rFonts w:asciiTheme="minorHAnsi" w:hAnsiTheme="minorHAnsi" w:cstheme="minorHAnsi"/>
              <w:bCs/>
              <w:highlight w:val="yellow"/>
              <w:lang w:bidi="he-IL"/>
            </w:rPr>
          </w:rPrChange>
        </w:rPr>
        <w:t xml:space="preserve"> veterinarian and </w:t>
      </w:r>
      <w:r w:rsidR="0095414F" w:rsidRPr="00DE5A9F">
        <w:rPr>
          <w:rFonts w:asciiTheme="minorHAnsi" w:hAnsiTheme="minorHAnsi" w:cstheme="minorHAnsi"/>
          <w:bCs/>
          <w:lang w:bidi="he-IL"/>
          <w:rPrChange w:id="407" w:author="owner" w:date="2018-05-26T17:46:00Z">
            <w:rPr>
              <w:rFonts w:asciiTheme="minorHAnsi" w:hAnsiTheme="minorHAnsi" w:cstheme="minorHAnsi"/>
              <w:bCs/>
              <w:highlight w:val="yellow"/>
              <w:lang w:bidi="he-IL"/>
            </w:rPr>
          </w:rPrChange>
        </w:rPr>
        <w:t xml:space="preserve">the mouse must be </w:t>
      </w:r>
      <w:r w:rsidR="00596D83" w:rsidRPr="00DE5A9F">
        <w:rPr>
          <w:rFonts w:asciiTheme="minorHAnsi" w:hAnsiTheme="minorHAnsi" w:cstheme="minorHAnsi"/>
          <w:bCs/>
          <w:lang w:bidi="he-IL"/>
          <w:rPrChange w:id="408" w:author="owner" w:date="2018-05-26T17:46:00Z">
            <w:rPr>
              <w:rFonts w:asciiTheme="minorHAnsi" w:hAnsiTheme="minorHAnsi" w:cstheme="minorHAnsi"/>
              <w:bCs/>
              <w:highlight w:val="yellow"/>
              <w:lang w:bidi="he-IL"/>
            </w:rPr>
          </w:rPrChange>
        </w:rPr>
        <w:t xml:space="preserve">excluded from the </w:t>
      </w:r>
      <w:r w:rsidR="00034C8F" w:rsidRPr="00DE5A9F">
        <w:rPr>
          <w:rFonts w:asciiTheme="minorHAnsi" w:hAnsiTheme="minorHAnsi" w:cstheme="minorHAnsi"/>
          <w:bCs/>
          <w:lang w:bidi="he-IL"/>
          <w:rPrChange w:id="409" w:author="owner" w:date="2018-05-26T17:46:00Z">
            <w:rPr>
              <w:rFonts w:asciiTheme="minorHAnsi" w:hAnsiTheme="minorHAnsi" w:cstheme="minorHAnsi"/>
              <w:bCs/>
              <w:highlight w:val="yellow"/>
              <w:lang w:bidi="he-IL"/>
            </w:rPr>
          </w:rPrChange>
        </w:rPr>
        <w:t>experiment</w:t>
      </w:r>
      <w:r w:rsidR="00596D83" w:rsidRPr="00DE5A9F">
        <w:rPr>
          <w:rFonts w:asciiTheme="minorHAnsi" w:hAnsiTheme="minorHAnsi" w:cstheme="minorHAnsi"/>
          <w:bCs/>
          <w:lang w:bidi="he-IL"/>
          <w:rPrChange w:id="410" w:author="owner" w:date="2018-05-26T17:46:00Z">
            <w:rPr>
              <w:rFonts w:asciiTheme="minorHAnsi" w:hAnsiTheme="minorHAnsi" w:cstheme="minorHAnsi"/>
              <w:bCs/>
              <w:highlight w:val="yellow"/>
              <w:lang w:bidi="he-IL"/>
            </w:rPr>
          </w:rPrChange>
        </w:rPr>
        <w:t>.</w:t>
      </w:r>
    </w:p>
    <w:p w14:paraId="3612CAC1" w14:textId="77777777" w:rsidR="002E2F81" w:rsidRPr="00CA38F9" w:rsidRDefault="002E2F81" w:rsidP="00876970">
      <w:pPr>
        <w:pStyle w:val="NormalWeb"/>
        <w:spacing w:before="0" w:beforeAutospacing="0" w:after="0" w:afterAutospacing="0"/>
        <w:rPr>
          <w:rFonts w:asciiTheme="minorHAnsi" w:hAnsiTheme="minorHAnsi" w:cstheme="minorHAnsi"/>
          <w:bCs/>
          <w:highlight w:val="yellow"/>
          <w:lang w:bidi="he-IL"/>
        </w:rPr>
      </w:pPr>
    </w:p>
    <w:p w14:paraId="69FF65C3" w14:textId="77777777" w:rsidR="00015A8C" w:rsidRPr="006C72AB" w:rsidRDefault="00015A8C" w:rsidP="00876970">
      <w:pPr>
        <w:pStyle w:val="NormalWeb"/>
        <w:spacing w:before="0" w:beforeAutospacing="0" w:after="0" w:afterAutospacing="0"/>
        <w:rPr>
          <w:rFonts w:asciiTheme="minorHAnsi" w:hAnsiTheme="minorHAnsi" w:cstheme="minorHAnsi"/>
          <w:b/>
          <w:lang w:bidi="he-IL"/>
          <w:rPrChange w:id="411" w:author="user100" w:date="2018-05-29T17:01:00Z">
            <w:rPr>
              <w:rFonts w:asciiTheme="minorHAnsi" w:hAnsiTheme="minorHAnsi" w:cstheme="minorHAnsi"/>
              <w:b/>
              <w:highlight w:val="yellow"/>
              <w:lang w:bidi="he-IL"/>
            </w:rPr>
          </w:rPrChange>
        </w:rPr>
      </w:pPr>
      <w:r w:rsidRPr="00003E9E">
        <w:rPr>
          <w:rFonts w:asciiTheme="minorHAnsi" w:hAnsiTheme="minorHAnsi" w:cstheme="minorHAnsi"/>
          <w:b/>
          <w:highlight w:val="yellow"/>
          <w:lang w:bidi="he-IL"/>
        </w:rPr>
        <w:t>3. Screening for Antidepressants</w:t>
      </w:r>
    </w:p>
    <w:p w14:paraId="3420389F" w14:textId="77777777" w:rsidR="00015A8C" w:rsidRPr="006C72AB" w:rsidRDefault="00015A8C" w:rsidP="00876970">
      <w:pPr>
        <w:pStyle w:val="NormalWeb"/>
        <w:spacing w:before="0" w:beforeAutospacing="0" w:after="0" w:afterAutospacing="0"/>
        <w:rPr>
          <w:rFonts w:asciiTheme="minorHAnsi" w:hAnsiTheme="minorHAnsi" w:cstheme="minorHAnsi"/>
          <w:bCs/>
          <w:lang w:bidi="he-IL"/>
          <w:rPrChange w:id="412" w:author="user100" w:date="2018-05-29T17:01:00Z">
            <w:rPr>
              <w:rFonts w:asciiTheme="minorHAnsi" w:hAnsiTheme="minorHAnsi" w:cstheme="minorHAnsi"/>
              <w:bCs/>
              <w:highlight w:val="yellow"/>
              <w:lang w:bidi="he-IL"/>
            </w:rPr>
          </w:rPrChange>
        </w:rPr>
      </w:pPr>
    </w:p>
    <w:p w14:paraId="26A4C021" w14:textId="030BF8CA" w:rsidR="00534757" w:rsidRPr="006C72AB" w:rsidRDefault="00015A8C" w:rsidP="0011101D">
      <w:pPr>
        <w:pStyle w:val="NormalWeb"/>
        <w:spacing w:before="0" w:beforeAutospacing="0" w:after="0" w:afterAutospacing="0"/>
        <w:rPr>
          <w:ins w:id="413" w:author="user100" w:date="2018-05-29T16:54:00Z"/>
          <w:rFonts w:asciiTheme="minorHAnsi" w:hAnsiTheme="minorHAnsi" w:cstheme="minorHAnsi"/>
          <w:bCs/>
          <w:lang w:bidi="he-IL"/>
          <w:rPrChange w:id="414" w:author="user100" w:date="2018-05-29T17:01:00Z">
            <w:rPr>
              <w:ins w:id="415" w:author="user100" w:date="2018-05-29T16:54:00Z"/>
              <w:rFonts w:asciiTheme="minorHAnsi" w:hAnsiTheme="minorHAnsi" w:cstheme="minorHAnsi"/>
              <w:bCs/>
              <w:highlight w:val="yellow"/>
              <w:lang w:bidi="he-IL"/>
            </w:rPr>
          </w:rPrChange>
        </w:rPr>
      </w:pPr>
      <w:r w:rsidRPr="00003E9E">
        <w:rPr>
          <w:rFonts w:asciiTheme="minorHAnsi" w:hAnsiTheme="minorHAnsi" w:cstheme="minorHAnsi"/>
          <w:bCs/>
          <w:highlight w:val="yellow"/>
          <w:lang w:bidi="he-IL"/>
        </w:rPr>
        <w:t xml:space="preserve">3.1. On the day following </w:t>
      </w:r>
      <w:r w:rsidR="0095414F" w:rsidRPr="00FE3844">
        <w:rPr>
          <w:rFonts w:asciiTheme="minorHAnsi" w:hAnsiTheme="minorHAnsi" w:cstheme="minorHAnsi"/>
          <w:bCs/>
          <w:highlight w:val="yellow"/>
          <w:lang w:bidi="he-IL"/>
        </w:rPr>
        <w:t>cessation</w:t>
      </w:r>
      <w:r w:rsidRPr="00FE3844">
        <w:rPr>
          <w:rFonts w:asciiTheme="minorHAnsi" w:hAnsiTheme="minorHAnsi" w:cstheme="minorHAnsi"/>
          <w:bCs/>
          <w:highlight w:val="yellow"/>
          <w:lang w:bidi="he-IL"/>
        </w:rPr>
        <w:t xml:space="preserve"> of </w:t>
      </w:r>
      <w:r w:rsidR="0095414F" w:rsidRPr="00FE3844">
        <w:rPr>
          <w:rFonts w:asciiTheme="minorHAnsi" w:hAnsiTheme="minorHAnsi" w:cstheme="minorHAnsi"/>
          <w:bCs/>
          <w:highlight w:val="yellow"/>
          <w:lang w:bidi="he-IL"/>
        </w:rPr>
        <w:t xml:space="preserve">the </w:t>
      </w:r>
      <w:r w:rsidRPr="00FE3844">
        <w:rPr>
          <w:rFonts w:asciiTheme="minorHAnsi" w:hAnsiTheme="minorHAnsi" w:cstheme="minorHAnsi"/>
          <w:bCs/>
          <w:highlight w:val="yellow"/>
          <w:lang w:bidi="he-IL"/>
        </w:rPr>
        <w:t xml:space="preserve">UCMS protocol, start administration of </w:t>
      </w:r>
      <w:del w:id="416" w:author="user100" w:date="2018-05-29T16:54:00Z">
        <w:r w:rsidRPr="00FE3844" w:rsidDel="00534757">
          <w:rPr>
            <w:rFonts w:asciiTheme="minorHAnsi" w:hAnsiTheme="minorHAnsi" w:cstheme="minorHAnsi"/>
            <w:bCs/>
            <w:highlight w:val="yellow"/>
            <w:lang w:bidi="he-IL"/>
          </w:rPr>
          <w:delText xml:space="preserve">relevant </w:delText>
        </w:r>
      </w:del>
      <w:ins w:id="417" w:author="user100" w:date="2018-05-29T16:54:00Z">
        <w:r w:rsidR="00534757" w:rsidRPr="00E7286A">
          <w:rPr>
            <w:rFonts w:asciiTheme="minorHAnsi" w:hAnsiTheme="minorHAnsi" w:cstheme="minorHAnsi"/>
            <w:bCs/>
            <w:highlight w:val="yellow"/>
            <w:lang w:bidi="he-IL"/>
          </w:rPr>
          <w:t xml:space="preserve">putative </w:t>
        </w:r>
      </w:ins>
      <w:ins w:id="418" w:author="user100" w:date="2018-05-29T16:55:00Z">
        <w:r w:rsidR="00534757" w:rsidRPr="00664F5A">
          <w:rPr>
            <w:rFonts w:asciiTheme="minorHAnsi" w:hAnsiTheme="minorHAnsi" w:cstheme="minorHAnsi"/>
            <w:bCs/>
            <w:highlight w:val="yellow"/>
            <w:lang w:bidi="he-IL"/>
          </w:rPr>
          <w:t>therapeutic</w:t>
        </w:r>
      </w:ins>
      <w:ins w:id="419" w:author="user100" w:date="2018-05-29T16:54:00Z">
        <w:r w:rsidR="00534757" w:rsidRPr="00664F5A">
          <w:rPr>
            <w:rFonts w:asciiTheme="minorHAnsi" w:hAnsiTheme="minorHAnsi" w:cstheme="minorHAnsi"/>
            <w:bCs/>
            <w:highlight w:val="yellow"/>
            <w:lang w:bidi="he-IL"/>
          </w:rPr>
          <w:t xml:space="preserve"> </w:t>
        </w:r>
      </w:ins>
      <w:r w:rsidRPr="00B21966">
        <w:rPr>
          <w:rFonts w:asciiTheme="minorHAnsi" w:hAnsiTheme="minorHAnsi" w:cstheme="minorHAnsi"/>
          <w:bCs/>
          <w:highlight w:val="yellow"/>
          <w:lang w:bidi="he-IL"/>
        </w:rPr>
        <w:t>pharmacol</w:t>
      </w:r>
      <w:r w:rsidRPr="003B517F">
        <w:rPr>
          <w:rFonts w:asciiTheme="minorHAnsi" w:hAnsiTheme="minorHAnsi" w:cstheme="minorHAnsi"/>
          <w:bCs/>
          <w:highlight w:val="yellow"/>
          <w:lang w:bidi="he-IL"/>
        </w:rPr>
        <w:t>ogical agents</w:t>
      </w:r>
      <w:r w:rsidR="004E0290" w:rsidRPr="003B517F">
        <w:rPr>
          <w:rFonts w:asciiTheme="minorHAnsi" w:hAnsiTheme="minorHAnsi" w:cstheme="minorHAnsi"/>
          <w:bCs/>
          <w:highlight w:val="yellow"/>
          <w:lang w:bidi="he-IL"/>
        </w:rPr>
        <w:t xml:space="preserve"> (</w:t>
      </w:r>
      <w:del w:id="420" w:author="user100" w:date="2018-05-29T16:54:00Z">
        <w:r w:rsidR="004E0290" w:rsidRPr="003B517F" w:rsidDel="00534757">
          <w:rPr>
            <w:rFonts w:asciiTheme="minorHAnsi" w:hAnsiTheme="minorHAnsi" w:cstheme="minorHAnsi"/>
            <w:bCs/>
            <w:i/>
            <w:iCs/>
            <w:highlight w:val="yellow"/>
            <w:lang w:bidi="he-IL"/>
          </w:rPr>
          <w:delText>e.g.</w:delText>
        </w:r>
      </w:del>
      <w:ins w:id="421" w:author="user100" w:date="2018-05-29T16:54:00Z">
        <w:r w:rsidR="00534757" w:rsidRPr="003B517F">
          <w:rPr>
            <w:rFonts w:asciiTheme="minorHAnsi" w:hAnsiTheme="minorHAnsi" w:cstheme="minorHAnsi"/>
            <w:bCs/>
            <w:i/>
            <w:iCs/>
            <w:highlight w:val="yellow"/>
            <w:lang w:bidi="he-IL"/>
          </w:rPr>
          <w:t>i.e.</w:t>
        </w:r>
      </w:ins>
      <w:r w:rsidR="003335AE" w:rsidRPr="003B517F">
        <w:rPr>
          <w:rFonts w:asciiTheme="minorHAnsi" w:hAnsiTheme="minorHAnsi" w:cstheme="minorHAnsi"/>
          <w:bCs/>
          <w:highlight w:val="yellow"/>
          <w:lang w:bidi="he-IL"/>
        </w:rPr>
        <w:t>,</w:t>
      </w:r>
      <w:ins w:id="422" w:author="user100" w:date="2018-05-29T16:55:00Z">
        <w:r w:rsidR="00534757" w:rsidRPr="003B517F">
          <w:rPr>
            <w:rFonts w:asciiTheme="minorHAnsi" w:hAnsiTheme="minorHAnsi" w:cstheme="minorHAnsi"/>
            <w:bCs/>
            <w:highlight w:val="yellow"/>
            <w:lang w:bidi="he-IL"/>
          </w:rPr>
          <w:t xml:space="preserve"> escitalopram </w:t>
        </w:r>
      </w:ins>
      <w:ins w:id="423" w:author="user100" w:date="2018-05-29T16:58:00Z">
        <w:r w:rsidR="00534757" w:rsidRPr="00003E9E">
          <w:rPr>
            <w:rFonts w:asciiTheme="minorHAnsi" w:hAnsiTheme="minorHAnsi" w:cstheme="minorHAnsi"/>
            <w:bCs/>
            <w:highlight w:val="yellow"/>
            <w:lang w:bidi="he-IL"/>
          </w:rPr>
          <w:t xml:space="preserve">[15 mg/kg; </w:t>
        </w:r>
        <w:proofErr w:type="spellStart"/>
        <w:r w:rsidR="00534757" w:rsidRPr="00003E9E">
          <w:rPr>
            <w:rFonts w:asciiTheme="minorHAnsi" w:hAnsiTheme="minorHAnsi" w:cstheme="minorHAnsi"/>
            <w:bCs/>
            <w:highlight w:val="yellow"/>
            <w:lang w:bidi="he-IL"/>
          </w:rPr>
          <w:t>i.p</w:t>
        </w:r>
        <w:proofErr w:type="spellEnd"/>
        <w:r w:rsidR="00534757" w:rsidRPr="00003E9E">
          <w:rPr>
            <w:rFonts w:asciiTheme="minorHAnsi" w:hAnsiTheme="minorHAnsi" w:cstheme="minorHAnsi"/>
            <w:bCs/>
            <w:highlight w:val="yellow"/>
            <w:lang w:bidi="he-IL"/>
          </w:rPr>
          <w:t>.; 3 weeks; on administration per day]</w:t>
        </w:r>
      </w:ins>
      <w:ins w:id="424" w:author="user100" w:date="2018-05-29T17:00:00Z">
        <w:r w:rsidR="00886366" w:rsidRPr="00003E9E">
          <w:rPr>
            <w:rFonts w:asciiTheme="minorHAnsi" w:hAnsiTheme="minorHAnsi" w:cstheme="minorHAnsi"/>
            <w:bCs/>
            <w:highlight w:val="yellow"/>
            <w:lang w:bidi="he-IL"/>
            <w:rPrChange w:id="425" w:author="owner" w:date="2018-05-30T20:36:00Z">
              <w:rPr>
                <w:rFonts w:asciiTheme="minorHAnsi" w:hAnsiTheme="minorHAnsi" w:cstheme="minorHAnsi"/>
                <w:bCs/>
                <w:lang w:bidi="he-IL"/>
              </w:rPr>
            </w:rPrChange>
          </w:rPr>
          <w:t xml:space="preserve"> </w:t>
        </w:r>
        <w:r w:rsidR="00886366" w:rsidRPr="00003E9E">
          <w:rPr>
            <w:rFonts w:asciiTheme="minorHAnsi" w:hAnsiTheme="minorHAnsi" w:cstheme="minorHAnsi"/>
            <w:bCs/>
            <w:highlight w:val="yellow"/>
            <w:lang w:bidi="he-IL"/>
            <w:rPrChange w:id="426" w:author="owner" w:date="2018-05-30T20:36:00Z">
              <w:rPr>
                <w:rFonts w:asciiTheme="minorHAnsi" w:hAnsiTheme="minorHAnsi" w:cstheme="minorHAnsi"/>
                <w:bCs/>
                <w:lang w:bidi="he-IL"/>
              </w:rPr>
            </w:rPrChange>
          </w:rPr>
          <w:fldChar w:fldCharType="begin" w:fldLock="1"/>
        </w:r>
      </w:ins>
      <w:r w:rsidR="0011101D" w:rsidRPr="00003E9E">
        <w:rPr>
          <w:rFonts w:asciiTheme="minorHAnsi" w:hAnsiTheme="minorHAnsi" w:cstheme="minorHAnsi"/>
          <w:bCs/>
          <w:highlight w:val="yellow"/>
          <w:lang w:bidi="he-IL"/>
          <w:rPrChange w:id="427" w:author="owner" w:date="2018-05-30T20:36:00Z">
            <w:rPr>
              <w:rFonts w:asciiTheme="minorHAnsi" w:hAnsiTheme="minorHAnsi" w:cstheme="minorHAnsi"/>
              <w:bCs/>
              <w:lang w:bidi="he-IL"/>
            </w:rPr>
          </w:rPrChange>
        </w:rPr>
        <w:instrText>ADDIN CSL_CITATION { "citationItems" : [ { "id" : "ITEM-1", "itemData" : { "DOI" : "10.1371/journal.pone.0188043", "ISBN" : "1111111111", "ISSN" : "19326203", "PMID" : "29141007", "abstract" : "Anhedonia is defined as a diminished ability to obtain pleasure from otherwise positive stimuli. Anxiety and mood disorders have been previously associated with dysregulation of the reward system, with anhedonia as a core element of major depressive disorder (MDD). The aim of the present study was to investigate whether stress-induced anhedonia could be prevented by treatments with escitalopram or novel herbal treatment (NHT) in an animal model of depression. Unpredictable chronic mild stress (UCMS) was administered for 4 weeks on ICR outbred mice. Following stress exposure, animals were randomly assigned to pharmacological treatment groups (i.e., saline, escitalopram or NHT). Treatments were delivered for 3 weeks. Hedonic tone was examined via ethanol and sucrose preferences. Biological indices pertinent to MDD and anhedonia were assessed: namely, hippocampal brain-derived neurotrophic factor (BDNF) and striatal dopamine receptor D2 (Drd2) mRNA expression levels. The results indicate that the UCMS-induced reductions in ethanol or sucrose preferences were normalized by escitalopram or NHT. This implies a resemblance between sucrose and ethanol in their hedonic-eliciting property. On a neurobiological aspect, UCMS-induced reduction in hippocampal BDNF levels was normalized by escitalopram or NHT, while UCMS-induced reduction in striatal Drd2 mRNA levels was normalized solely by NHT. The results accentuate the association of stress and anhedonia, and pinpoint a distinct effect for NHT on striatal Drd2 expression.", "author" : [ { "dropping-particle" : "", "family" : "Burstein", "given" : "Or", "non-dropping-particle" : "", "parse-names" : false, "suffix" : "" }, { "dropping-particle" : "", "family" : "Franko", "given" : "Motty", "non-dropping-particle" : "", "parse-names" : false, "suffix" : "" }, { "dropping-particle" : "", "family" : "Gale", "given" : "Eyal", "non-dropping-particle" : "", "parse-names" : false, "suffix" : "" }, { "dropping-particle" : "", "family" : "Handelsman", "given" : "Assaf", "non-dropping-particle" : "", "parse-names" : false, "suffix" : "" }, { "dropping-particle" : "", "family" : "Barak", "given" : "Segev", "non-dropping-particle" : "", "parse-names" : false, "suffix" : "" }, { "dropping-particle" : "", "family" : "Motsan", "given" : "Shai", "non-dropping-particle" : "", "parse-names" : false, "suffix" : "" }, { "dropping-particle" : "", "family" : "Shamir", "given" : "Alon", "non-dropping-particle" : "", "parse-names" : false, "suffix" : "" }, { "dropping-particle" : "", "family" : "Toledano", "given" : "Roni", "non-dropping-particle" : "", "parse-names" : false, "suffix" : "" }, { "dropping-particle" : "", "family" : "Simhon", "given" : "Omri", "non-dropping-particle" : "", "parse-names" : false, "suffix" : "" }, { "dropping-particle" : "", "family" : "Hirshler", "given" : "Yafit", "non-dropping-particle" : "", "parse-names" : false, "suffix" : "" }, { "dropping-particle" : "", "family" : "Chen", "given" : "Gang", "non-dropping-particle" : "", "parse-names" : false, "suffix" : "" }, { "dropping-particle" : "", "family" : "Doron", "given" : "Ravid", "non-dropping-particle" : "", "parse-names" : false, "suffix" : "" } ], "container-title" : "PLoS ONE", "id" : "ITEM-1", "issue" : "11", "issued" : { "date-parts" : [ [ "2017" ] ] }, "title" : "Escitalopram and NHT normalized stress-induced anhedonia and molecular neuroadaptations in a mouse model of depression", "type" : "article-journal", "volume" : "12" }, "uris" : [ "http://www.mendeley.com/documents/?uuid=70d2afb6-9af4-44d8-8501-4635c1cb48f5" ] }, { "id" : "ITEM-2", "itemData" : { "DOI" : "10.1371/journal.pone.0091455", "ISBN" : "1932-6203", "ISSN" : "19326203", "PMID" : "24690945", "abstract" : "Anxiety disorders are a major public health concern worldwide. Studies indicate that repeated exposure to adverse experiences early in life can lead to anxiety disorders in adulthood. Current treatments for anxiety disorders are characterized by a low success rate and are associated with a wide variety of side effects. The aim of the present study was to evaluate the anxiolytic effects of a novel herbal treatment, in comparison to treatment with the selective serotonin reuptake inhibitor escitalopram. We recently demonstrated the anxiolytic effects of these treatments in BALB mice previously exposed to one week of stress. In the present study, ICR mice were exposed to post natal maternal separation and to 4 weeks of unpredictable chronic mild stress in adolescence, and treated during or following exposure to stress with the novel herbal treatment or with escitalopram. Anxiety-like behavior was evaluated in the elevated plus maze. Blood corticosterone levels were evaluated using radioimmunoassay. Brain derived neurotrophic factor levels in the hippocampus were evaluated using enzyme-linked immunosorbent assay. We found that (1) exposure to stress in childhood and adolescence increased anxiety-like behavior in adulthood; (2) the herbal treatment reduced anxiety-like behavior, both when treated during or following exposure to stress; (3) blood corticosterone levels were reduced following treatment with the herbal treatment or escitalopram, when treated during or following exposure to stress; (4) brain derived neurotrophic factor levels in the hippocampus of mice treated with the herbal treatment or escitalopram were increased, when treated either during or following exposure to stress. This study expands our previous findings and further points to the proposed herbal compound's potential to be highly efficacious in treating anxiety disorders in humans.", "author" : [ { "dropping-particle" : "", "family" : "Doron", "given" : "Ravid", "non-dropping-particle" : "", "parse-names" : false, "suffix" : "" }, { "dropping-particle" : "", "family" : "Lotan", "given" : "Dafna", "non-dropping-particle" : "", "parse-names" : false, "suffix" : "" }, { "dropping-particle" : "", "family" : "Versano", "given" : "Ziv", "non-dropping-particle" : "", "parse-names" : false, "suffix" : "" }, { "dropping-particle" : "", "family" : "Benatav", "given" : "Layla", "non-dropping-particle" : "", "parse-names" : false, "suffix" : "" }, { "dropping-particle" : "", "family" : "Franko", "given" : "Motty", "non-dropping-particle" : "", "parse-names" : false, "suffix" : "" }, { "dropping-particle" : "", "family" : "Armoza", "given" : "Shir", "non-dropping-particle" : "", "parse-names" : false, "suffix" : "" }, { "dropping-particle" : "", "family" : "Kately", "given" : "Nadav", "non-dropping-particle" : "", "parse-names" : false, "suffix" : "" }, { "dropping-particle" : "", "family" : "Rehavi", "given" : "Moshe", "non-dropping-particle" : "", "parse-names" : false, "suffix" : "" } ], "container-title" : "PLoS ONE", "id" : "ITEM-2", "issue" : "4", "issued" : { "date-parts" : [ [ "2014" ] ] }, "title" : "Escitalopram or novel herbal mixture treatments during or following exposure to stress reduce anxiety-like behavior through corticosterone and BDNF modifications", "type" : "article-journal", "volume" : "9" }, "uris" : [ "http://www.mendeley.com/documents/?uuid=a9515778-0c7f-4da5-9205-5ef3641fef22" ] } ], "mendeley" : { "formattedCitation" : "&lt;sup&gt;30, 50&lt;/sup&gt;", "plainTextFormattedCitation" : "30, 50", "previouslyFormattedCitation" : "&lt;sup&gt;30, 50&lt;/sup&gt;" }, "properties" : { "noteIndex" : 0 }, "schema" : "https://github.com/citation-style-language/schema/raw/master/csl-citation.json" }</w:instrText>
      </w:r>
      <w:ins w:id="428" w:author="user100" w:date="2018-05-29T17:00:00Z">
        <w:r w:rsidR="00886366" w:rsidRPr="00003E9E">
          <w:rPr>
            <w:rFonts w:asciiTheme="minorHAnsi" w:hAnsiTheme="minorHAnsi" w:cstheme="minorHAnsi"/>
            <w:bCs/>
            <w:highlight w:val="yellow"/>
            <w:lang w:bidi="he-IL"/>
            <w:rPrChange w:id="429" w:author="owner" w:date="2018-05-30T20:36:00Z">
              <w:rPr>
                <w:rFonts w:asciiTheme="minorHAnsi" w:hAnsiTheme="minorHAnsi" w:cstheme="minorHAnsi"/>
                <w:bCs/>
                <w:lang w:bidi="he-IL"/>
              </w:rPr>
            </w:rPrChange>
          </w:rPr>
          <w:fldChar w:fldCharType="separate"/>
        </w:r>
      </w:ins>
      <w:r w:rsidR="0011101D" w:rsidRPr="00003E9E">
        <w:rPr>
          <w:rFonts w:asciiTheme="minorHAnsi" w:hAnsiTheme="minorHAnsi" w:cstheme="minorHAnsi"/>
          <w:bCs/>
          <w:noProof/>
          <w:highlight w:val="yellow"/>
          <w:vertAlign w:val="superscript"/>
          <w:lang w:bidi="he-IL"/>
          <w:rPrChange w:id="430" w:author="owner" w:date="2018-05-30T20:36:00Z">
            <w:rPr>
              <w:rFonts w:asciiTheme="minorHAnsi" w:hAnsiTheme="minorHAnsi" w:cstheme="minorHAnsi"/>
              <w:bCs/>
              <w:noProof/>
              <w:vertAlign w:val="superscript"/>
              <w:lang w:bidi="he-IL"/>
            </w:rPr>
          </w:rPrChange>
        </w:rPr>
        <w:t>30, 50</w:t>
      </w:r>
      <w:ins w:id="431" w:author="user100" w:date="2018-05-29T17:00:00Z">
        <w:r w:rsidR="00886366" w:rsidRPr="00003E9E">
          <w:rPr>
            <w:rFonts w:asciiTheme="minorHAnsi" w:hAnsiTheme="minorHAnsi" w:cstheme="minorHAnsi"/>
            <w:bCs/>
            <w:highlight w:val="yellow"/>
            <w:lang w:bidi="he-IL"/>
            <w:rPrChange w:id="432" w:author="owner" w:date="2018-05-30T20:36:00Z">
              <w:rPr>
                <w:rFonts w:asciiTheme="minorHAnsi" w:hAnsiTheme="minorHAnsi" w:cstheme="minorHAnsi"/>
                <w:bCs/>
                <w:lang w:bidi="he-IL"/>
              </w:rPr>
            </w:rPrChange>
          </w:rPr>
          <w:fldChar w:fldCharType="end"/>
        </w:r>
        <w:r w:rsidR="00886366" w:rsidRPr="00003E9E">
          <w:rPr>
            <w:rFonts w:asciiTheme="minorHAnsi" w:hAnsiTheme="minorHAnsi" w:cstheme="minorHAnsi"/>
            <w:bCs/>
            <w:highlight w:val="yellow"/>
            <w:lang w:bidi="he-IL"/>
            <w:rPrChange w:id="433" w:author="owner" w:date="2018-05-30T20:36:00Z">
              <w:rPr>
                <w:rFonts w:asciiTheme="minorHAnsi" w:hAnsiTheme="minorHAnsi" w:cstheme="minorHAnsi"/>
                <w:bCs/>
                <w:lang w:bidi="he-IL"/>
              </w:rPr>
            </w:rPrChange>
          </w:rPr>
          <w:t>,</w:t>
        </w:r>
      </w:ins>
      <w:ins w:id="434" w:author="user100" w:date="2018-05-29T16:58:00Z">
        <w:r w:rsidR="00534757" w:rsidRPr="00003E9E">
          <w:rPr>
            <w:rFonts w:asciiTheme="minorHAnsi" w:hAnsiTheme="minorHAnsi" w:cstheme="minorHAnsi"/>
            <w:bCs/>
            <w:highlight w:val="yellow"/>
            <w:lang w:bidi="he-IL"/>
          </w:rPr>
          <w:t xml:space="preserve"> or</w:t>
        </w:r>
      </w:ins>
      <w:ins w:id="435" w:author="user100" w:date="2018-05-29T16:55:00Z">
        <w:r w:rsidR="00534757" w:rsidRPr="00FE3844">
          <w:rPr>
            <w:rFonts w:asciiTheme="minorHAnsi" w:hAnsiTheme="minorHAnsi" w:cstheme="minorHAnsi"/>
            <w:bCs/>
            <w:highlight w:val="yellow"/>
            <w:lang w:bidi="he-IL"/>
          </w:rPr>
          <w:t xml:space="preserve"> NHT</w:t>
        </w:r>
      </w:ins>
      <w:ins w:id="436" w:author="user100" w:date="2018-05-29T16:58:00Z">
        <w:r w:rsidR="00534757" w:rsidRPr="00FE3844">
          <w:rPr>
            <w:rFonts w:asciiTheme="minorHAnsi" w:hAnsiTheme="minorHAnsi" w:cstheme="minorHAnsi"/>
            <w:bCs/>
            <w:highlight w:val="yellow"/>
            <w:lang w:bidi="he-IL"/>
          </w:rPr>
          <w:t xml:space="preserve"> [30 mg/kg; </w:t>
        </w:r>
        <w:proofErr w:type="spellStart"/>
        <w:r w:rsidR="00534757" w:rsidRPr="00FE3844">
          <w:rPr>
            <w:rFonts w:asciiTheme="minorHAnsi" w:hAnsiTheme="minorHAnsi" w:cstheme="minorHAnsi"/>
            <w:bCs/>
            <w:highlight w:val="yellow"/>
            <w:lang w:bidi="he-IL"/>
          </w:rPr>
          <w:t>i.p</w:t>
        </w:r>
        <w:proofErr w:type="spellEnd"/>
        <w:r w:rsidR="00534757" w:rsidRPr="00FE3844">
          <w:rPr>
            <w:rFonts w:asciiTheme="minorHAnsi" w:hAnsiTheme="minorHAnsi" w:cstheme="minorHAnsi"/>
            <w:bCs/>
            <w:highlight w:val="yellow"/>
            <w:lang w:bidi="he-IL"/>
          </w:rPr>
          <w:t>.;</w:t>
        </w:r>
      </w:ins>
      <w:ins w:id="437" w:author="user100" w:date="2018-05-29T16:59:00Z">
        <w:r w:rsidR="00534757" w:rsidRPr="00FE3844">
          <w:rPr>
            <w:rFonts w:asciiTheme="minorHAnsi" w:hAnsiTheme="minorHAnsi" w:cstheme="minorHAnsi"/>
            <w:bCs/>
            <w:highlight w:val="yellow"/>
            <w:lang w:bidi="he-IL"/>
          </w:rPr>
          <w:t xml:space="preserve"> 3 weeks; one administration per day]</w:t>
        </w:r>
      </w:ins>
      <w:ins w:id="438" w:author="user100" w:date="2018-05-29T17:00:00Z">
        <w:r w:rsidR="00886366" w:rsidRPr="00003E9E">
          <w:rPr>
            <w:rFonts w:asciiTheme="minorHAnsi" w:hAnsiTheme="minorHAnsi" w:cstheme="minorHAnsi"/>
            <w:bCs/>
            <w:highlight w:val="yellow"/>
            <w:lang w:bidi="he-IL"/>
            <w:rPrChange w:id="439" w:author="owner" w:date="2018-05-30T20:36:00Z">
              <w:rPr>
                <w:rFonts w:asciiTheme="minorHAnsi" w:hAnsiTheme="minorHAnsi" w:cstheme="minorHAnsi"/>
                <w:bCs/>
                <w:lang w:bidi="he-IL"/>
              </w:rPr>
            </w:rPrChange>
          </w:rPr>
          <w:t xml:space="preserve"> </w:t>
        </w:r>
        <w:r w:rsidR="00886366" w:rsidRPr="00003E9E">
          <w:rPr>
            <w:rFonts w:asciiTheme="minorHAnsi" w:hAnsiTheme="minorHAnsi" w:cstheme="minorHAnsi"/>
            <w:bCs/>
            <w:highlight w:val="yellow"/>
            <w:lang w:bidi="he-IL"/>
            <w:rPrChange w:id="440" w:author="owner" w:date="2018-05-30T20:36:00Z">
              <w:rPr>
                <w:rFonts w:asciiTheme="minorHAnsi" w:hAnsiTheme="minorHAnsi" w:cstheme="minorHAnsi"/>
                <w:bCs/>
                <w:lang w:bidi="he-IL"/>
              </w:rPr>
            </w:rPrChange>
          </w:rPr>
          <w:fldChar w:fldCharType="begin" w:fldLock="1"/>
        </w:r>
      </w:ins>
      <w:r w:rsidR="0011101D" w:rsidRPr="00003E9E">
        <w:rPr>
          <w:rFonts w:asciiTheme="minorHAnsi" w:hAnsiTheme="minorHAnsi" w:cstheme="minorHAnsi"/>
          <w:bCs/>
          <w:highlight w:val="yellow"/>
          <w:lang w:bidi="he-IL"/>
          <w:rPrChange w:id="441" w:author="owner" w:date="2018-05-30T20:36:00Z">
            <w:rPr>
              <w:rFonts w:asciiTheme="minorHAnsi" w:hAnsiTheme="minorHAnsi" w:cstheme="minorHAnsi"/>
              <w:bCs/>
              <w:lang w:bidi="he-IL"/>
            </w:rPr>
          </w:rPrChange>
        </w:rPr>
        <w:instrText>ADDIN CSL_CITATION { "citationItems" : [ { "id" : "ITEM-1", "itemData" : { "DOI" : "10.1371/journal.pone.0188043", "ISBN" : "1111111111", "ISSN" : "19326203", "PMID" : "29141007", "abstract" : "Anhedonia is defined as a diminished ability to obtain pleasure from otherwise positive stimuli. Anxiety and mood disorders have been previously associated with dysregulation of the reward system, with anhedonia as a core element of major depressive disorder (MDD). The aim of the present study was to investigate whether stress-induced anhedonia could be prevented by treatments with escitalopram or novel herbal treatment (NHT) in an animal model of depression. Unpredictable chronic mild stress (UCMS) was administered for 4 weeks on ICR outbred mice. Following stress exposure, animals were randomly assigned to pharmacological treatment groups (i.e., saline, escitalopram or NHT). Treatments were delivered for 3 weeks. Hedonic tone was examined via ethanol and sucrose preferences. Biological indices pertinent to MDD and anhedonia were assessed: namely, hippocampal brain-derived neurotrophic factor (BDNF) and striatal dopamine receptor D2 (Drd2) mRNA expression levels. The results indicate that the UCMS-induced reductions in ethanol or sucrose preferences were normalized by escitalopram or NHT. This implies a resemblance between sucrose and ethanol in their hedonic-eliciting property. On a neurobiological aspect, UCMS-induced reduction in hippocampal BDNF levels was normalized by escitalopram or NHT, while UCMS-induced reduction in striatal Drd2 mRNA levels was normalized solely by NHT. The results accentuate the association of stress and anhedonia, and pinpoint a distinct effect for NHT on striatal Drd2 expression.", "author" : [ { "dropping-particle" : "", "family" : "Burstein", "given" : "Or", "non-dropping-particle" : "", "parse-names" : false, "suffix" : "" }, { "dropping-particle" : "", "family" : "Franko", "given" : "Motty", "non-dropping-particle" : "", "parse-names" : false, "suffix" : "" }, { "dropping-particle" : "", "family" : "Gale", "given" : "Eyal", "non-dropping-particle" : "", "parse-names" : false, "suffix" : "" }, { "dropping-particle" : "", "family" : "Handelsman", "given" : "Assaf", "non-dropping-particle" : "", "parse-names" : false, "suffix" : "" }, { "dropping-particle" : "", "family" : "Barak", "given" : "Segev", "non-dropping-particle" : "", "parse-names" : false, "suffix" : "" }, { "dropping-particle" : "", "family" : "Motsan", "given" : "Shai", "non-dropping-particle" : "", "parse-names" : false, "suffix" : "" }, { "dropping-particle" : "", "family" : "Shamir", "given" : "Alon", "non-dropping-particle" : "", "parse-names" : false, "suffix" : "" }, { "dropping-particle" : "", "family" : "Toledano", "given" : "Roni", "non-dropping-particle" : "", "parse-names" : false, "suffix" : "" }, { "dropping-particle" : "", "family" : "Simhon", "given" : "Omri", "non-dropping-particle" : "", "parse-names" : false, "suffix" : "" }, { "dropping-particle" : "", "family" : "Hirshler", "given" : "Yafit", "non-dropping-particle" : "", "parse-names" : false, "suffix" : "" }, { "dropping-particle" : "", "family" : "Chen", "given" : "Gang", "non-dropping-particle" : "", "parse-names" : false, "suffix" : "" }, { "dropping-particle" : "", "family" : "Doron", "given" : "Ravid", "non-dropping-particle" : "", "parse-names" : false, "suffix" : "" } ], "container-title" : "PLoS ONE", "id" : "ITEM-1", "issue" : "11", "issued" : { "date-parts" : [ [ "2017" ] ] }, "title" : "Escitalopram and NHT normalized stress-induced anhedonia and molecular neuroadaptations in a mouse model of depression", "type" : "article-journal", "volume" : "12" }, "uris" : [ "http://www.mendeley.com/documents/?uuid=70d2afb6-9af4-44d8-8501-4635c1cb48f5" ] }, { "id" : "ITEM-2", "itemData" : { "DOI" : "10.1371/journal.pone.0091455", "ISBN" : "1932-6203", "ISSN" : "19326203", "PMID" : "24690945", "abstract" : "Anxiety disorders are a major public health concern worldwide. Studies indicate that repeated exposure to adverse experiences early in life can lead to anxiety disorders in adulthood. Current treatments for anxiety disorders are characterized by a low success rate and are associated with a wide variety of side effects. The aim of the present study was to evaluate the anxiolytic effects of a novel herbal treatment, in comparison to treatment with the selective serotonin reuptake inhibitor escitalopram. We recently demonstrated the anxiolytic effects of these treatments in BALB mice previously exposed to one week of stress. In the present study, ICR mice were exposed to post natal maternal separation and to 4 weeks of unpredictable chronic mild stress in adolescence, and treated during or following exposure to stress with the novel herbal treatment or with escitalopram. Anxiety-like behavior was evaluated in the elevated plus maze. Blood corticosterone levels were evaluated using radioimmunoassay. Brain derived neurotrophic factor levels in the hippocampus were evaluated using enzyme-linked immunosorbent assay. We found that (1) exposure to stress in childhood and adolescence increased anxiety-like behavior in adulthood; (2) the herbal treatment reduced anxiety-like behavior, both when treated during or following exposure to stress; (3) blood corticosterone levels were reduced following treatment with the herbal treatment or escitalopram, when treated during or following exposure to stress; (4) brain derived neurotrophic factor levels in the hippocampus of mice treated with the herbal treatment or escitalopram were increased, when treated either during or following exposure to stress. This study expands our previous findings and further points to the proposed herbal compound's potential to be highly efficacious in treating anxiety disorders in humans.", "author" : [ { "dropping-particle" : "", "family" : "Doron", "given" : "Ravid", "non-dropping-particle" : "", "parse-names" : false, "suffix" : "" }, { "dropping-particle" : "", "family" : "Lotan", "given" : "Dafna", "non-dropping-particle" : "", "parse-names" : false, "suffix" : "" }, { "dropping-particle" : "", "family" : "Versano", "given" : "Ziv", "non-dropping-particle" : "", "parse-names" : false, "suffix" : "" }, { "dropping-particle" : "", "family" : "Benatav", "given" : "Layla", "non-dropping-particle" : "", "parse-names" : false, "suffix" : "" }, { "dropping-particle" : "", "family" : "Franko", "given" : "Motty", "non-dropping-particle" : "", "parse-names" : false, "suffix" : "" }, { "dropping-particle" : "", "family" : "Armoza", "given" : "Shir", "non-dropping-particle" : "", "parse-names" : false, "suffix" : "" }, { "dropping-particle" : "", "family" : "Kately", "given" : "Nadav", "non-dropping-particle" : "", "parse-names" : false, "suffix" : "" }, { "dropping-particle" : "", "family" : "Rehavi", "given" : "Moshe", "non-dropping-particle" : "", "parse-names" : false, "suffix" : "" } ], "container-title" : "PLoS ONE", "id" : "ITEM-2", "issue" : "4", "issued" : { "date-parts" : [ [ "2014" ] ] }, "title" : "Escitalopram or novel herbal mixture treatments during or following exposure to stress reduce anxiety-like behavior through corticosterone and BDNF modifications", "type" : "article-journal", "volume" : "9" }, "uris" : [ "http://www.mendeley.com/documents/?uuid=a9515778-0c7f-4da5-9205-5ef3641fef22" ] } ], "mendeley" : { "formattedCitation" : "&lt;sup&gt;30, 50&lt;/sup&gt;", "plainTextFormattedCitation" : "30, 50", "previouslyFormattedCitation" : "&lt;sup&gt;30, 50&lt;/sup&gt;" }, "properties" : { "noteIndex" : 0 }, "schema" : "https://github.com/citation-style-language/schema/raw/master/csl-citation.json" }</w:instrText>
      </w:r>
      <w:ins w:id="442" w:author="user100" w:date="2018-05-29T17:00:00Z">
        <w:r w:rsidR="00886366" w:rsidRPr="00003E9E">
          <w:rPr>
            <w:rFonts w:asciiTheme="minorHAnsi" w:hAnsiTheme="minorHAnsi" w:cstheme="minorHAnsi"/>
            <w:bCs/>
            <w:highlight w:val="yellow"/>
            <w:lang w:bidi="he-IL"/>
            <w:rPrChange w:id="443" w:author="owner" w:date="2018-05-30T20:36:00Z">
              <w:rPr>
                <w:rFonts w:asciiTheme="minorHAnsi" w:hAnsiTheme="minorHAnsi" w:cstheme="minorHAnsi"/>
                <w:bCs/>
                <w:lang w:bidi="he-IL"/>
              </w:rPr>
            </w:rPrChange>
          </w:rPr>
          <w:fldChar w:fldCharType="separate"/>
        </w:r>
      </w:ins>
      <w:r w:rsidR="0011101D" w:rsidRPr="00003E9E">
        <w:rPr>
          <w:rFonts w:asciiTheme="minorHAnsi" w:hAnsiTheme="minorHAnsi" w:cstheme="minorHAnsi"/>
          <w:bCs/>
          <w:noProof/>
          <w:highlight w:val="yellow"/>
          <w:vertAlign w:val="superscript"/>
          <w:lang w:bidi="he-IL"/>
          <w:rPrChange w:id="444" w:author="owner" w:date="2018-05-30T20:36:00Z">
            <w:rPr>
              <w:rFonts w:asciiTheme="minorHAnsi" w:hAnsiTheme="minorHAnsi" w:cstheme="minorHAnsi"/>
              <w:bCs/>
              <w:noProof/>
              <w:vertAlign w:val="superscript"/>
              <w:lang w:bidi="he-IL"/>
            </w:rPr>
          </w:rPrChange>
        </w:rPr>
        <w:t>30, 50</w:t>
      </w:r>
      <w:ins w:id="445" w:author="user100" w:date="2018-05-29T17:00:00Z">
        <w:r w:rsidR="00886366" w:rsidRPr="00003E9E">
          <w:rPr>
            <w:rFonts w:asciiTheme="minorHAnsi" w:hAnsiTheme="minorHAnsi" w:cstheme="minorHAnsi"/>
            <w:bCs/>
            <w:highlight w:val="yellow"/>
            <w:lang w:bidi="he-IL"/>
            <w:rPrChange w:id="446" w:author="owner" w:date="2018-05-30T20:36:00Z">
              <w:rPr>
                <w:rFonts w:asciiTheme="minorHAnsi" w:hAnsiTheme="minorHAnsi" w:cstheme="minorHAnsi"/>
                <w:bCs/>
                <w:lang w:bidi="he-IL"/>
              </w:rPr>
            </w:rPrChange>
          </w:rPr>
          <w:fldChar w:fldCharType="end"/>
        </w:r>
      </w:ins>
      <w:ins w:id="447" w:author="user100" w:date="2018-05-29T16:55:00Z">
        <w:r w:rsidR="00534757" w:rsidRPr="00003E9E">
          <w:rPr>
            <w:rFonts w:asciiTheme="minorHAnsi" w:hAnsiTheme="minorHAnsi" w:cstheme="minorHAnsi"/>
            <w:bCs/>
            <w:highlight w:val="yellow"/>
            <w:lang w:bidi="he-IL"/>
          </w:rPr>
          <w:t>).</w:t>
        </w:r>
      </w:ins>
      <w:r w:rsidR="003335AE" w:rsidRPr="006C72AB">
        <w:rPr>
          <w:rFonts w:asciiTheme="minorHAnsi" w:hAnsiTheme="minorHAnsi" w:cstheme="minorHAnsi"/>
          <w:bCs/>
          <w:lang w:bidi="he-IL"/>
          <w:rPrChange w:id="448" w:author="user100" w:date="2018-05-29T17:01:00Z">
            <w:rPr>
              <w:rFonts w:asciiTheme="minorHAnsi" w:hAnsiTheme="minorHAnsi" w:cstheme="minorHAnsi"/>
              <w:bCs/>
              <w:highlight w:val="yellow"/>
              <w:lang w:bidi="he-IL"/>
            </w:rPr>
          </w:rPrChange>
        </w:rPr>
        <w:t xml:space="preserve"> </w:t>
      </w:r>
    </w:p>
    <w:p w14:paraId="0E411EF8" w14:textId="33A92073" w:rsidR="00DE5A9F" w:rsidRPr="006C72AB" w:rsidRDefault="003335AE" w:rsidP="00A64C11">
      <w:pPr>
        <w:pStyle w:val="NormalWeb"/>
        <w:spacing w:before="0" w:beforeAutospacing="0" w:after="0" w:afterAutospacing="0"/>
        <w:rPr>
          <w:ins w:id="449" w:author="owner" w:date="2018-05-26T17:53:00Z"/>
          <w:rFonts w:asciiTheme="minorHAnsi" w:hAnsiTheme="minorHAnsi" w:cstheme="minorHAnsi"/>
          <w:bCs/>
          <w:lang w:bidi="he-IL"/>
          <w:rPrChange w:id="450" w:author="user100" w:date="2018-05-29T17:01:00Z">
            <w:rPr>
              <w:ins w:id="451" w:author="owner" w:date="2018-05-26T17:53:00Z"/>
              <w:rFonts w:asciiTheme="minorHAnsi" w:hAnsiTheme="minorHAnsi" w:cstheme="minorHAnsi"/>
              <w:bCs/>
              <w:highlight w:val="yellow"/>
              <w:lang w:bidi="he-IL"/>
            </w:rPr>
          </w:rPrChange>
        </w:rPr>
      </w:pPr>
      <w:del w:id="452" w:author="user100" w:date="2018-05-29T17:00:00Z">
        <w:r w:rsidRPr="006C72AB" w:rsidDel="00886366">
          <w:rPr>
            <w:rFonts w:asciiTheme="minorHAnsi" w:hAnsiTheme="minorHAnsi" w:cstheme="minorHAnsi"/>
            <w:bCs/>
            <w:lang w:bidi="he-IL"/>
            <w:rPrChange w:id="453" w:author="user100" w:date="2018-05-29T17:01:00Z">
              <w:rPr>
                <w:rFonts w:asciiTheme="minorHAnsi" w:hAnsiTheme="minorHAnsi" w:cstheme="minorHAnsi"/>
                <w:bCs/>
                <w:highlight w:val="yellow"/>
                <w:lang w:bidi="he-IL"/>
              </w:rPr>
            </w:rPrChange>
          </w:rPr>
          <w:delText>TCAs</w:delText>
        </w:r>
        <w:r w:rsidR="004E0290" w:rsidRPr="006C72AB" w:rsidDel="00886366">
          <w:rPr>
            <w:rFonts w:asciiTheme="minorHAnsi" w:hAnsiTheme="minorHAnsi" w:cstheme="minorHAnsi"/>
            <w:bCs/>
            <w:lang w:bidi="he-IL"/>
            <w:rPrChange w:id="454" w:author="user100" w:date="2018-05-29T17:01:00Z">
              <w:rPr>
                <w:rFonts w:asciiTheme="minorHAnsi" w:hAnsiTheme="minorHAnsi" w:cstheme="minorHAnsi"/>
                <w:bCs/>
                <w:highlight w:val="yellow"/>
                <w:lang w:bidi="he-IL"/>
              </w:rPr>
            </w:rPrChange>
          </w:rPr>
          <w:delText xml:space="preserve">, </w:delText>
        </w:r>
        <w:r w:rsidRPr="006C72AB" w:rsidDel="00886366">
          <w:rPr>
            <w:rFonts w:asciiTheme="minorHAnsi" w:hAnsiTheme="minorHAnsi" w:cstheme="minorHAnsi"/>
            <w:bCs/>
            <w:lang w:bidi="he-IL"/>
            <w:rPrChange w:id="455" w:author="user100" w:date="2018-05-29T17:01:00Z">
              <w:rPr>
                <w:rFonts w:asciiTheme="minorHAnsi" w:hAnsiTheme="minorHAnsi" w:cstheme="minorHAnsi"/>
                <w:bCs/>
                <w:highlight w:val="yellow"/>
                <w:lang w:bidi="he-IL"/>
              </w:rPr>
            </w:rPrChange>
          </w:rPr>
          <w:delText>TeCA, SSRIs or other putative pharmacological agents with a hypothesized antidepressant or anxiolytic effect</w:delText>
        </w:r>
        <w:r w:rsidR="004E0290" w:rsidRPr="006C72AB" w:rsidDel="00886366">
          <w:rPr>
            <w:rFonts w:asciiTheme="minorHAnsi" w:hAnsiTheme="minorHAnsi" w:cstheme="minorHAnsi"/>
            <w:bCs/>
            <w:lang w:bidi="he-IL"/>
            <w:rPrChange w:id="456" w:author="user100" w:date="2018-05-29T17:01:00Z">
              <w:rPr>
                <w:rFonts w:asciiTheme="minorHAnsi" w:hAnsiTheme="minorHAnsi" w:cstheme="minorHAnsi"/>
                <w:bCs/>
                <w:highlight w:val="yellow"/>
                <w:lang w:bidi="he-IL"/>
              </w:rPr>
            </w:rPrChange>
          </w:rPr>
          <w:delText>)</w:delText>
        </w:r>
        <w:r w:rsidR="001A697A" w:rsidRPr="006C72AB" w:rsidDel="00886366">
          <w:rPr>
            <w:rFonts w:asciiTheme="minorHAnsi" w:hAnsiTheme="minorHAnsi" w:cstheme="minorHAnsi"/>
            <w:bCs/>
            <w:lang w:bidi="he-IL"/>
            <w:rPrChange w:id="457" w:author="user100" w:date="2018-05-29T17:01:00Z">
              <w:rPr>
                <w:rFonts w:asciiTheme="minorHAnsi" w:hAnsiTheme="minorHAnsi" w:cstheme="minorHAnsi"/>
                <w:bCs/>
                <w:highlight w:val="yellow"/>
                <w:lang w:bidi="he-IL"/>
              </w:rPr>
            </w:rPrChange>
          </w:rPr>
          <w:delText>.</w:delText>
        </w:r>
      </w:del>
    </w:p>
    <w:p w14:paraId="06301D8A" w14:textId="488FB8FE" w:rsidR="00DE5A9F" w:rsidRPr="006C72AB" w:rsidRDefault="00DE5A9F" w:rsidP="00A64C11">
      <w:pPr>
        <w:pStyle w:val="NormalWeb"/>
        <w:spacing w:before="0" w:beforeAutospacing="0" w:after="0" w:afterAutospacing="0"/>
        <w:rPr>
          <w:rFonts w:asciiTheme="minorHAnsi" w:hAnsiTheme="minorHAnsi" w:cstheme="minorHAnsi"/>
          <w:bCs/>
          <w:lang w:bidi="he-IL"/>
          <w:rPrChange w:id="458" w:author="user100" w:date="2018-05-29T17:01:00Z">
            <w:rPr>
              <w:rFonts w:asciiTheme="minorHAnsi" w:hAnsiTheme="minorHAnsi" w:cstheme="minorHAnsi"/>
              <w:bCs/>
              <w:highlight w:val="yellow"/>
              <w:lang w:bidi="he-IL"/>
            </w:rPr>
          </w:rPrChange>
        </w:rPr>
      </w:pPr>
      <w:ins w:id="459" w:author="owner" w:date="2018-05-26T17:53:00Z">
        <w:r w:rsidRPr="006C72AB">
          <w:rPr>
            <w:rFonts w:asciiTheme="minorHAnsi" w:hAnsiTheme="minorHAnsi" w:cstheme="minorHAnsi"/>
            <w:bCs/>
            <w:lang w:bidi="he-IL"/>
          </w:rPr>
          <w:t>Note:</w:t>
        </w:r>
        <w:del w:id="460" w:author="user100" w:date="2018-05-29T17:00:00Z">
          <w:r w:rsidRPr="006C72AB" w:rsidDel="00886366">
            <w:rPr>
              <w:rFonts w:asciiTheme="minorHAnsi" w:hAnsiTheme="minorHAnsi" w:cstheme="minorHAnsi"/>
              <w:bCs/>
              <w:lang w:bidi="he-IL"/>
            </w:rPr>
            <w:delText xml:space="preserve"> Here are suggested drug doses of the specific drugs used in this protocol: escitalopram  (15 mg/kg; i.p.; 3 weeks)</w:delText>
          </w:r>
          <w:r w:rsidRPr="006C72AB" w:rsidDel="00886366">
            <w:rPr>
              <w:rFonts w:asciiTheme="minorHAnsi" w:hAnsiTheme="minorHAnsi" w:cstheme="minorHAnsi"/>
              <w:bCs/>
              <w:lang w:bidi="he-IL"/>
            </w:rPr>
            <w:fldChar w:fldCharType="begin" w:fldLock="1"/>
          </w:r>
          <w:r w:rsidRPr="006C72AB" w:rsidDel="00886366">
            <w:rPr>
              <w:rFonts w:asciiTheme="minorHAnsi" w:hAnsiTheme="minorHAnsi" w:cstheme="minorHAnsi"/>
              <w:bCs/>
              <w:lang w:bidi="he-IL"/>
            </w:rPr>
            <w:delInstrText>ADDIN CSL_CITATION { "citationItems" : [ { "id" : "ITEM-1", "itemData" : { "DOI" : "10.1371/journal.pone.0188043", "ISBN" : "1111111111", "ISSN" : "19326203", "PMID" : "29141007", "abstract" : "Anhedonia is defined as a diminished ability to obtain pleasure from otherwise positive stimuli. Anxiety and mood disorders have been previously associated with dysregulation of the reward system, with anhedonia as a core element of major depressive disorder (MDD). The aim of the present study was to investigate whether stress-induced anhedonia could be prevented by treatments with escitalopram or novel herbal treatment (NHT) in an animal model of depression. Unpredictable chronic mild stress (UCMS) was administered for 4 weeks on ICR outbred mice. Following stress exposure, animals were randomly assigned to pharmacological treatment groups (i.e., saline, escitalopram or NHT). Treatments were delivered for 3 weeks. Hedonic tone was examined via ethanol and sucrose preferences. Biological indices pertinent to MDD and anhedonia were assessed: namely, hippocampal brain-derived neurotrophic factor (BDNF) and striatal dopamine receptor D2 (Drd2) mRNA expression levels. The results indicate that the UCMS-induced reductions in ethanol or sucrose preferences were normalized by escitalopram or NHT. This implies a resemblance between sucrose and ethanol in their hedonic-eliciting property. On a neurobiological aspect, UCMS-induced reduction in hippocampal BDNF levels was normalized by escitalopram or NHT, while UCMS-induced reduction in striatal Drd2 mRNA levels was normalized solely by NHT. The results accentuate the association of stress and anhedonia, and pinpoint a distinct effect for NHT on striatal Drd2 expression.", "author" : [ { "dropping-particle" : "", "family" : "Burstein", "given" : "Or", "non-dropping-particle" : "", "parse-names" : false, "suffix" : "" }, { "dropping-particle" : "", "family" : "Franko", "given" : "Motty", "non-dropping-particle" : "", "parse-names" : false, "suffix" : "" }, { "dropping-particle" : "", "family" : "Gale", "given" : "Eyal", "non-dropping-particle" : "", "parse-names" : false, "suffix" : "" }, { "dropping-particle" : "", "family" : "Handelsman", "given" : "Assaf", "non-dropping-particle" : "", "parse-names" : false, "suffix" : "" }, { "dropping-particle" : "", "family" : "Barak", "given" : "Segev", "non-dropping-particle" : "", "parse-names" : false, "suffix" : "" }, { "dropping-particle" : "", "family" : "Motsan", "given" : "Shai", "non-dropping-particle" : "", "parse-names" : false, "suffix" : "" }, { "dropping-particle" : "", "family" : "Shamir", "given" : "Alon", "non-dropping-particle" : "", "parse-names" : false, "suffix" : "" }, { "dropping-particle" : "", "family" : "Toledano", "given" : "Roni", "non-dropping-particle" : "", "parse-names" : false, "suffix" : "" }, { "dropping-particle" : "", "family" : "Simhon", "given" : "Omri", "non-dropping-particle" : "", "parse-names" : false, "suffix" : "" }, { "dropping-particle" : "", "family" : "Hirshler", "given" : "Yafit", "non-dropping-particle" : "", "parse-names" : false, "suffix" : "" }, { "dropping-particle" : "", "family" : "Chen", "given" : "Gang", "non-dropping-particle" : "", "parse-names" : false, "suffix" : "" }, { "dropping-particle" : "", "family" : "Doron", "given" : "Ravid", "non-dropping-particle" : "", "parse-names" : false, "suffix" : "" } ], "container-title" : "PLoS ONE", "id" : "ITEM-1", "issue" : "11", "issued" : { "date-parts" : [ [ "2017" ] ] }, "title" : "Escitalopram and NHT normalized stress-induced anhedonia and molecular neuroadaptations in a mouse model of depression", "type" : "article-journal", "volume" : "12" }, "uris" : [ "http://www.mendeley.com/documents/?uuid=70d2afb6-9af4-44d8-8501-4635c1cb48f5" ] }, { "id" : "ITEM-2", "itemData" : { "DOI" : "10.1371/journal.pone.0091455", "ISBN" : "1932-6203", "ISSN" : "19326203", "PMID" : "24690945", "abstract" : "Anxiety disorders are a major public health concern worldwide. Studies indicate that repeated exposure to adverse experiences early in life can lead to anxiety disorders in adulthood. Current treatments for anxiety disorders are characterized by a low success rate and are associated with a wide variety of side effects. The aim of the present study was to evaluate the anxiolytic effects of a novel herbal treatment, in comparison to treatment with the selective serotonin reuptake inhibitor escitalopram. We recently demonstrated the anxiolytic effects of these treatments in BALB mice previously exposed to one week of stress. In the present study, ICR mice were exposed to post natal maternal separation and to 4 weeks of unpredictable chronic mild stress in adolescence, and treated during or following exposure to stress with the novel herbal treatment or with escitalopram. Anxiety-like behavior was evaluated in the elevated plus maze. Blood corticosterone levels were evaluated using radioimmunoassay. Brain derived neurotrophic factor levels in the hippocampus were evaluated using enzyme-linked immunosorbent assay. We found that (1) exposure to stress in childhood and adolescence increased anxiety-like behavior in adulthood; (2) the herbal treatment reduced anxiety-like behavior, both when treated during or following exposure to stress; (3) blood corticosterone levels were reduced following treatment with the herbal treatment or escitalopram, when treated during or following exposure to stress; (4) brain derived neurotrophic factor levels in the hippocampus of mice treated with the herbal treatment or escitalopram were increased, when treated either during or following exposure to stress. This study expands our previous findings and further points to the proposed herbal compound's potential to be highly efficacious in treating anxiety disorders in humans.", "author" : [ { "dropping-particle" : "", "family" : "Doron", "given" : "Ravid", "non-dropping-particle" : "", "parse-names" : false, "suffix" : "" }, { "dropping-particle" : "", "family" : "Lotan", "given" : "Dafna", "non-dropping-particle" : "", "parse-names" : false, "suffix" : "" }, { "dropping-particle" : "", "family" : "Versano", "given" : "Ziv", "non-dropping-particle" : "", "parse-names" : false, "suffix" : "" }, { "dropping-particle" : "", "family" : "Benatav", "given" : "Layla", "non-dropping-particle" : "", "parse-names" : false, "suffix" : "" }, { "dropping-particle" : "", "family" : "Franko", "given" : "Motty", "non-dropping-particle" : "", "parse-names" : false, "suffix" : "" }, { "dropping-particle" : "", "family" : "Armoza", "given" : "Shir", "non-dropping-particle" : "", "parse-names" : false, "suffix" : "" }, { "dropping-particle" : "", "family" : "Kately", "given" : "Nadav", "non-dropping-particle" : "", "parse-names" : false, "suffix" : "" }, { "dropping-particle" : "", "family" : "Rehavi", "given" : "Moshe", "non-dropping-particle" : "", "parse-names" : false, "suffix" : "" } ], "container-title" : "PLoS ONE", "id" : "ITEM-2", "issue" : "4", "issued" : { "date-parts" : [ [ "2014" ] ] }, "title" : "Escitalopram or novel herbal mixture treatments during or following exposure to stress reduce anxiety-like behavior through corticosterone and BDNF modifications", "type" : "article-journal", "volume" : "9" }, "uris" : [ "http://www.mendeley.com/documents/?uuid=a9515778-0c7f-4da5-9205-5ef3641fef22" ] } ], "mendeley" : { "formattedCitation" : "&lt;sup&gt;27, 50&lt;/sup&gt;", "plainTextFormattedCitation" : "27, 50", "previouslyFormattedCitation" : "&lt;sup&gt;27, 50&lt;/sup&gt;" }, "properties" : { "noteIndex" : 0 }, "schema" : "https://github.com/citation-style-language/schema/raw/master/csl-citation.json" }</w:delInstrText>
          </w:r>
          <w:r w:rsidRPr="006C72AB" w:rsidDel="00886366">
            <w:rPr>
              <w:rFonts w:asciiTheme="minorHAnsi" w:hAnsiTheme="minorHAnsi" w:cstheme="minorHAnsi"/>
              <w:bCs/>
              <w:lang w:bidi="he-IL"/>
              <w:rPrChange w:id="461" w:author="user100" w:date="2018-05-29T17:01:00Z">
                <w:rPr>
                  <w:rFonts w:asciiTheme="minorHAnsi" w:hAnsiTheme="minorHAnsi" w:cstheme="minorHAnsi"/>
                  <w:bCs/>
                  <w:lang w:bidi="he-IL"/>
                </w:rPr>
              </w:rPrChange>
            </w:rPr>
            <w:fldChar w:fldCharType="separate"/>
          </w:r>
          <w:r w:rsidRPr="006C72AB" w:rsidDel="00886366">
            <w:rPr>
              <w:rFonts w:asciiTheme="minorHAnsi" w:hAnsiTheme="minorHAnsi" w:cstheme="minorHAnsi"/>
              <w:bCs/>
              <w:noProof/>
              <w:vertAlign w:val="superscript"/>
              <w:lang w:bidi="he-IL"/>
            </w:rPr>
            <w:delText>27, 50</w:delText>
          </w:r>
          <w:r w:rsidRPr="006C72AB" w:rsidDel="00886366">
            <w:rPr>
              <w:rFonts w:asciiTheme="minorHAnsi" w:hAnsiTheme="minorHAnsi" w:cstheme="minorHAnsi"/>
              <w:bCs/>
              <w:lang w:bidi="he-IL"/>
            </w:rPr>
            <w:fldChar w:fldCharType="end"/>
          </w:r>
          <w:r w:rsidRPr="006C72AB" w:rsidDel="00886366">
            <w:rPr>
              <w:rFonts w:asciiTheme="minorHAnsi" w:hAnsiTheme="minorHAnsi" w:cstheme="minorHAnsi"/>
              <w:bCs/>
              <w:lang w:bidi="he-IL"/>
            </w:rPr>
            <w:delText>, novel herbal treatment (NHT; 30 mg/kg; i.p.; 3 weeks)</w:delText>
          </w:r>
          <w:r w:rsidRPr="006C72AB" w:rsidDel="00886366">
            <w:rPr>
              <w:rFonts w:asciiTheme="minorHAnsi" w:hAnsiTheme="minorHAnsi" w:cstheme="minorHAnsi"/>
              <w:bCs/>
              <w:lang w:bidi="he-IL"/>
            </w:rPr>
            <w:fldChar w:fldCharType="begin" w:fldLock="1"/>
          </w:r>
          <w:r w:rsidRPr="006C72AB" w:rsidDel="00886366">
            <w:rPr>
              <w:rFonts w:asciiTheme="minorHAnsi" w:hAnsiTheme="minorHAnsi" w:cstheme="minorHAnsi"/>
              <w:bCs/>
              <w:lang w:bidi="he-IL"/>
            </w:rPr>
            <w:delInstrText>ADDIN CSL_CITATION { "citationItems" : [ { "id" : "ITEM-1", "itemData" : { "DOI" : "10.1371/journal.pone.0188043", "ISBN" : "1111111111", "ISSN" : "19326203", "PMID" : "29141007", "abstract" : "Anhedonia is defined as a diminished ability to obtain pleasure from otherwise positive stimuli. Anxiety and mood disorders have been previously associated with dysregulation of the reward system, with anhedonia as a core element of major depressive disorder (MDD). The aim of the present study was to investigate whether stress-induced anhedonia could be prevented by treatments with escitalopram or novel herbal treatment (NHT) in an animal model of depression. Unpredictable chronic mild stress (UCMS) was administered for 4 weeks on ICR outbred mice. Following stress exposure, animals were randomly assigned to pharmacological treatment groups (i.e., saline, escitalopram or NHT). Treatments were delivered for 3 weeks. Hedonic tone was examined via ethanol and sucrose preferences. Biological indices pertinent to MDD and anhedonia were assessed: namely, hippocampal brain-derived neurotrophic factor (BDNF) and striatal dopamine receptor D2 (Drd2) mRNA expression levels. The results indicate that the UCMS-induced reductions in ethanol or sucrose preferences were normalized by escitalopram or NHT. This implies a resemblance between sucrose and ethanol in their hedonic-eliciting property. On a neurobiological aspect, UCMS-induced reduction in hippocampal BDNF levels was normalized by escitalopram or NHT, while UCMS-induced reduction in striatal Drd2 mRNA levels was normalized solely by NHT. The results accentuate the association of stress and anhedonia, and pinpoint a distinct effect for NHT on striatal Drd2 expression.", "author" : [ { "dropping-particle" : "", "family" : "Burstein", "given" : "Or", "non-dropping-particle" : "", "parse-names" : false, "suffix" : "" }, { "dropping-particle" : "", "family" : "Franko", "given" : "Motty", "non-dropping-particle" : "", "parse-names" : false, "suffix" : "" }, { "dropping-particle" : "", "family" : "Gale", "given" : "Eyal", "non-dropping-particle" : "", "parse-names" : false, "suffix" : "" }, { "dropping-particle" : "", "family" : "Handelsman", "given" : "Assaf", "non-dropping-particle" : "", "parse-names" : false, "suffix" : "" }, { "dropping-particle" : "", "family" : "Barak", "given" : "Segev", "non-dropping-particle" : "", "parse-names" : false, "suffix" : "" }, { "dropping-particle" : "", "family" : "Motsan", "given" : "Shai", "non-dropping-particle" : "", "parse-names" : false, "suffix" : "" }, { "dropping-particle" : "", "family" : "Shamir", "given" : "Alon", "non-dropping-particle" : "", "parse-names" : false, "suffix" : "" }, { "dropping-particle" : "", "family" : "Toledano", "given" : "Roni", "non-dropping-particle" : "", "parse-names" : false, "suffix" : "" }, { "dropping-particle" : "", "family" : "Simhon", "given" : "Omri", "non-dropping-particle" : "", "parse-names" : false, "suffix" : "" }, { "dropping-particle" : "", "family" : "Hirshler", "given" : "Yafit", "non-dropping-particle" : "", "parse-names" : false, "suffix" : "" }, { "dropping-particle" : "", "family" : "Chen", "given" : "Gang", "non-dropping-particle" : "", "parse-names" : false, "suffix" : "" }, { "dropping-particle" : "", "family" : "Doron", "given" : "Ravid", "non-dropping-particle" : "", "parse-names" : false, "suffix" : "" } ], "container-title" : "PLoS ONE", "id" : "ITEM-1", "issue" : "11", "issued" : { "date-parts" : [ [ "2017" ] ] }, "title" : "Escitalopram and NHT normalized stress-induced anhedonia and molecular neuroadaptations in a mouse model of depression", "type" : "article-journal", "volume" : "12" }, "uris" : [ "http://www.mendeley.com/documents/?uuid=70d2afb6-9af4-44d8-8501-4635c1cb48f5" ] }, { "id" : "ITEM-2", "itemData" : { "DOI" : "10.1371/journal.pone.0091455", "ISBN" : "1932-6203", "ISSN" : "19326203", "PMID" : "24690945", "abstract" : "Anxiety disorders are a major public health concern worldwide. Studies indicate that repeated exposure to adverse experiences early in life can lead to anxiety disorders in adulthood. Current treatments for anxiety disorders are characterized by a low success rate and are associated with a wide variety of side effects. The aim of the present study was to evaluate the anxiolytic effects of a novel herbal treatment, in comparison to treatment with the selective serotonin reuptake inhibitor escitalopram. We recently demonstrated the anxiolytic effects of these treatments in BALB mice previously exposed to one week of stress. In the present study, ICR mice were exposed to post natal maternal separation and to 4 weeks of unpredictable chronic mild stress in adolescence, and treated during or following exposure to stress with the novel herbal treatment or with escitalopram. Anxiety-like behavior was evaluated in the elevated plus maze. Blood corticosterone levels were evaluated using radioimmunoassay. Brain derived neurotrophic factor levels in the hippocampus were evaluated using enzyme-linked immunosorbent assay. We found that (1) exposure to stress in childhood and adolescence increased anxiety-like behavior in adulthood; (2) the herbal treatment reduced anxiety-like behavior, both when treated during or following exposure to stress; (3) blood corticosterone levels were reduced following treatment with the herbal treatment or escitalopram, when treated during or following exposure to stress; (4) brain derived neurotrophic factor levels in the hippocampus of mice treated with the herbal treatment or escitalopram were increased, when treated either during or following exposure to stress. This study expands our previous findings and further points to the proposed herbal compound's potential to be highly efficacious in treating anxiety disorders in humans.", "author" : [ { "dropping-particle" : "", "family" : "Doron", "given" : "Ravid", "non-dropping-particle" : "", "parse-names" : false, "suffix" : "" }, { "dropping-particle" : "", "family" : "Lotan", "given" : "Dafna", "non-dropping-particle" : "", "parse-names" : false, "suffix" : "" }, { "dropping-particle" : "", "family" : "Versano", "given" : "Ziv", "non-dropping-particle" : "", "parse-names" : false, "suffix" : "" }, { "dropping-particle" : "", "family" : "Benatav", "given" : "Layla", "non-dropping-particle" : "", "parse-names" : false, "suffix" : "" }, { "dropping-particle" : "", "family" : "Franko", "given" : "Motty", "non-dropping-particle" : "", "parse-names" : false, "suffix" : "" }, { "dropping-particle" : "", "family" : "Armoza", "given" : "Shir", "non-dropping-particle" : "", "parse-names" : false, "suffix" : "" }, { "dropping-particle" : "", "family" : "Kately", "given" : "Nadav", "non-dropping-particle" : "", "parse-names" : false, "suffix" : "" }, { "dropping-particle" : "", "family" : "Rehavi", "given" : "Moshe", "non-dropping-particle" : "", "parse-names" : false, "suffix" : "" } ], "container-title" : "PLoS ONE", "id" : "ITEM-2", "issue" : "4", "issued" : { "date-parts" : [ [ "2014" ] ] }, "title" : "Escitalopram or novel herbal mixture treatments during or following exposure to stress reduce anxiety-like behavior through corticosterone and BDNF modifications", "type" : "article-journal", "volume" : "9" }, "uris" : [ "http://www.mendeley.com/documents/?uuid=a9515778-0c7f-4da5-9205-5ef3641fef22" ] } ], "mendeley" : { "formattedCitation" : "&lt;sup&gt;27, 50&lt;/sup&gt;", "plainTextFormattedCitation" : "27, 50", "previouslyFormattedCitation" : "&lt;sup&gt;27, 50&lt;/sup&gt;" }, "properties" : { "noteIndex" : 0 }, "schema" : "https://github.com/citation-style-language/schema/raw/master/csl-citation.json" }</w:delInstrText>
          </w:r>
          <w:r w:rsidRPr="006C72AB" w:rsidDel="00886366">
            <w:rPr>
              <w:rFonts w:asciiTheme="minorHAnsi" w:hAnsiTheme="minorHAnsi" w:cstheme="minorHAnsi"/>
              <w:bCs/>
              <w:lang w:bidi="he-IL"/>
              <w:rPrChange w:id="462" w:author="user100" w:date="2018-05-29T17:01:00Z">
                <w:rPr>
                  <w:rFonts w:asciiTheme="minorHAnsi" w:hAnsiTheme="minorHAnsi" w:cstheme="minorHAnsi"/>
                  <w:bCs/>
                  <w:lang w:bidi="he-IL"/>
                </w:rPr>
              </w:rPrChange>
            </w:rPr>
            <w:fldChar w:fldCharType="separate"/>
          </w:r>
          <w:r w:rsidRPr="006C72AB" w:rsidDel="00886366">
            <w:rPr>
              <w:rFonts w:asciiTheme="minorHAnsi" w:hAnsiTheme="minorHAnsi" w:cstheme="minorHAnsi"/>
              <w:bCs/>
              <w:noProof/>
              <w:vertAlign w:val="superscript"/>
              <w:lang w:bidi="he-IL"/>
            </w:rPr>
            <w:delText>27, 50</w:delText>
          </w:r>
          <w:r w:rsidRPr="006C72AB" w:rsidDel="00886366">
            <w:rPr>
              <w:rFonts w:asciiTheme="minorHAnsi" w:hAnsiTheme="minorHAnsi" w:cstheme="minorHAnsi"/>
              <w:bCs/>
              <w:lang w:bidi="he-IL"/>
            </w:rPr>
            <w:fldChar w:fldCharType="end"/>
          </w:r>
          <w:r w:rsidRPr="006C72AB" w:rsidDel="00886366">
            <w:rPr>
              <w:rFonts w:asciiTheme="minorHAnsi" w:hAnsiTheme="minorHAnsi" w:cstheme="minorHAnsi"/>
              <w:bCs/>
              <w:lang w:bidi="he-IL"/>
            </w:rPr>
            <w:delText xml:space="preserve">. </w:delText>
          </w:r>
        </w:del>
      </w:ins>
      <w:ins w:id="463" w:author="user100" w:date="2018-05-29T17:01:00Z">
        <w:r w:rsidR="00886366" w:rsidRPr="006C72AB">
          <w:rPr>
            <w:rFonts w:asciiTheme="minorHAnsi" w:hAnsiTheme="minorHAnsi" w:cstheme="minorHAnsi"/>
            <w:bCs/>
            <w:lang w:bidi="he-IL"/>
          </w:rPr>
          <w:t xml:space="preserve"> </w:t>
        </w:r>
      </w:ins>
      <w:ins w:id="464" w:author="user100" w:date="2018-05-29T17:00:00Z">
        <w:del w:id="465" w:author="owner" w:date="2018-05-30T21:45:00Z">
          <w:r w:rsidR="00886366" w:rsidRPr="006C72AB" w:rsidDel="00A64C11">
            <w:rPr>
              <w:rFonts w:asciiTheme="minorHAnsi" w:hAnsiTheme="minorHAnsi" w:cstheme="minorHAnsi"/>
              <w:bCs/>
              <w:lang w:bidi="he-IL"/>
            </w:rPr>
            <w:delText xml:space="preserve">not included in this protocol </w:delText>
          </w:r>
        </w:del>
      </w:ins>
      <w:ins w:id="466" w:author="owner" w:date="2018-05-26T17:53:00Z">
        <w:r w:rsidRPr="006C72AB">
          <w:rPr>
            <w:rFonts w:asciiTheme="minorHAnsi" w:hAnsiTheme="minorHAnsi" w:cstheme="minorHAnsi"/>
            <w:bCs/>
          </w:rPr>
          <w:t xml:space="preserve"> </w:t>
        </w:r>
        <w:r w:rsidRPr="006C72AB">
          <w:rPr>
            <w:rFonts w:asciiTheme="minorHAnsi" w:hAnsiTheme="minorHAnsi" w:cstheme="minorHAnsi"/>
            <w:bCs/>
            <w:lang w:bidi="he-IL"/>
          </w:rPr>
          <w:t xml:space="preserve"> </w:t>
        </w:r>
      </w:ins>
    </w:p>
    <w:p w14:paraId="75A9CDDE" w14:textId="77777777" w:rsidR="00F643B4" w:rsidRPr="006C72AB" w:rsidRDefault="00F643B4" w:rsidP="00BE7B4F">
      <w:pPr>
        <w:pStyle w:val="NormalWeb"/>
        <w:spacing w:before="0" w:beforeAutospacing="0" w:after="0" w:afterAutospacing="0"/>
        <w:rPr>
          <w:rFonts w:asciiTheme="minorHAnsi" w:hAnsiTheme="minorHAnsi" w:cstheme="minorHAnsi"/>
          <w:bCs/>
          <w:lang w:bidi="he-IL"/>
          <w:rPrChange w:id="467" w:author="user100" w:date="2018-05-29T17:01:00Z">
            <w:rPr>
              <w:rFonts w:asciiTheme="minorHAnsi" w:hAnsiTheme="minorHAnsi" w:cstheme="minorHAnsi"/>
              <w:bCs/>
              <w:highlight w:val="yellow"/>
              <w:lang w:bidi="he-IL"/>
            </w:rPr>
          </w:rPrChange>
        </w:rPr>
      </w:pPr>
    </w:p>
    <w:p w14:paraId="3DA03A74" w14:textId="489AEAE0" w:rsidR="00534757" w:rsidRPr="006C72AB" w:rsidRDefault="00534757" w:rsidP="00534757">
      <w:pPr>
        <w:pStyle w:val="NormalWeb"/>
        <w:spacing w:before="0" w:beforeAutospacing="0" w:after="0" w:afterAutospacing="0"/>
        <w:rPr>
          <w:ins w:id="468" w:author="user100" w:date="2018-05-29T16:56:00Z"/>
          <w:rFonts w:asciiTheme="minorHAnsi" w:hAnsiTheme="minorHAnsi" w:cstheme="minorHAnsi"/>
          <w:bCs/>
          <w:lang w:bidi="he-IL"/>
          <w:rPrChange w:id="469" w:author="user100" w:date="2018-05-29T17:01:00Z">
            <w:rPr>
              <w:ins w:id="470" w:author="user100" w:date="2018-05-29T16:56:00Z"/>
              <w:rFonts w:asciiTheme="minorHAnsi" w:hAnsiTheme="minorHAnsi" w:cstheme="minorHAnsi"/>
              <w:bCs/>
              <w:highlight w:val="yellow"/>
              <w:lang w:bidi="he-IL"/>
            </w:rPr>
          </w:rPrChange>
        </w:rPr>
      </w:pPr>
      <w:ins w:id="471" w:author="user100" w:date="2018-05-29T16:56:00Z">
        <w:r w:rsidRPr="006C72AB">
          <w:rPr>
            <w:rFonts w:asciiTheme="minorHAnsi" w:hAnsiTheme="minorHAnsi" w:cstheme="minorHAnsi"/>
            <w:bCs/>
            <w:lang w:bidi="he-IL"/>
            <w:rPrChange w:id="472" w:author="user100" w:date="2018-05-29T17:01:00Z">
              <w:rPr>
                <w:rFonts w:asciiTheme="minorHAnsi" w:hAnsiTheme="minorHAnsi" w:cstheme="minorHAnsi"/>
                <w:bCs/>
                <w:highlight w:val="yellow"/>
                <w:lang w:bidi="he-IL"/>
              </w:rPr>
            </w:rPrChange>
          </w:rPr>
          <w:t>3.2. Include a control treatment group and administer saline</w:t>
        </w:r>
      </w:ins>
      <w:ins w:id="473" w:author="user100" w:date="2018-05-29T16:57:00Z">
        <w:r w:rsidRPr="006C72AB">
          <w:rPr>
            <w:rFonts w:asciiTheme="minorHAnsi" w:hAnsiTheme="minorHAnsi" w:cstheme="minorHAnsi"/>
            <w:bCs/>
            <w:lang w:bidi="he-IL"/>
            <w:rPrChange w:id="474" w:author="user100" w:date="2018-05-29T17:01:00Z">
              <w:rPr>
                <w:rFonts w:asciiTheme="minorHAnsi" w:hAnsiTheme="minorHAnsi" w:cstheme="minorHAnsi"/>
                <w:bCs/>
                <w:highlight w:val="yellow"/>
                <w:lang w:bidi="he-IL"/>
              </w:rPr>
            </w:rPrChange>
          </w:rPr>
          <w:t xml:space="preserve"> (</w:t>
        </w:r>
        <w:proofErr w:type="spellStart"/>
        <w:r w:rsidRPr="006C72AB">
          <w:rPr>
            <w:rFonts w:asciiTheme="minorHAnsi" w:hAnsiTheme="minorHAnsi" w:cstheme="minorHAnsi"/>
            <w:bCs/>
            <w:lang w:bidi="he-IL"/>
            <w:rPrChange w:id="475" w:author="user100" w:date="2018-05-29T17:01:00Z">
              <w:rPr>
                <w:rFonts w:asciiTheme="minorHAnsi" w:hAnsiTheme="minorHAnsi" w:cstheme="minorHAnsi"/>
                <w:bCs/>
                <w:highlight w:val="yellow"/>
                <w:lang w:bidi="he-IL"/>
              </w:rPr>
            </w:rPrChange>
          </w:rPr>
          <w:t>i.p</w:t>
        </w:r>
        <w:proofErr w:type="spellEnd"/>
        <w:r w:rsidRPr="006C72AB">
          <w:rPr>
            <w:rFonts w:asciiTheme="minorHAnsi" w:hAnsiTheme="minorHAnsi" w:cstheme="minorHAnsi"/>
            <w:bCs/>
            <w:lang w:bidi="he-IL"/>
            <w:rPrChange w:id="476" w:author="user100" w:date="2018-05-29T17:01:00Z">
              <w:rPr>
                <w:rFonts w:asciiTheme="minorHAnsi" w:hAnsiTheme="minorHAnsi" w:cstheme="minorHAnsi"/>
                <w:bCs/>
                <w:highlight w:val="yellow"/>
                <w:lang w:bidi="he-IL"/>
              </w:rPr>
            </w:rPrChange>
          </w:rPr>
          <w:t>.; 3 weeks; one injection per day) to this group.</w:t>
        </w:r>
      </w:ins>
    </w:p>
    <w:p w14:paraId="21FA0A10" w14:textId="77777777" w:rsidR="00534757" w:rsidRPr="006C72AB" w:rsidRDefault="00534757" w:rsidP="00BE7B4F">
      <w:pPr>
        <w:pStyle w:val="NormalWeb"/>
        <w:spacing w:before="0" w:beforeAutospacing="0" w:after="0" w:afterAutospacing="0"/>
        <w:rPr>
          <w:ins w:id="477" w:author="user100" w:date="2018-05-29T16:56:00Z"/>
          <w:rFonts w:asciiTheme="minorHAnsi" w:hAnsiTheme="minorHAnsi" w:cstheme="minorHAnsi"/>
          <w:bCs/>
          <w:lang w:bidi="he-IL"/>
          <w:rPrChange w:id="478" w:author="user100" w:date="2018-05-29T17:01:00Z">
            <w:rPr>
              <w:ins w:id="479" w:author="user100" w:date="2018-05-29T16:56:00Z"/>
              <w:rFonts w:asciiTheme="minorHAnsi" w:hAnsiTheme="minorHAnsi" w:cstheme="minorHAnsi"/>
              <w:bCs/>
              <w:highlight w:val="yellow"/>
              <w:lang w:bidi="he-IL"/>
            </w:rPr>
          </w:rPrChange>
        </w:rPr>
      </w:pPr>
    </w:p>
    <w:p w14:paraId="69AB4D5F" w14:textId="7683BFD5" w:rsidR="00434F64" w:rsidRPr="006C72AB" w:rsidRDefault="00434F64" w:rsidP="006C72AB">
      <w:pPr>
        <w:pStyle w:val="NormalWeb"/>
        <w:spacing w:before="0" w:beforeAutospacing="0" w:after="0" w:afterAutospacing="0"/>
        <w:rPr>
          <w:rFonts w:asciiTheme="minorHAnsi" w:hAnsiTheme="minorHAnsi" w:cstheme="minorHAnsi"/>
          <w:bCs/>
          <w:lang w:bidi="he-IL"/>
          <w:rPrChange w:id="480" w:author="user100" w:date="2018-05-29T17:01:00Z">
            <w:rPr>
              <w:rFonts w:asciiTheme="minorHAnsi" w:hAnsiTheme="minorHAnsi" w:cstheme="minorHAnsi"/>
              <w:bCs/>
              <w:highlight w:val="yellow"/>
              <w:lang w:bidi="he-IL"/>
            </w:rPr>
          </w:rPrChange>
        </w:rPr>
      </w:pPr>
      <w:proofErr w:type="gramStart"/>
      <w:r w:rsidRPr="006C72AB">
        <w:rPr>
          <w:rFonts w:asciiTheme="minorHAnsi" w:hAnsiTheme="minorHAnsi" w:cstheme="minorHAnsi"/>
          <w:bCs/>
          <w:lang w:bidi="he-IL"/>
          <w:rPrChange w:id="481" w:author="user100" w:date="2018-05-29T17:01:00Z">
            <w:rPr>
              <w:rFonts w:asciiTheme="minorHAnsi" w:hAnsiTheme="minorHAnsi" w:cstheme="minorHAnsi"/>
              <w:bCs/>
              <w:highlight w:val="yellow"/>
              <w:lang w:bidi="he-IL"/>
            </w:rPr>
          </w:rPrChange>
        </w:rPr>
        <w:t>3.</w:t>
      </w:r>
      <w:proofErr w:type="gramEnd"/>
      <w:del w:id="482" w:author="user100" w:date="2018-05-29T17:01:00Z">
        <w:r w:rsidRPr="006C72AB" w:rsidDel="006C72AB">
          <w:rPr>
            <w:rFonts w:asciiTheme="minorHAnsi" w:hAnsiTheme="minorHAnsi" w:cstheme="minorHAnsi"/>
            <w:bCs/>
            <w:lang w:bidi="he-IL"/>
            <w:rPrChange w:id="483" w:author="user100" w:date="2018-05-29T17:01:00Z">
              <w:rPr>
                <w:rFonts w:asciiTheme="minorHAnsi" w:hAnsiTheme="minorHAnsi" w:cstheme="minorHAnsi"/>
                <w:bCs/>
                <w:highlight w:val="yellow"/>
                <w:lang w:bidi="he-IL"/>
              </w:rPr>
            </w:rPrChange>
          </w:rPr>
          <w:delText>2</w:delText>
        </w:r>
      </w:del>
      <w:ins w:id="484" w:author="user100" w:date="2018-05-29T17:01:00Z">
        <w:r w:rsidR="006C72AB" w:rsidRPr="006C72AB">
          <w:rPr>
            <w:rFonts w:asciiTheme="minorHAnsi" w:hAnsiTheme="minorHAnsi" w:cstheme="minorHAnsi"/>
            <w:bCs/>
            <w:lang w:bidi="he-IL"/>
            <w:rPrChange w:id="485" w:author="user100" w:date="2018-05-29T17:01:00Z">
              <w:rPr>
                <w:rFonts w:asciiTheme="minorHAnsi" w:hAnsiTheme="minorHAnsi" w:cstheme="minorHAnsi"/>
                <w:bCs/>
                <w:highlight w:val="yellow"/>
                <w:lang w:bidi="he-IL"/>
              </w:rPr>
            </w:rPrChange>
          </w:rPr>
          <w:t>3</w:t>
        </w:r>
      </w:ins>
      <w:r w:rsidRPr="006C72AB">
        <w:rPr>
          <w:rFonts w:asciiTheme="minorHAnsi" w:hAnsiTheme="minorHAnsi" w:cstheme="minorHAnsi"/>
          <w:bCs/>
          <w:lang w:bidi="he-IL"/>
          <w:rPrChange w:id="486" w:author="user100" w:date="2018-05-29T17:01:00Z">
            <w:rPr>
              <w:rFonts w:asciiTheme="minorHAnsi" w:hAnsiTheme="minorHAnsi" w:cstheme="minorHAnsi"/>
              <w:bCs/>
              <w:highlight w:val="yellow"/>
              <w:lang w:bidi="he-IL"/>
            </w:rPr>
          </w:rPrChange>
        </w:rPr>
        <w:t xml:space="preserve">. Calculate drug dose according to mice' weight, as obtained in the preceding </w:t>
      </w:r>
      <w:r w:rsidR="00BE7B4F" w:rsidRPr="006C72AB">
        <w:rPr>
          <w:rFonts w:asciiTheme="minorHAnsi" w:hAnsiTheme="minorHAnsi" w:cstheme="minorHAnsi"/>
          <w:bCs/>
          <w:lang w:bidi="he-IL"/>
          <w:rPrChange w:id="487" w:author="user100" w:date="2018-05-29T17:01:00Z">
            <w:rPr>
              <w:rFonts w:asciiTheme="minorHAnsi" w:hAnsiTheme="minorHAnsi" w:cstheme="minorHAnsi"/>
              <w:bCs/>
              <w:highlight w:val="yellow"/>
              <w:lang w:bidi="he-IL"/>
            </w:rPr>
          </w:rPrChange>
        </w:rPr>
        <w:t>weighing</w:t>
      </w:r>
      <w:r w:rsidRPr="006C72AB">
        <w:rPr>
          <w:rFonts w:asciiTheme="minorHAnsi" w:hAnsiTheme="minorHAnsi" w:cstheme="minorHAnsi"/>
          <w:bCs/>
          <w:lang w:bidi="he-IL"/>
          <w:rPrChange w:id="488" w:author="user100" w:date="2018-05-29T17:01:00Z">
            <w:rPr>
              <w:rFonts w:asciiTheme="minorHAnsi" w:hAnsiTheme="minorHAnsi" w:cstheme="minorHAnsi"/>
              <w:bCs/>
              <w:highlight w:val="yellow"/>
              <w:lang w:bidi="he-IL"/>
            </w:rPr>
          </w:rPrChange>
        </w:rPr>
        <w:t>.</w:t>
      </w:r>
    </w:p>
    <w:p w14:paraId="6551AE13" w14:textId="77777777" w:rsidR="00434F64" w:rsidRPr="006C72AB" w:rsidRDefault="00434F64" w:rsidP="001C4E4B">
      <w:pPr>
        <w:pStyle w:val="NormalWeb"/>
        <w:spacing w:before="0" w:beforeAutospacing="0" w:after="0" w:afterAutospacing="0"/>
        <w:rPr>
          <w:rFonts w:asciiTheme="minorHAnsi" w:hAnsiTheme="minorHAnsi" w:cstheme="minorHAnsi"/>
          <w:bCs/>
          <w:lang w:bidi="he-IL"/>
          <w:rPrChange w:id="489" w:author="user100" w:date="2018-05-29T17:01:00Z">
            <w:rPr>
              <w:rFonts w:asciiTheme="minorHAnsi" w:hAnsiTheme="minorHAnsi" w:cstheme="minorHAnsi"/>
              <w:bCs/>
              <w:highlight w:val="yellow"/>
              <w:lang w:bidi="he-IL"/>
            </w:rPr>
          </w:rPrChange>
        </w:rPr>
      </w:pPr>
    </w:p>
    <w:p w14:paraId="09EDD74E" w14:textId="4F22001B" w:rsidR="002E2F81" w:rsidRPr="006C72AB" w:rsidRDefault="00015A8C" w:rsidP="006C72AB">
      <w:pPr>
        <w:pStyle w:val="NormalWeb"/>
        <w:spacing w:before="0" w:beforeAutospacing="0" w:after="0" w:afterAutospacing="0"/>
        <w:rPr>
          <w:ins w:id="490" w:author="owner" w:date="2018-05-26T17:54:00Z"/>
          <w:rFonts w:asciiTheme="minorHAnsi" w:hAnsiTheme="minorHAnsi" w:cstheme="minorHAnsi"/>
          <w:bCs/>
          <w:lang w:bidi="he-IL"/>
          <w:rPrChange w:id="491" w:author="user100" w:date="2018-05-29T17:01:00Z">
            <w:rPr>
              <w:ins w:id="492" w:author="owner" w:date="2018-05-26T17:54:00Z"/>
              <w:rFonts w:asciiTheme="minorHAnsi" w:hAnsiTheme="minorHAnsi" w:cstheme="minorHAnsi"/>
              <w:bCs/>
              <w:highlight w:val="yellow"/>
              <w:lang w:bidi="he-IL"/>
            </w:rPr>
          </w:rPrChange>
        </w:rPr>
      </w:pPr>
      <w:proofErr w:type="gramStart"/>
      <w:r w:rsidRPr="006C72AB">
        <w:rPr>
          <w:rFonts w:asciiTheme="minorHAnsi" w:hAnsiTheme="minorHAnsi" w:cstheme="minorHAnsi"/>
          <w:bCs/>
          <w:lang w:bidi="he-IL"/>
          <w:rPrChange w:id="493" w:author="user100" w:date="2018-05-29T17:01:00Z">
            <w:rPr>
              <w:rFonts w:asciiTheme="minorHAnsi" w:hAnsiTheme="minorHAnsi" w:cstheme="minorHAnsi"/>
              <w:bCs/>
              <w:highlight w:val="yellow"/>
              <w:lang w:bidi="he-IL"/>
            </w:rPr>
          </w:rPrChange>
        </w:rPr>
        <w:t>3.</w:t>
      </w:r>
      <w:proofErr w:type="gramEnd"/>
      <w:del w:id="494" w:author="user100" w:date="2018-05-29T17:01:00Z">
        <w:r w:rsidR="00434F64" w:rsidRPr="006C72AB" w:rsidDel="006C72AB">
          <w:rPr>
            <w:rFonts w:asciiTheme="minorHAnsi" w:hAnsiTheme="minorHAnsi" w:cstheme="minorHAnsi"/>
            <w:bCs/>
            <w:lang w:bidi="he-IL"/>
            <w:rPrChange w:id="495" w:author="user100" w:date="2018-05-29T17:01:00Z">
              <w:rPr>
                <w:rFonts w:asciiTheme="minorHAnsi" w:hAnsiTheme="minorHAnsi" w:cstheme="minorHAnsi"/>
                <w:bCs/>
                <w:highlight w:val="yellow"/>
                <w:lang w:bidi="he-IL"/>
              </w:rPr>
            </w:rPrChange>
          </w:rPr>
          <w:delText>3</w:delText>
        </w:r>
      </w:del>
      <w:ins w:id="496" w:author="user100" w:date="2018-05-29T17:01:00Z">
        <w:r w:rsidR="006C72AB" w:rsidRPr="006C72AB">
          <w:rPr>
            <w:rFonts w:asciiTheme="minorHAnsi" w:hAnsiTheme="minorHAnsi" w:cstheme="minorHAnsi"/>
            <w:bCs/>
            <w:lang w:bidi="he-IL"/>
            <w:rPrChange w:id="497" w:author="user100" w:date="2018-05-29T17:01:00Z">
              <w:rPr>
                <w:rFonts w:asciiTheme="minorHAnsi" w:hAnsiTheme="minorHAnsi" w:cstheme="minorHAnsi"/>
                <w:bCs/>
                <w:highlight w:val="yellow"/>
                <w:lang w:bidi="he-IL"/>
              </w:rPr>
            </w:rPrChange>
          </w:rPr>
          <w:t>4</w:t>
        </w:r>
      </w:ins>
      <w:r w:rsidRPr="006C72AB">
        <w:rPr>
          <w:rFonts w:asciiTheme="minorHAnsi" w:hAnsiTheme="minorHAnsi" w:cstheme="minorHAnsi"/>
          <w:bCs/>
          <w:lang w:bidi="he-IL"/>
          <w:rPrChange w:id="498" w:author="user100" w:date="2018-05-29T17:01:00Z">
            <w:rPr>
              <w:rFonts w:asciiTheme="minorHAnsi" w:hAnsiTheme="minorHAnsi" w:cstheme="minorHAnsi"/>
              <w:bCs/>
              <w:highlight w:val="yellow"/>
              <w:lang w:bidi="he-IL"/>
            </w:rPr>
          </w:rPrChange>
        </w:rPr>
        <w:t xml:space="preserve">. </w:t>
      </w:r>
      <w:r w:rsidR="001C4E4B" w:rsidRPr="006C72AB">
        <w:rPr>
          <w:rFonts w:asciiTheme="minorHAnsi" w:hAnsiTheme="minorHAnsi" w:cstheme="minorHAnsi"/>
          <w:bCs/>
          <w:lang w:bidi="he-IL"/>
          <w:rPrChange w:id="499" w:author="user100" w:date="2018-05-29T17:01:00Z">
            <w:rPr>
              <w:rFonts w:asciiTheme="minorHAnsi" w:hAnsiTheme="minorHAnsi" w:cstheme="minorHAnsi"/>
              <w:bCs/>
              <w:highlight w:val="yellow"/>
              <w:lang w:bidi="he-IL"/>
            </w:rPr>
          </w:rPrChange>
        </w:rPr>
        <w:t>A</w:t>
      </w:r>
      <w:r w:rsidRPr="006C72AB">
        <w:rPr>
          <w:rFonts w:asciiTheme="minorHAnsi" w:hAnsiTheme="minorHAnsi" w:cstheme="minorHAnsi"/>
          <w:bCs/>
          <w:lang w:bidi="he-IL"/>
          <w:rPrChange w:id="500" w:author="user100" w:date="2018-05-29T17:01:00Z">
            <w:rPr>
              <w:rFonts w:asciiTheme="minorHAnsi" w:hAnsiTheme="minorHAnsi" w:cstheme="minorHAnsi"/>
              <w:bCs/>
              <w:highlight w:val="yellow"/>
              <w:lang w:bidi="he-IL"/>
            </w:rPr>
          </w:rPrChange>
        </w:rPr>
        <w:t xml:space="preserve">dminister </w:t>
      </w:r>
      <w:r w:rsidR="001C4E4B" w:rsidRPr="006C72AB">
        <w:rPr>
          <w:rFonts w:asciiTheme="minorHAnsi" w:hAnsiTheme="minorHAnsi" w:cstheme="minorHAnsi"/>
          <w:bCs/>
          <w:lang w:bidi="he-IL"/>
          <w:rPrChange w:id="501" w:author="user100" w:date="2018-05-29T17:01:00Z">
            <w:rPr>
              <w:rFonts w:asciiTheme="minorHAnsi" w:hAnsiTheme="minorHAnsi" w:cstheme="minorHAnsi"/>
              <w:bCs/>
              <w:highlight w:val="yellow"/>
              <w:lang w:bidi="he-IL"/>
            </w:rPr>
          </w:rPrChange>
        </w:rPr>
        <w:t>drugs</w:t>
      </w:r>
      <w:r w:rsidR="002E2F81" w:rsidRPr="006C72AB">
        <w:rPr>
          <w:rFonts w:asciiTheme="minorHAnsi" w:hAnsiTheme="minorHAnsi" w:cstheme="minorHAnsi"/>
          <w:bCs/>
          <w:lang w:bidi="he-IL"/>
          <w:rPrChange w:id="502" w:author="user100" w:date="2018-05-29T17:01:00Z">
            <w:rPr>
              <w:rFonts w:asciiTheme="minorHAnsi" w:hAnsiTheme="minorHAnsi" w:cstheme="minorHAnsi"/>
              <w:bCs/>
              <w:highlight w:val="yellow"/>
              <w:lang w:bidi="he-IL"/>
            </w:rPr>
          </w:rPrChange>
        </w:rPr>
        <w:t xml:space="preserve"> chronic</w:t>
      </w:r>
      <w:r w:rsidR="00A745E9" w:rsidRPr="006C72AB">
        <w:rPr>
          <w:rFonts w:asciiTheme="minorHAnsi" w:hAnsiTheme="minorHAnsi" w:cstheme="minorHAnsi"/>
          <w:bCs/>
          <w:lang w:bidi="he-IL"/>
          <w:rPrChange w:id="503" w:author="user100" w:date="2018-05-29T17:01:00Z">
            <w:rPr>
              <w:rFonts w:asciiTheme="minorHAnsi" w:hAnsiTheme="minorHAnsi" w:cstheme="minorHAnsi"/>
              <w:bCs/>
              <w:highlight w:val="yellow"/>
              <w:lang w:bidi="he-IL"/>
            </w:rPr>
          </w:rPrChange>
        </w:rPr>
        <w:t>ally</w:t>
      </w:r>
      <w:r w:rsidR="002E2F81" w:rsidRPr="006C72AB">
        <w:rPr>
          <w:rFonts w:asciiTheme="minorHAnsi" w:hAnsiTheme="minorHAnsi" w:cstheme="minorHAnsi"/>
          <w:bCs/>
          <w:lang w:bidi="he-IL"/>
          <w:rPrChange w:id="504" w:author="user100" w:date="2018-05-29T17:01:00Z">
            <w:rPr>
              <w:rFonts w:asciiTheme="minorHAnsi" w:hAnsiTheme="minorHAnsi" w:cstheme="minorHAnsi"/>
              <w:bCs/>
              <w:highlight w:val="yellow"/>
              <w:lang w:bidi="he-IL"/>
            </w:rPr>
          </w:rPrChange>
        </w:rPr>
        <w:t xml:space="preserve"> (usually one drug administration per day</w:t>
      </w:r>
      <w:r w:rsidR="003335AE" w:rsidRPr="006C72AB">
        <w:rPr>
          <w:rFonts w:asciiTheme="minorHAnsi" w:hAnsiTheme="minorHAnsi" w:cstheme="minorHAnsi"/>
          <w:bCs/>
          <w:lang w:bidi="he-IL"/>
          <w:rPrChange w:id="505" w:author="user100" w:date="2018-05-29T17:01:00Z">
            <w:rPr>
              <w:rFonts w:asciiTheme="minorHAnsi" w:hAnsiTheme="minorHAnsi" w:cstheme="minorHAnsi"/>
              <w:bCs/>
              <w:highlight w:val="yellow"/>
              <w:lang w:bidi="he-IL"/>
            </w:rPr>
          </w:rPrChange>
        </w:rPr>
        <w:t xml:space="preserve"> via intraperitoneal injection [</w:t>
      </w:r>
      <w:proofErr w:type="spellStart"/>
      <w:r w:rsidR="003335AE" w:rsidRPr="006C72AB">
        <w:rPr>
          <w:rFonts w:asciiTheme="minorHAnsi" w:hAnsiTheme="minorHAnsi" w:cstheme="minorHAnsi"/>
          <w:bCs/>
          <w:lang w:bidi="he-IL"/>
          <w:rPrChange w:id="506" w:author="user100" w:date="2018-05-29T17:01:00Z">
            <w:rPr>
              <w:rFonts w:asciiTheme="minorHAnsi" w:hAnsiTheme="minorHAnsi" w:cstheme="minorHAnsi"/>
              <w:bCs/>
              <w:highlight w:val="yellow"/>
              <w:lang w:bidi="he-IL"/>
            </w:rPr>
          </w:rPrChange>
        </w:rPr>
        <w:t>i.p</w:t>
      </w:r>
      <w:proofErr w:type="spellEnd"/>
      <w:r w:rsidR="003335AE" w:rsidRPr="006C72AB">
        <w:rPr>
          <w:rFonts w:asciiTheme="minorHAnsi" w:hAnsiTheme="minorHAnsi" w:cstheme="minorHAnsi"/>
          <w:bCs/>
          <w:lang w:bidi="he-IL"/>
          <w:rPrChange w:id="507" w:author="user100" w:date="2018-05-29T17:01:00Z">
            <w:rPr>
              <w:rFonts w:asciiTheme="minorHAnsi" w:hAnsiTheme="minorHAnsi" w:cstheme="minorHAnsi"/>
              <w:bCs/>
              <w:highlight w:val="yellow"/>
              <w:lang w:bidi="he-IL"/>
            </w:rPr>
          </w:rPrChange>
        </w:rPr>
        <w:t>.]</w:t>
      </w:r>
      <w:r w:rsidR="00B239E3" w:rsidRPr="006C72AB">
        <w:rPr>
          <w:rFonts w:asciiTheme="minorHAnsi" w:hAnsiTheme="minorHAnsi" w:cstheme="minorHAnsi"/>
          <w:bCs/>
          <w:lang w:bidi="he-IL"/>
          <w:rPrChange w:id="508" w:author="user100" w:date="2018-05-29T17:01:00Z">
            <w:rPr>
              <w:rFonts w:asciiTheme="minorHAnsi" w:hAnsiTheme="minorHAnsi" w:cstheme="minorHAnsi"/>
              <w:bCs/>
              <w:highlight w:val="yellow"/>
              <w:lang w:bidi="he-IL"/>
            </w:rPr>
          </w:rPrChange>
        </w:rPr>
        <w:t xml:space="preserve"> for 3 weeks</w:t>
      </w:r>
      <w:r w:rsidR="002E2F81" w:rsidRPr="006C72AB">
        <w:rPr>
          <w:rFonts w:asciiTheme="minorHAnsi" w:hAnsiTheme="minorHAnsi" w:cstheme="minorHAnsi"/>
          <w:bCs/>
          <w:lang w:bidi="he-IL"/>
          <w:rPrChange w:id="509" w:author="user100" w:date="2018-05-29T17:01:00Z">
            <w:rPr>
              <w:rFonts w:asciiTheme="minorHAnsi" w:hAnsiTheme="minorHAnsi" w:cstheme="minorHAnsi"/>
              <w:bCs/>
              <w:highlight w:val="yellow"/>
              <w:lang w:bidi="he-IL"/>
            </w:rPr>
          </w:rPrChange>
        </w:rPr>
        <w:t>)</w:t>
      </w:r>
      <w:del w:id="510" w:author="owner" w:date="2018-05-26T17:51:00Z">
        <w:r w:rsidR="002E2F81" w:rsidRPr="006C72AB" w:rsidDel="00DE5A9F">
          <w:rPr>
            <w:rFonts w:asciiTheme="minorHAnsi" w:hAnsiTheme="minorHAnsi" w:cstheme="minorHAnsi"/>
            <w:bCs/>
            <w:lang w:bidi="he-IL"/>
            <w:rPrChange w:id="511" w:author="user100" w:date="2018-05-29T17:01:00Z">
              <w:rPr>
                <w:rFonts w:asciiTheme="minorHAnsi" w:hAnsiTheme="minorHAnsi" w:cstheme="minorHAnsi"/>
                <w:bCs/>
                <w:highlight w:val="yellow"/>
                <w:lang w:bidi="he-IL"/>
              </w:rPr>
            </w:rPrChange>
          </w:rPr>
          <w:delText xml:space="preserve"> to assess antidepressant</w:delText>
        </w:r>
        <w:r w:rsidR="00B239E3" w:rsidRPr="006C72AB" w:rsidDel="00DE5A9F">
          <w:rPr>
            <w:rFonts w:asciiTheme="minorHAnsi" w:hAnsiTheme="minorHAnsi" w:cstheme="minorHAnsi"/>
            <w:bCs/>
            <w:lang w:bidi="he-IL"/>
            <w:rPrChange w:id="512" w:author="user100" w:date="2018-05-29T17:01:00Z">
              <w:rPr>
                <w:rFonts w:asciiTheme="minorHAnsi" w:hAnsiTheme="minorHAnsi" w:cstheme="minorHAnsi"/>
                <w:bCs/>
                <w:highlight w:val="yellow"/>
                <w:lang w:bidi="he-IL"/>
              </w:rPr>
            </w:rPrChange>
          </w:rPr>
          <w:delText>- and anxiolytic</w:delText>
        </w:r>
        <w:r w:rsidR="002E2F81" w:rsidRPr="006C72AB" w:rsidDel="00DE5A9F">
          <w:rPr>
            <w:rFonts w:asciiTheme="minorHAnsi" w:hAnsiTheme="minorHAnsi" w:cstheme="minorHAnsi"/>
            <w:bCs/>
            <w:lang w:bidi="he-IL"/>
            <w:rPrChange w:id="513" w:author="user100" w:date="2018-05-29T17:01:00Z">
              <w:rPr>
                <w:rFonts w:asciiTheme="minorHAnsi" w:hAnsiTheme="minorHAnsi" w:cstheme="minorHAnsi"/>
                <w:bCs/>
                <w:highlight w:val="yellow"/>
                <w:lang w:bidi="he-IL"/>
              </w:rPr>
            </w:rPrChange>
          </w:rPr>
          <w:delText>-like effects</w:delText>
        </w:r>
      </w:del>
      <w:r w:rsidR="002E2F81" w:rsidRPr="006C72AB">
        <w:rPr>
          <w:rFonts w:asciiTheme="minorHAnsi" w:hAnsiTheme="minorHAnsi" w:cstheme="minorHAnsi"/>
          <w:bCs/>
          <w:lang w:bidi="he-IL"/>
          <w:rPrChange w:id="514" w:author="user100" w:date="2018-05-29T17:01:00Z">
            <w:rPr>
              <w:rFonts w:asciiTheme="minorHAnsi" w:hAnsiTheme="minorHAnsi" w:cstheme="minorHAnsi"/>
              <w:bCs/>
              <w:highlight w:val="yellow"/>
              <w:lang w:bidi="he-IL"/>
            </w:rPr>
          </w:rPrChange>
        </w:rPr>
        <w:t>.</w:t>
      </w:r>
    </w:p>
    <w:p w14:paraId="5E2D86F1" w14:textId="77777777" w:rsidR="00DE5A9F" w:rsidRPr="006C72AB" w:rsidRDefault="00DE5A9F" w:rsidP="00DE5A9F">
      <w:pPr>
        <w:pStyle w:val="NormalWeb"/>
        <w:spacing w:before="0" w:beforeAutospacing="0" w:after="0" w:afterAutospacing="0"/>
        <w:rPr>
          <w:ins w:id="515" w:author="owner" w:date="2018-05-26T17:54:00Z"/>
          <w:rFonts w:asciiTheme="minorHAnsi" w:hAnsiTheme="minorHAnsi" w:cstheme="minorHAnsi"/>
          <w:bCs/>
          <w:lang w:bidi="he-IL"/>
          <w:rPrChange w:id="516" w:author="user100" w:date="2018-05-29T17:01:00Z">
            <w:rPr>
              <w:ins w:id="517" w:author="owner" w:date="2018-05-26T17:54:00Z"/>
              <w:rFonts w:asciiTheme="minorHAnsi" w:hAnsiTheme="minorHAnsi" w:cstheme="minorHAnsi"/>
              <w:bCs/>
              <w:highlight w:val="yellow"/>
              <w:lang w:bidi="he-IL"/>
            </w:rPr>
          </w:rPrChange>
        </w:rPr>
      </w:pPr>
    </w:p>
    <w:p w14:paraId="733C7156" w14:textId="40B02F58" w:rsidR="00DE5A9F" w:rsidRPr="006C72AB" w:rsidRDefault="00DE5A9F" w:rsidP="00DE5A9F">
      <w:pPr>
        <w:pStyle w:val="NormalWeb"/>
        <w:spacing w:before="0" w:beforeAutospacing="0" w:after="0" w:afterAutospacing="0"/>
        <w:rPr>
          <w:rFonts w:asciiTheme="minorHAnsi" w:hAnsiTheme="minorHAnsi" w:cstheme="minorHAnsi"/>
          <w:bCs/>
          <w:lang w:bidi="he-IL"/>
          <w:rPrChange w:id="518" w:author="user100" w:date="2018-05-29T17:01:00Z">
            <w:rPr>
              <w:rFonts w:asciiTheme="minorHAnsi" w:hAnsiTheme="minorHAnsi" w:cstheme="minorHAnsi"/>
              <w:bCs/>
              <w:highlight w:val="yellow"/>
              <w:lang w:bidi="he-IL"/>
            </w:rPr>
          </w:rPrChange>
        </w:rPr>
      </w:pPr>
      <w:ins w:id="519" w:author="owner" w:date="2018-05-26T17:54:00Z">
        <w:r w:rsidRPr="006C72AB">
          <w:rPr>
            <w:rFonts w:asciiTheme="minorHAnsi" w:hAnsiTheme="minorHAnsi" w:cstheme="minorHAnsi"/>
            <w:bCs/>
            <w:lang w:bidi="he-IL"/>
            <w:rPrChange w:id="520" w:author="user100" w:date="2018-05-29T17:01:00Z">
              <w:rPr>
                <w:rFonts w:asciiTheme="minorHAnsi" w:hAnsiTheme="minorHAnsi" w:cstheme="minorHAnsi"/>
                <w:bCs/>
                <w:highlight w:val="yellow"/>
                <w:lang w:bidi="he-IL"/>
              </w:rPr>
            </w:rPrChange>
          </w:rPr>
          <w:t xml:space="preserve">Note: There is no need to anesthetize </w:t>
        </w:r>
      </w:ins>
      <w:ins w:id="521" w:author="owner" w:date="2018-05-26T17:55:00Z">
        <w:r w:rsidRPr="006C72AB">
          <w:rPr>
            <w:rFonts w:asciiTheme="minorHAnsi" w:hAnsiTheme="minorHAnsi" w:cstheme="minorHAnsi"/>
            <w:bCs/>
            <w:lang w:bidi="he-IL"/>
          </w:rPr>
          <w:t xml:space="preserve">the </w:t>
        </w:r>
      </w:ins>
      <w:ins w:id="522" w:author="owner" w:date="2018-05-26T17:54:00Z">
        <w:r w:rsidRPr="006C72AB">
          <w:rPr>
            <w:rFonts w:asciiTheme="minorHAnsi" w:hAnsiTheme="minorHAnsi" w:cstheme="minorHAnsi"/>
            <w:bCs/>
            <w:lang w:bidi="he-IL"/>
            <w:rPrChange w:id="523" w:author="user100" w:date="2018-05-29T17:01:00Z">
              <w:rPr>
                <w:rFonts w:asciiTheme="minorHAnsi" w:hAnsiTheme="minorHAnsi" w:cstheme="minorHAnsi"/>
                <w:bCs/>
                <w:highlight w:val="yellow"/>
                <w:lang w:bidi="he-IL"/>
              </w:rPr>
            </w:rPrChange>
          </w:rPr>
          <w:t>mice before</w:t>
        </w:r>
      </w:ins>
      <w:ins w:id="524" w:author="owner" w:date="2018-05-26T17:55:00Z">
        <w:r w:rsidRPr="006C72AB">
          <w:rPr>
            <w:rFonts w:asciiTheme="minorHAnsi" w:hAnsiTheme="minorHAnsi" w:cstheme="minorHAnsi"/>
            <w:bCs/>
            <w:lang w:bidi="he-IL"/>
          </w:rPr>
          <w:t xml:space="preserve"> the</w:t>
        </w:r>
      </w:ins>
      <w:ins w:id="525" w:author="owner" w:date="2018-05-26T17:54:00Z">
        <w:r w:rsidRPr="006C72AB">
          <w:rPr>
            <w:rFonts w:asciiTheme="minorHAnsi" w:hAnsiTheme="minorHAnsi" w:cstheme="minorHAnsi"/>
            <w:bCs/>
            <w:lang w:bidi="he-IL"/>
            <w:rPrChange w:id="526" w:author="user100" w:date="2018-05-29T17:01:00Z">
              <w:rPr>
                <w:rFonts w:asciiTheme="minorHAnsi" w:hAnsiTheme="minorHAnsi" w:cstheme="minorHAnsi"/>
                <w:bCs/>
                <w:highlight w:val="yellow"/>
                <w:lang w:bidi="he-IL"/>
              </w:rPr>
            </w:rPrChange>
          </w:rPr>
          <w:t xml:space="preserve"> </w:t>
        </w:r>
        <w:proofErr w:type="spellStart"/>
        <w:r w:rsidRPr="006C72AB">
          <w:rPr>
            <w:rFonts w:asciiTheme="minorHAnsi" w:hAnsiTheme="minorHAnsi" w:cstheme="minorHAnsi"/>
            <w:bCs/>
            <w:lang w:bidi="he-IL"/>
            <w:rPrChange w:id="527" w:author="user100" w:date="2018-05-29T17:01:00Z">
              <w:rPr>
                <w:rFonts w:asciiTheme="minorHAnsi" w:hAnsiTheme="minorHAnsi" w:cstheme="minorHAnsi"/>
                <w:bCs/>
                <w:highlight w:val="yellow"/>
                <w:lang w:bidi="he-IL"/>
              </w:rPr>
            </w:rPrChange>
          </w:rPr>
          <w:t>i.p</w:t>
        </w:r>
        <w:proofErr w:type="spellEnd"/>
        <w:r w:rsidRPr="006C72AB">
          <w:rPr>
            <w:rFonts w:asciiTheme="minorHAnsi" w:hAnsiTheme="minorHAnsi" w:cstheme="minorHAnsi"/>
            <w:bCs/>
            <w:lang w:bidi="he-IL"/>
            <w:rPrChange w:id="528" w:author="user100" w:date="2018-05-29T17:01:00Z">
              <w:rPr>
                <w:rFonts w:asciiTheme="minorHAnsi" w:hAnsiTheme="minorHAnsi" w:cstheme="minorHAnsi"/>
                <w:bCs/>
                <w:highlight w:val="yellow"/>
                <w:lang w:bidi="he-IL"/>
              </w:rPr>
            </w:rPrChange>
          </w:rPr>
          <w:t xml:space="preserve">. </w:t>
        </w:r>
      </w:ins>
      <w:ins w:id="529" w:author="owner" w:date="2018-05-26T17:55:00Z">
        <w:r w:rsidRPr="006C72AB">
          <w:rPr>
            <w:rFonts w:asciiTheme="minorHAnsi" w:hAnsiTheme="minorHAnsi" w:cstheme="minorHAnsi"/>
            <w:bCs/>
            <w:lang w:bidi="he-IL"/>
            <w:rPrChange w:id="530" w:author="user100" w:date="2018-05-29T17:01:00Z">
              <w:rPr>
                <w:rFonts w:asciiTheme="minorHAnsi" w:hAnsiTheme="minorHAnsi" w:cstheme="minorHAnsi"/>
                <w:bCs/>
                <w:highlight w:val="yellow"/>
                <w:lang w:bidi="he-IL"/>
              </w:rPr>
            </w:rPrChange>
          </w:rPr>
          <w:t>injection.</w:t>
        </w:r>
      </w:ins>
    </w:p>
    <w:p w14:paraId="3C9E8680" w14:textId="77777777" w:rsidR="001C4E4B" w:rsidRPr="006C72AB" w:rsidRDefault="001C4E4B" w:rsidP="00B239E3">
      <w:pPr>
        <w:pStyle w:val="NormalWeb"/>
        <w:spacing w:before="0" w:beforeAutospacing="0" w:after="0" w:afterAutospacing="0"/>
        <w:rPr>
          <w:rFonts w:asciiTheme="minorHAnsi" w:hAnsiTheme="minorHAnsi" w:cstheme="minorHAnsi"/>
          <w:bCs/>
          <w:lang w:bidi="he-IL"/>
          <w:rPrChange w:id="531" w:author="user100" w:date="2018-05-29T17:01:00Z">
            <w:rPr>
              <w:rFonts w:asciiTheme="minorHAnsi" w:hAnsiTheme="minorHAnsi" w:cstheme="minorHAnsi"/>
              <w:bCs/>
              <w:highlight w:val="yellow"/>
              <w:lang w:bidi="he-IL"/>
            </w:rPr>
          </w:rPrChange>
        </w:rPr>
      </w:pPr>
    </w:p>
    <w:p w14:paraId="5A7C7362" w14:textId="3EC12C72" w:rsidR="001C4E4B" w:rsidRPr="006C72AB" w:rsidRDefault="001C4E4B" w:rsidP="006C72AB">
      <w:pPr>
        <w:pStyle w:val="NormalWeb"/>
        <w:spacing w:before="0" w:beforeAutospacing="0" w:after="0" w:afterAutospacing="0"/>
        <w:rPr>
          <w:rFonts w:asciiTheme="minorHAnsi" w:hAnsiTheme="minorHAnsi" w:cstheme="minorHAnsi"/>
          <w:bCs/>
          <w:lang w:bidi="he-IL"/>
        </w:rPr>
      </w:pPr>
      <w:proofErr w:type="gramStart"/>
      <w:r w:rsidRPr="006C72AB">
        <w:rPr>
          <w:rFonts w:asciiTheme="minorHAnsi" w:hAnsiTheme="minorHAnsi" w:cstheme="minorHAnsi"/>
          <w:bCs/>
          <w:lang w:bidi="he-IL"/>
          <w:rPrChange w:id="532" w:author="user100" w:date="2018-05-29T17:01:00Z">
            <w:rPr>
              <w:rFonts w:asciiTheme="minorHAnsi" w:hAnsiTheme="minorHAnsi" w:cstheme="minorHAnsi"/>
              <w:bCs/>
              <w:highlight w:val="yellow"/>
              <w:lang w:bidi="he-IL"/>
            </w:rPr>
          </w:rPrChange>
        </w:rPr>
        <w:t>3.</w:t>
      </w:r>
      <w:proofErr w:type="gramEnd"/>
      <w:del w:id="533" w:author="user100" w:date="2018-05-29T17:01:00Z">
        <w:r w:rsidR="00434F64" w:rsidRPr="006C72AB" w:rsidDel="006C72AB">
          <w:rPr>
            <w:rFonts w:asciiTheme="minorHAnsi" w:hAnsiTheme="minorHAnsi" w:cstheme="minorHAnsi"/>
            <w:bCs/>
            <w:lang w:bidi="he-IL"/>
            <w:rPrChange w:id="534" w:author="user100" w:date="2018-05-29T17:01:00Z">
              <w:rPr>
                <w:rFonts w:asciiTheme="minorHAnsi" w:hAnsiTheme="minorHAnsi" w:cstheme="minorHAnsi"/>
                <w:bCs/>
                <w:highlight w:val="yellow"/>
                <w:lang w:bidi="he-IL"/>
              </w:rPr>
            </w:rPrChange>
          </w:rPr>
          <w:delText>4</w:delText>
        </w:r>
      </w:del>
      <w:ins w:id="535" w:author="user100" w:date="2018-05-29T17:01:00Z">
        <w:r w:rsidR="006C72AB" w:rsidRPr="006C72AB">
          <w:rPr>
            <w:rFonts w:asciiTheme="minorHAnsi" w:hAnsiTheme="minorHAnsi" w:cstheme="minorHAnsi"/>
            <w:bCs/>
            <w:lang w:bidi="he-IL"/>
            <w:rPrChange w:id="536" w:author="user100" w:date="2018-05-29T17:01:00Z">
              <w:rPr>
                <w:rFonts w:asciiTheme="minorHAnsi" w:hAnsiTheme="minorHAnsi" w:cstheme="minorHAnsi"/>
                <w:bCs/>
                <w:highlight w:val="yellow"/>
                <w:lang w:bidi="he-IL"/>
              </w:rPr>
            </w:rPrChange>
          </w:rPr>
          <w:t>5</w:t>
        </w:r>
      </w:ins>
      <w:r w:rsidRPr="006C72AB">
        <w:rPr>
          <w:rFonts w:asciiTheme="minorHAnsi" w:hAnsiTheme="minorHAnsi" w:cstheme="minorHAnsi"/>
          <w:bCs/>
          <w:lang w:bidi="he-IL"/>
          <w:rPrChange w:id="537" w:author="user100" w:date="2018-05-29T17:01:00Z">
            <w:rPr>
              <w:rFonts w:asciiTheme="minorHAnsi" w:hAnsiTheme="minorHAnsi" w:cstheme="minorHAnsi"/>
              <w:bCs/>
              <w:highlight w:val="yellow"/>
              <w:lang w:bidi="he-IL"/>
            </w:rPr>
          </w:rPrChange>
        </w:rPr>
        <w:t>. Continue to weigh mice every 3 d</w:t>
      </w:r>
      <w:ins w:id="538" w:author="owner" w:date="2018-05-26T17:51:00Z">
        <w:r w:rsidR="00DE5A9F" w:rsidRPr="006C72AB">
          <w:rPr>
            <w:rFonts w:asciiTheme="minorHAnsi" w:hAnsiTheme="minorHAnsi" w:cstheme="minorHAnsi"/>
            <w:bCs/>
            <w:lang w:bidi="he-IL"/>
            <w:rPrChange w:id="539" w:author="user100" w:date="2018-05-29T17:01:00Z">
              <w:rPr>
                <w:rFonts w:asciiTheme="minorHAnsi" w:hAnsiTheme="minorHAnsi" w:cstheme="minorHAnsi"/>
                <w:bCs/>
                <w:highlight w:val="yellow"/>
                <w:lang w:bidi="he-IL"/>
              </w:rPr>
            </w:rPrChange>
          </w:rPr>
          <w:t xml:space="preserve">; last weighing should be 3 d before the </w:t>
        </w:r>
      </w:ins>
      <w:ins w:id="540" w:author="owner" w:date="2018-05-26T17:53:00Z">
        <w:r w:rsidR="00DE5A9F" w:rsidRPr="006C72AB">
          <w:rPr>
            <w:rFonts w:asciiTheme="minorHAnsi" w:hAnsiTheme="minorHAnsi" w:cstheme="minorHAnsi"/>
            <w:bCs/>
            <w:lang w:bidi="he-IL"/>
            <w:rPrChange w:id="541" w:author="user100" w:date="2018-05-29T17:01:00Z">
              <w:rPr>
                <w:rFonts w:asciiTheme="minorHAnsi" w:hAnsiTheme="minorHAnsi" w:cstheme="minorHAnsi"/>
                <w:bCs/>
                <w:highlight w:val="yellow"/>
                <w:lang w:bidi="he-IL"/>
              </w:rPr>
            </w:rPrChange>
          </w:rPr>
          <w:t>last drug administration</w:t>
        </w:r>
      </w:ins>
      <w:r w:rsidRPr="006C72AB">
        <w:rPr>
          <w:rFonts w:asciiTheme="minorHAnsi" w:hAnsiTheme="minorHAnsi" w:cstheme="minorHAnsi"/>
          <w:bCs/>
          <w:lang w:bidi="he-IL"/>
          <w:rPrChange w:id="542" w:author="user100" w:date="2018-05-29T17:01:00Z">
            <w:rPr>
              <w:rFonts w:asciiTheme="minorHAnsi" w:hAnsiTheme="minorHAnsi" w:cstheme="minorHAnsi"/>
              <w:bCs/>
              <w:highlight w:val="yellow"/>
              <w:lang w:bidi="he-IL"/>
            </w:rPr>
          </w:rPrChange>
        </w:rPr>
        <w:t>.</w:t>
      </w:r>
    </w:p>
    <w:p w14:paraId="32AC5A5F" w14:textId="54562FA0" w:rsidR="001C4E4B" w:rsidRPr="00DE5A9F" w:rsidDel="00DE5A9F" w:rsidRDefault="001C4E4B" w:rsidP="00CA0DE0">
      <w:pPr>
        <w:pStyle w:val="NormalWeb"/>
        <w:spacing w:before="0" w:beforeAutospacing="0" w:after="0" w:afterAutospacing="0"/>
        <w:rPr>
          <w:del w:id="543" w:author="owner" w:date="2018-05-26T17:53:00Z"/>
          <w:rFonts w:asciiTheme="minorHAnsi" w:hAnsiTheme="minorHAnsi" w:cstheme="minorHAnsi"/>
          <w:bCs/>
          <w:lang w:bidi="he-IL"/>
          <w:rPrChange w:id="544" w:author="owner" w:date="2018-05-26T17:53:00Z">
            <w:rPr>
              <w:del w:id="545" w:author="owner" w:date="2018-05-26T17:53:00Z"/>
              <w:rFonts w:asciiTheme="minorHAnsi" w:hAnsiTheme="minorHAnsi" w:cstheme="minorHAnsi"/>
              <w:bCs/>
              <w:highlight w:val="yellow"/>
              <w:lang w:bidi="he-IL"/>
            </w:rPr>
          </w:rPrChange>
        </w:rPr>
      </w:pPr>
      <w:del w:id="546" w:author="owner" w:date="2018-05-26T17:53:00Z">
        <w:r w:rsidRPr="00DE5A9F" w:rsidDel="00DE5A9F">
          <w:rPr>
            <w:rFonts w:asciiTheme="minorHAnsi" w:hAnsiTheme="minorHAnsi" w:cstheme="minorHAnsi"/>
            <w:bCs/>
            <w:lang w:bidi="he-IL"/>
            <w:rPrChange w:id="547" w:author="owner" w:date="2018-05-26T17:53:00Z">
              <w:rPr>
                <w:rFonts w:asciiTheme="minorHAnsi" w:hAnsiTheme="minorHAnsi" w:cstheme="minorHAnsi"/>
                <w:bCs/>
                <w:highlight w:val="yellow"/>
                <w:lang w:bidi="he-IL"/>
              </w:rPr>
            </w:rPrChange>
          </w:rPr>
          <w:delText>3.5. Here are suggested drug doses of</w:delText>
        </w:r>
        <w:r w:rsidR="00954437" w:rsidRPr="00DE5A9F" w:rsidDel="00DE5A9F">
          <w:rPr>
            <w:rFonts w:asciiTheme="minorHAnsi" w:hAnsiTheme="minorHAnsi" w:cstheme="minorHAnsi"/>
            <w:bCs/>
            <w:lang w:bidi="he-IL"/>
            <w:rPrChange w:id="548" w:author="owner" w:date="2018-05-26T17:53:00Z">
              <w:rPr>
                <w:rFonts w:asciiTheme="minorHAnsi" w:hAnsiTheme="minorHAnsi" w:cstheme="minorHAnsi"/>
                <w:bCs/>
                <w:highlight w:val="yellow"/>
                <w:lang w:bidi="he-IL"/>
              </w:rPr>
            </w:rPrChange>
          </w:rPr>
          <w:delText xml:space="preserve"> the</w:delText>
        </w:r>
        <w:r w:rsidRPr="00DE5A9F" w:rsidDel="00DE5A9F">
          <w:rPr>
            <w:rFonts w:asciiTheme="minorHAnsi" w:hAnsiTheme="minorHAnsi" w:cstheme="minorHAnsi"/>
            <w:bCs/>
            <w:lang w:bidi="he-IL"/>
            <w:rPrChange w:id="549" w:author="owner" w:date="2018-05-26T17:53:00Z">
              <w:rPr>
                <w:rFonts w:asciiTheme="minorHAnsi" w:hAnsiTheme="minorHAnsi" w:cstheme="minorHAnsi"/>
                <w:bCs/>
                <w:highlight w:val="yellow"/>
                <w:lang w:bidi="he-IL"/>
              </w:rPr>
            </w:rPrChange>
          </w:rPr>
          <w:delText xml:space="preserve"> specific drugs</w:delText>
        </w:r>
        <w:r w:rsidR="00954437" w:rsidRPr="00DE5A9F" w:rsidDel="00DE5A9F">
          <w:rPr>
            <w:rFonts w:asciiTheme="minorHAnsi" w:hAnsiTheme="minorHAnsi" w:cstheme="minorHAnsi"/>
            <w:bCs/>
            <w:lang w:bidi="he-IL"/>
            <w:rPrChange w:id="550" w:author="owner" w:date="2018-05-26T17:53:00Z">
              <w:rPr>
                <w:rFonts w:asciiTheme="minorHAnsi" w:hAnsiTheme="minorHAnsi" w:cstheme="minorHAnsi"/>
                <w:bCs/>
                <w:highlight w:val="yellow"/>
                <w:lang w:bidi="he-IL"/>
              </w:rPr>
            </w:rPrChange>
          </w:rPr>
          <w:delText xml:space="preserve"> used in this protocol</w:delText>
        </w:r>
        <w:r w:rsidRPr="00DE5A9F" w:rsidDel="00DE5A9F">
          <w:rPr>
            <w:rFonts w:asciiTheme="minorHAnsi" w:hAnsiTheme="minorHAnsi" w:cstheme="minorHAnsi"/>
            <w:bCs/>
            <w:lang w:bidi="he-IL"/>
            <w:rPrChange w:id="551" w:author="owner" w:date="2018-05-26T17:53:00Z">
              <w:rPr>
                <w:rFonts w:asciiTheme="minorHAnsi" w:hAnsiTheme="minorHAnsi" w:cstheme="minorHAnsi"/>
                <w:bCs/>
                <w:highlight w:val="yellow"/>
                <w:lang w:bidi="he-IL"/>
              </w:rPr>
            </w:rPrChange>
          </w:rPr>
          <w:delText xml:space="preserve">: escitalopram  (15 </w:delText>
        </w:r>
        <w:r w:rsidRPr="00DE5A9F" w:rsidDel="00DE5A9F">
          <w:rPr>
            <w:rFonts w:asciiTheme="minorHAnsi" w:hAnsiTheme="minorHAnsi" w:cstheme="minorHAnsi"/>
            <w:bCs/>
            <w:lang w:bidi="he-IL"/>
            <w:rPrChange w:id="552" w:author="owner" w:date="2018-05-26T17:53:00Z">
              <w:rPr>
                <w:rFonts w:asciiTheme="minorHAnsi" w:hAnsiTheme="minorHAnsi" w:cstheme="minorHAnsi"/>
                <w:bCs/>
                <w:highlight w:val="yellow"/>
                <w:lang w:bidi="he-IL"/>
              </w:rPr>
            </w:rPrChange>
          </w:rPr>
          <w:lastRenderedPageBreak/>
          <w:delText>mg/kg; i.p.; 3 weeks)</w:delText>
        </w:r>
        <w:r w:rsidRPr="00DE5A9F" w:rsidDel="00DE5A9F">
          <w:rPr>
            <w:rFonts w:asciiTheme="minorHAnsi" w:hAnsiTheme="minorHAnsi" w:cstheme="minorHAnsi"/>
            <w:bCs/>
            <w:lang w:bidi="he-IL"/>
            <w:rPrChange w:id="553" w:author="owner" w:date="2018-05-26T17:53:00Z">
              <w:rPr>
                <w:rFonts w:asciiTheme="minorHAnsi" w:hAnsiTheme="minorHAnsi" w:cstheme="minorHAnsi"/>
                <w:bCs/>
                <w:highlight w:val="yellow"/>
                <w:lang w:bidi="he-IL"/>
              </w:rPr>
            </w:rPrChange>
          </w:rPr>
          <w:fldChar w:fldCharType="begin" w:fldLock="1"/>
        </w:r>
        <w:r w:rsidR="00CA0DE0" w:rsidRPr="00DE5A9F" w:rsidDel="00DE5A9F">
          <w:rPr>
            <w:rFonts w:asciiTheme="minorHAnsi" w:hAnsiTheme="minorHAnsi" w:cstheme="minorHAnsi"/>
            <w:bCs/>
            <w:lang w:bidi="he-IL"/>
            <w:rPrChange w:id="554" w:author="owner" w:date="2018-05-26T17:53:00Z">
              <w:rPr>
                <w:rFonts w:asciiTheme="minorHAnsi" w:hAnsiTheme="minorHAnsi" w:cstheme="minorHAnsi"/>
                <w:bCs/>
                <w:highlight w:val="yellow"/>
                <w:lang w:bidi="he-IL"/>
              </w:rPr>
            </w:rPrChange>
          </w:rPr>
          <w:delInstrText>ADDIN CSL_CITATION { "citationItems" : [ { "id" : "ITEM-1", "itemData" : { "DOI" : "10.1371/journal.pone.0188043", "ISBN" : "1111111111", "ISSN" : "19326203", "PMID" : "29141007", "abstract" : "Anhedonia is defined as a diminished ability to obtain pleasure from otherwise positive stimuli. Anxiety and mood disorders have been previously associated with dysregulation of the reward system, with anhedonia as a core element of major depressive disorder (MDD). The aim of the present study was to investigate whether stress-induced anhedonia could be prevented by treatments with escitalopram or novel herbal treatment (NHT) in an animal model of depression. Unpredictable chronic mild stress (UCMS) was administered for 4 weeks on ICR outbred mice. Following stress exposure, animals were randomly assigned to pharmacological treatment groups (i.e., saline, escitalopram or NHT). Treatments were delivered for 3 weeks. Hedonic tone was examined via ethanol and sucrose preferences. Biological indices pertinent to MDD and anhedonia were assessed: namely, hippocampal brain-derived neurotrophic factor (BDNF) and striatal dopamine receptor D2 (Drd2) mRNA expression levels. The results indicate that the UCMS-induced reductions in ethanol or sucrose preferences were normalized by escitalopram or NHT. This implies a resemblance between sucrose and ethanol in their hedonic-eliciting property. On a neurobiological aspect, UCMS-induced reduction in hippocampal BDNF levels was normalized by escitalopram or NHT, while UCMS-induced reduction in striatal Drd2 mRNA levels was normalized solely by NHT. The results accentuate the association of stress and anhedonia, and pinpoint a distinct effect for NHT on striatal Drd2 expression.", "author" : [ { "dropping-particle" : "", "family" : "Burstein", "given" : "Or", "non-dropping-particle" : "", "parse-names" : false, "suffix" : "" }, { "dropping-particle" : "", "family" : "Franko", "given" : "Motty", "non-dropping-particle" : "", "parse-names" : false, "suffix" : "" }, { "dropping-particle" : "", "family" : "Gale", "given" : "Eyal", "non-dropping-particle" : "", "parse-names" : false, "suffix" : "" }, { "dropping-particle" : "", "family" : "Handelsman", "given" : "Assaf", "non-dropping-particle" : "", "parse-names" : false, "suffix" : "" }, { "dropping-particle" : "", "family" : "Barak", "given" : "Segev", "non-dropping-particle" : "", "parse-names" : false, "suffix" : "" }, { "dropping-particle" : "", "family" : "Motsan", "given" : "Shai", "non-dropping-particle" : "", "parse-names" : false, "suffix" : "" }, { "dropping-particle" : "", "family" : "Shamir", "given" : "Alon", "non-dropping-particle" : "", "parse-names" : false, "suffix" : "" }, { "dropping-particle" : "", "family" : "Toledano", "given" : "Roni", "non-dropping-particle" : "", "parse-names" : false, "suffix" : "" }, { "dropping-particle" : "", "family" : "Simhon", "given" : "Omri", "non-dropping-particle" : "", "parse-names" : false, "suffix" : "" }, { "dropping-particle" : "", "family" : "Hirshler", "given" : "Yafit", "non-dropping-particle" : "", "parse-names" : false, "suffix" : "" }, { "dropping-particle" : "", "family" : "Chen", "given" : "Gang", "non-dropping-particle" : "", "parse-names" : false, "suffix" : "" }, { "dropping-particle" : "", "family" : "Doron", "given" : "Ravid", "non-dropping-particle" : "", "parse-names" : false, "suffix" : "" } ], "container-title" : "PLoS ONE", "id" : "ITEM-1", "issue" : "11", "issued" : { "date-parts" : [ [ "2017" ] ] }, "title" : "Escitalopram and NHT normalized stress-induced anhedonia and molecular neuroadaptations in a mouse model of depression", "type" : "article-journal", "volume" : "12" }, "uris" : [ "http://www.mendeley.com/documents/?uuid=70d2afb6-9af4-44d8-8501-4635c1cb48f5" ] }, { "id" : "ITEM-2", "itemData" : { "DOI" : "10.1371/journal.pone.0091455", "ISBN" : "1932-6203", "ISSN" : "19326203", "PMID" : "24690945", "abstract" : "Anxiety disorders are a major public health concern worldwide. Studies indicate that repeated exposure to adverse experiences early in life can lead to anxiety disorders in adulthood. Current treatments for anxiety disorders are characterized by a low success rate and are associated with a wide variety of side effects. The aim of the present study was to evaluate the anxiolytic effects of a novel herbal treatment, in comparison to treatment with the selective serotonin reuptake inhibitor escitalopram. We recently demonstrated the anxiolytic effects of these treatments in BALB mice previously exposed to one week of stress. In the present study, ICR mice were exposed to post natal maternal separation and to 4 weeks of unpredictable chronic mild stress in adolescence, and treated during or following exposure to stress with the novel herbal treatment or with escitalopram. Anxiety-like behavior was evaluated in the elevated plus maze. Blood corticosterone levels were evaluated using radioimmunoassay. Brain derived neurotrophic factor levels in the hippocampus were evaluated using enzyme-linked immunosorbent assay. We found that (1) exposure to stress in childhood and adolescence increased anxiety-like behavior in adulthood; (2) the herbal treatment reduced anxiety-like behavior, both when treated during or following exposure to stress; (3) blood corticosterone levels were reduced following treatment with the herbal treatment or escitalopram, when treated during or following exposure to stress; (4) brain derived neurotrophic factor levels in the hippocampus of mice treated with the herbal treatment or escitalopram were increased, when treated either during or following exposure to stress. This study expands our previous findings and further points to the proposed herbal compound's potential to be highly efficacious in treating anxiety disorders in humans.", "author" : [ { "dropping-particle" : "", "family" : "Doron", "given" : "Ravid", "non-dropping-particle" : "", "parse-names" : false, "suffix" : "" }, { "dropping-particle" : "", "family" : "Lotan", "given" : "Dafna", "non-dropping-particle" : "", "parse-names" : false, "suffix" : "" }, { "dropping-particle" : "", "family" : "Versano", "given" : "Ziv", "non-dropping-particle" : "", "parse-names" : false, "suffix" : "" }, { "dropping-particle" : "", "family" : "Benatav", "given" : "Layla", "non-dropping-particle" : "", "parse-names" : false, "suffix" : "" }, { "dropping-particle" : "", "family" : "Franko", "given" : "Motty", "non-dropping-particle" : "", "parse-names" : false, "suffix" : "" }, { "dropping-particle" : "", "family" : "Armoza", "given" : "Shir", "non-dropping-particle" : "", "parse-names" : false, "suffix" : "" }, { "dropping-particle" : "", "family" : "Kately", "given" : "Nadav", "non-dropping-particle" : "", "parse-names" : false, "suffix" : "" }, { "dropping-particle" : "", "family" : "Rehavi", "given" : "Moshe", "non-dropping-particle" : "", "parse-names" : false, "suffix" : "" } ], "container-title" : "PLoS ONE", "id" : "ITEM-2", "issue" : "4", "issued" : { "date-parts" : [ [ "2014" ] ] }, "title" : "Escitalopram or novel herbal mixture treatments during or following exposure to stress reduce anxiety-like behavior through corticosterone and BDNF modifications", "type" : "article-journal", "volume" : "9" }, "uris" : [ "http://www.mendeley.com/documents/?uuid=a9515778-0c7f-4da5-9205-5ef3641fef22" ] } ], "mendeley" : { "formattedCitation" : "&lt;sup&gt;27, 50&lt;/sup&gt;", "plainTextFormattedCitation" : "27, 50", "previouslyFormattedCitation" : "&lt;sup&gt;27, 50&lt;/sup&gt;" }, "properties" : { "noteIndex" : 0 }, "schema" : "https://github.com/citation-style-language/schema/raw/master/csl-citation.json" }</w:delInstrText>
        </w:r>
        <w:r w:rsidRPr="00DE5A9F" w:rsidDel="00DE5A9F">
          <w:rPr>
            <w:rFonts w:asciiTheme="minorHAnsi" w:hAnsiTheme="minorHAnsi" w:cstheme="minorHAnsi"/>
            <w:bCs/>
            <w:lang w:bidi="he-IL"/>
            <w:rPrChange w:id="555" w:author="owner" w:date="2018-05-26T17:53:00Z">
              <w:rPr>
                <w:rFonts w:asciiTheme="minorHAnsi" w:hAnsiTheme="minorHAnsi" w:cstheme="minorHAnsi"/>
                <w:bCs/>
                <w:highlight w:val="yellow"/>
                <w:lang w:bidi="he-IL"/>
              </w:rPr>
            </w:rPrChange>
          </w:rPr>
          <w:fldChar w:fldCharType="separate"/>
        </w:r>
        <w:r w:rsidR="00EF4894" w:rsidRPr="00DE5A9F" w:rsidDel="00DE5A9F">
          <w:rPr>
            <w:rFonts w:asciiTheme="minorHAnsi" w:hAnsiTheme="minorHAnsi" w:cstheme="minorHAnsi"/>
            <w:bCs/>
            <w:noProof/>
            <w:vertAlign w:val="superscript"/>
            <w:lang w:bidi="he-IL"/>
            <w:rPrChange w:id="556" w:author="owner" w:date="2018-05-26T17:53:00Z">
              <w:rPr>
                <w:rFonts w:asciiTheme="minorHAnsi" w:hAnsiTheme="minorHAnsi" w:cstheme="minorHAnsi"/>
                <w:bCs/>
                <w:noProof/>
                <w:highlight w:val="yellow"/>
                <w:vertAlign w:val="superscript"/>
                <w:lang w:bidi="he-IL"/>
              </w:rPr>
            </w:rPrChange>
          </w:rPr>
          <w:delText>27, 50</w:delText>
        </w:r>
        <w:r w:rsidRPr="00DE5A9F" w:rsidDel="00DE5A9F">
          <w:rPr>
            <w:rFonts w:asciiTheme="minorHAnsi" w:hAnsiTheme="minorHAnsi" w:cstheme="minorHAnsi"/>
            <w:bCs/>
            <w:lang w:bidi="he-IL"/>
            <w:rPrChange w:id="557" w:author="owner" w:date="2018-05-26T17:53:00Z">
              <w:rPr>
                <w:rFonts w:asciiTheme="minorHAnsi" w:hAnsiTheme="minorHAnsi" w:cstheme="minorHAnsi"/>
                <w:bCs/>
                <w:highlight w:val="yellow"/>
                <w:lang w:bidi="he-IL"/>
              </w:rPr>
            </w:rPrChange>
          </w:rPr>
          <w:fldChar w:fldCharType="end"/>
        </w:r>
        <w:r w:rsidRPr="00DE5A9F" w:rsidDel="00DE5A9F">
          <w:rPr>
            <w:rFonts w:asciiTheme="minorHAnsi" w:hAnsiTheme="minorHAnsi" w:cstheme="minorHAnsi"/>
            <w:bCs/>
            <w:lang w:bidi="he-IL"/>
            <w:rPrChange w:id="558" w:author="owner" w:date="2018-05-26T17:53:00Z">
              <w:rPr>
                <w:rFonts w:asciiTheme="minorHAnsi" w:hAnsiTheme="minorHAnsi" w:cstheme="minorHAnsi"/>
                <w:bCs/>
                <w:highlight w:val="yellow"/>
                <w:lang w:bidi="he-IL"/>
              </w:rPr>
            </w:rPrChange>
          </w:rPr>
          <w:delText>, novel herbal treatment (NHT; 30 mg/kg; i.p.; 3 weeks)</w:delText>
        </w:r>
        <w:r w:rsidRPr="00DE5A9F" w:rsidDel="00DE5A9F">
          <w:rPr>
            <w:rFonts w:asciiTheme="minorHAnsi" w:hAnsiTheme="minorHAnsi" w:cstheme="minorHAnsi"/>
            <w:bCs/>
            <w:lang w:bidi="he-IL"/>
            <w:rPrChange w:id="559" w:author="owner" w:date="2018-05-26T17:53:00Z">
              <w:rPr>
                <w:rFonts w:asciiTheme="minorHAnsi" w:hAnsiTheme="minorHAnsi" w:cstheme="minorHAnsi"/>
                <w:bCs/>
                <w:highlight w:val="yellow"/>
                <w:lang w:bidi="he-IL"/>
              </w:rPr>
            </w:rPrChange>
          </w:rPr>
          <w:fldChar w:fldCharType="begin" w:fldLock="1"/>
        </w:r>
        <w:r w:rsidR="00CA0DE0" w:rsidRPr="00DE5A9F" w:rsidDel="00DE5A9F">
          <w:rPr>
            <w:rFonts w:asciiTheme="minorHAnsi" w:hAnsiTheme="minorHAnsi" w:cstheme="minorHAnsi"/>
            <w:bCs/>
            <w:lang w:bidi="he-IL"/>
            <w:rPrChange w:id="560" w:author="owner" w:date="2018-05-26T17:53:00Z">
              <w:rPr>
                <w:rFonts w:asciiTheme="minorHAnsi" w:hAnsiTheme="minorHAnsi" w:cstheme="minorHAnsi"/>
                <w:bCs/>
                <w:highlight w:val="yellow"/>
                <w:lang w:bidi="he-IL"/>
              </w:rPr>
            </w:rPrChange>
          </w:rPr>
          <w:delInstrText>ADDIN CSL_CITATION { "citationItems" : [ { "id" : "ITEM-1", "itemData" : { "DOI" : "10.1371/journal.pone.0188043", "ISBN" : "1111111111", "ISSN" : "19326203", "PMID" : "29141007", "abstract" : "Anhedonia is defined as a diminished ability to obtain pleasure from otherwise positive stimuli. Anxiety and mood disorders have been previously associated with dysregulation of the reward system, with anhedonia as a core element of major depressive disorder (MDD). The aim of the present study was to investigate whether stress-induced anhedonia could be prevented by treatments with escitalopram or novel herbal treatment (NHT) in an animal model of depression. Unpredictable chronic mild stress (UCMS) was administered for 4 weeks on ICR outbred mice. Following stress exposure, animals were randomly assigned to pharmacological treatment groups (i.e., saline, escitalopram or NHT). Treatments were delivered for 3 weeks. Hedonic tone was examined via ethanol and sucrose preferences. Biological indices pertinent to MDD and anhedonia were assessed: namely, hippocampal brain-derived neurotrophic factor (BDNF) and striatal dopamine receptor D2 (Drd2) mRNA expression levels. The results indicate that the UCMS-induced reductions in ethanol or sucrose preferences were normalized by escitalopram or NHT. This implies a resemblance between sucrose and ethanol in their hedonic-eliciting property. On a neurobiological aspect, UCMS-induced reduction in hippocampal BDNF levels was normalized by escitalopram or NHT, while UCMS-induced reduction in striatal Drd2 mRNA levels was normalized solely by NHT. The results accentuate the association of stress and anhedonia, and pinpoint a distinct effect for NHT on striatal Drd2 expression.", "author" : [ { "dropping-particle" : "", "family" : "Burstein", "given" : "Or", "non-dropping-particle" : "", "parse-names" : false, "suffix" : "" }, { "dropping-particle" : "", "family" : "Franko", "given" : "Motty", "non-dropping-particle" : "", "parse-names" : false, "suffix" : "" }, { "dropping-particle" : "", "family" : "Gale", "given" : "Eyal", "non-dropping-particle" : "", "parse-names" : false, "suffix" : "" }, { "dropping-particle" : "", "family" : "Handelsman", "given" : "Assaf", "non-dropping-particle" : "", "parse-names" : false, "suffix" : "" }, { "dropping-particle" : "", "family" : "Barak", "given" : "Segev", "non-dropping-particle" : "", "parse-names" : false, "suffix" : "" }, { "dropping-particle" : "", "family" : "Motsan", "given" : "Shai", "non-dropping-particle" : "", "parse-names" : false, "suffix" : "" }, { "dropping-particle" : "", "family" : "Shamir", "given" : "Alon", "non-dropping-particle" : "", "parse-names" : false, "suffix" : "" }, { "dropping-particle" : "", "family" : "Toledano", "given" : "Roni", "non-dropping-particle" : "", "parse-names" : false, "suffix" : "" }, { "dropping-particle" : "", "family" : "Simhon", "given" : "Omri", "non-dropping-particle" : "", "parse-names" : false, "suffix" : "" }, { "dropping-particle" : "", "family" : "Hirshler", "given" : "Yafit", "non-dropping-particle" : "", "parse-names" : false, "suffix" : "" }, { "dropping-particle" : "", "family" : "Chen", "given" : "Gang", "non-dropping-particle" : "", "parse-names" : false, "suffix" : "" }, { "dropping-particle" : "", "family" : "Doron", "given" : "Ravid", "non-dropping-particle" : "", "parse-names" : false, "suffix" : "" } ], "container-title" : "PLoS ONE", "id" : "ITEM-1", "issue" : "11", "issued" : { "date-parts" : [ [ "2017" ] ] }, "title" : "Escitalopram and NHT normalized stress-induced anhedonia and molecular neuroadaptations in a mouse model of depression", "type" : "article-journal", "volume" : "12" }, "uris" : [ "http://www.mendeley.com/documents/?uuid=70d2afb6-9af4-44d8-8501-4635c1cb48f5" ] }, { "id" : "ITEM-2", "itemData" : { "DOI" : "10.1371/journal.pone.0091455", "ISBN" : "1932-6203", "ISSN" : "19326203", "PMID" : "24690945", "abstract" : "Anxiety disorders are a major public health concern worldwide. Studies indicate that repeated exposure to adverse experiences early in life can lead to anxiety disorders in adulthood. Current treatments for anxiety disorders are characterized by a low success rate and are associated with a wide variety of side effects. The aim of the present study was to evaluate the anxiolytic effects of a novel herbal treatment, in comparison to treatment with the selective serotonin reuptake inhibitor escitalopram. We recently demonstrated the anxiolytic effects of these treatments in BALB mice previously exposed to one week of stress. In the present study, ICR mice were exposed to post natal maternal separation and to 4 weeks of unpredictable chronic mild stress in adolescence, and treated during or following exposure to stress with the novel herbal treatment or with escitalopram. Anxiety-like behavior was evaluated in the elevated plus maze. Blood corticosterone levels were evaluated using radioimmunoassay. Brain derived neurotrophic factor levels in the hippocampus were evaluated using enzyme-linked immunosorbent assay. We found that (1) exposure to stress in childhood and adolescence increased anxiety-like behavior in adulthood; (2) the herbal treatment reduced anxiety-like behavior, both when treated during or following exposure to stress; (3) blood corticosterone levels were reduced following treatment with the herbal treatment or escitalopram, when treated during or following exposure to stress; (4) brain derived neurotrophic factor levels in the hippocampus of mice treated with the herbal treatment or escitalopram were increased, when treated either during or following exposure to stress. This study expands our previous findings and further points to the proposed herbal compound's potential to be highly efficacious in treating anxiety disorders in humans.", "author" : [ { "dropping-particle" : "", "family" : "Doron", "given" : "Ravid", "non-dropping-particle" : "", "parse-names" : false, "suffix" : "" }, { "dropping-particle" : "", "family" : "Lotan", "given" : "Dafna", "non-dropping-particle" : "", "parse-names" : false, "suffix" : "" }, { "dropping-particle" : "", "family" : "Versano", "given" : "Ziv", "non-dropping-particle" : "", "parse-names" : false, "suffix" : "" }, { "dropping-particle" : "", "family" : "Benatav", "given" : "Layla", "non-dropping-particle" : "", "parse-names" : false, "suffix" : "" }, { "dropping-particle" : "", "family" : "Franko", "given" : "Motty", "non-dropping-particle" : "", "parse-names" : false, "suffix" : "" }, { "dropping-particle" : "", "family" : "Armoza", "given" : "Shir", "non-dropping-particle" : "", "parse-names" : false, "suffix" : "" }, { "dropping-particle" : "", "family" : "Kately", "given" : "Nadav", "non-dropping-particle" : "", "parse-names" : false, "suffix" : "" }, { "dropping-particle" : "", "family" : "Rehavi", "given" : "Moshe", "non-dropping-particle" : "", "parse-names" : false, "suffix" : "" } ], "container-title" : "PLoS ONE", "id" : "ITEM-2", "issue" : "4", "issued" : { "date-parts" : [ [ "2014" ] ] }, "title" : "Escitalopram or novel herbal mixture treatments during or following exposure to stress reduce anxiety-like behavior through corticosterone and BDNF modifications", "type" : "article-journal", "volume" : "9" }, "uris" : [ "http://www.mendeley.com/documents/?uuid=a9515778-0c7f-4da5-9205-5ef3641fef22" ] } ], "mendeley" : { "formattedCitation" : "&lt;sup&gt;27, 50&lt;/sup&gt;", "plainTextFormattedCitation" : "27, 50", "previouslyFormattedCitation" : "&lt;sup&gt;27, 50&lt;/sup&gt;" }, "properties" : { "noteIndex" : 0 }, "schema" : "https://github.com/citation-style-language/schema/raw/master/csl-citation.json" }</w:delInstrText>
        </w:r>
        <w:r w:rsidRPr="00DE5A9F" w:rsidDel="00DE5A9F">
          <w:rPr>
            <w:rFonts w:asciiTheme="minorHAnsi" w:hAnsiTheme="minorHAnsi" w:cstheme="minorHAnsi"/>
            <w:bCs/>
            <w:lang w:bidi="he-IL"/>
            <w:rPrChange w:id="561" w:author="owner" w:date="2018-05-26T17:53:00Z">
              <w:rPr>
                <w:rFonts w:asciiTheme="minorHAnsi" w:hAnsiTheme="minorHAnsi" w:cstheme="minorHAnsi"/>
                <w:bCs/>
                <w:highlight w:val="yellow"/>
                <w:lang w:bidi="he-IL"/>
              </w:rPr>
            </w:rPrChange>
          </w:rPr>
          <w:fldChar w:fldCharType="separate"/>
        </w:r>
        <w:r w:rsidR="00EF4894" w:rsidRPr="00DE5A9F" w:rsidDel="00DE5A9F">
          <w:rPr>
            <w:rFonts w:asciiTheme="minorHAnsi" w:hAnsiTheme="minorHAnsi" w:cstheme="minorHAnsi"/>
            <w:bCs/>
            <w:noProof/>
            <w:vertAlign w:val="superscript"/>
            <w:lang w:bidi="he-IL"/>
            <w:rPrChange w:id="562" w:author="owner" w:date="2018-05-26T17:53:00Z">
              <w:rPr>
                <w:rFonts w:asciiTheme="minorHAnsi" w:hAnsiTheme="minorHAnsi" w:cstheme="minorHAnsi"/>
                <w:bCs/>
                <w:noProof/>
                <w:highlight w:val="yellow"/>
                <w:vertAlign w:val="superscript"/>
                <w:lang w:bidi="he-IL"/>
              </w:rPr>
            </w:rPrChange>
          </w:rPr>
          <w:delText>27, 50</w:delText>
        </w:r>
        <w:r w:rsidRPr="00DE5A9F" w:rsidDel="00DE5A9F">
          <w:rPr>
            <w:rFonts w:asciiTheme="minorHAnsi" w:hAnsiTheme="minorHAnsi" w:cstheme="minorHAnsi"/>
            <w:bCs/>
            <w:lang w:bidi="he-IL"/>
            <w:rPrChange w:id="563" w:author="owner" w:date="2018-05-26T17:53:00Z">
              <w:rPr>
                <w:rFonts w:asciiTheme="minorHAnsi" w:hAnsiTheme="minorHAnsi" w:cstheme="minorHAnsi"/>
                <w:bCs/>
                <w:highlight w:val="yellow"/>
                <w:lang w:bidi="he-IL"/>
              </w:rPr>
            </w:rPrChange>
          </w:rPr>
          <w:fldChar w:fldCharType="end"/>
        </w:r>
        <w:r w:rsidR="00954437" w:rsidRPr="00DE5A9F" w:rsidDel="00DE5A9F">
          <w:rPr>
            <w:rFonts w:asciiTheme="minorHAnsi" w:hAnsiTheme="minorHAnsi" w:cstheme="minorHAnsi"/>
            <w:bCs/>
            <w:lang w:bidi="he-IL"/>
            <w:rPrChange w:id="564" w:author="owner" w:date="2018-05-26T17:53:00Z">
              <w:rPr>
                <w:rFonts w:asciiTheme="minorHAnsi" w:hAnsiTheme="minorHAnsi" w:cstheme="minorHAnsi"/>
                <w:bCs/>
                <w:highlight w:val="yellow"/>
                <w:lang w:bidi="he-IL"/>
              </w:rPr>
            </w:rPrChange>
          </w:rPr>
          <w:delText>. For doses of other drugs see: flouxetine</w:delText>
        </w:r>
        <w:r w:rsidR="00954437" w:rsidRPr="00DE5A9F" w:rsidDel="00DE5A9F">
          <w:rPr>
            <w:rFonts w:asciiTheme="minorHAnsi" w:hAnsiTheme="minorHAnsi" w:cstheme="minorHAnsi"/>
            <w:bCs/>
            <w:lang w:bidi="he-IL"/>
            <w:rPrChange w:id="565" w:author="owner" w:date="2018-05-26T17:53:00Z">
              <w:rPr>
                <w:rFonts w:asciiTheme="minorHAnsi" w:hAnsiTheme="minorHAnsi" w:cstheme="minorHAnsi"/>
                <w:bCs/>
                <w:highlight w:val="yellow"/>
                <w:lang w:bidi="he-IL"/>
              </w:rPr>
            </w:rPrChange>
          </w:rPr>
          <w:fldChar w:fldCharType="begin" w:fldLock="1"/>
        </w:r>
        <w:r w:rsidR="00CA0DE0" w:rsidRPr="00DE5A9F" w:rsidDel="00DE5A9F">
          <w:rPr>
            <w:rFonts w:asciiTheme="minorHAnsi" w:hAnsiTheme="minorHAnsi" w:cstheme="minorHAnsi"/>
            <w:bCs/>
            <w:lang w:bidi="he-IL"/>
            <w:rPrChange w:id="566" w:author="owner" w:date="2018-05-26T17:53:00Z">
              <w:rPr>
                <w:rFonts w:asciiTheme="minorHAnsi" w:hAnsiTheme="minorHAnsi" w:cstheme="minorHAnsi"/>
                <w:bCs/>
                <w:highlight w:val="yellow"/>
                <w:lang w:bidi="he-IL"/>
              </w:rPr>
            </w:rPrChange>
          </w:rPr>
          <w:delInstrText>ADDIN CSL_CITATION { "citationItems" : [ { "id" : "ITEM-1", "itemData" : { "DOI" : "10.1097/00008877-199902000-00007", "ISBN" : "0955-8810", "ISSN" : "09558810", "PMID" : "10780304", "abstract" : "In rodents, exposure to chronic mild stress (CMS) is known to induce unresponsiveness to environmental stimuli, as well as sleep disturbances, suggesting some analogies between this syndrome and human depression. Furthermore, numerous studies reported a decrease in nocturnal melatonin concentration in depressed patients, compared with controls. The present study was conducted to test a possible preventative action of daily treatment with melatonin on behavioural alterations induced in C3H/He mice by CMS exposure. In addition to daily spontaneous locomotor activity and preference for sucrose solution, the emotional behaviour of mice was examined in a stressful situation (light/dark choice test), as well as in a situation devoid of constraining components (free-exploratory paradigm), after three weeks of CMS. The results showed that the behaviour of C3H/He mice was disrupted after CMS. Stressed mice exhibited blunted emotional reactivity in both the light/dark choice test and the free-exploratory situation. While unstressed mice presented no variation in their preference for a sucrose solution, stressed mice presented a decrease in such preference towards the end of the CMS exposure. Furthermore, daily spontaneous locomotor activity of the mice was reduced after CMS. Daily treatment of stressed mice with melatonin was able to prevent several CMS-induced disturbances, except in the light/dark choice test, where melatonin was ineffective. Compared to the effects of 10 mg/kg of fluoxetine, which completely prevented CMS-induced dysregulation of behaviour, melatonin was less effective. The present results support the idea that melatonin may be implicated in an homeostatic system which protects animals from disruptions induced by chronic stress.", "author" : [ { "dropping-particle" : "", "family" : "Kopp", "given" : "C.", "non-dropping-particle" : "", "parse-names" : false, "suffix" : "" }, { "dropping-particle" : "", "family" : "Vogel", "given" : "E.", "non-dropping-particle" : "", "parse-names" : false, "suffix" : "" }, { "dropping-particle" : "", "family" : "Rettori", "given" : "M. C.", "non-dropping-particle" : "", "parse-names" : false, "suffix" : "" }, { "dropping-particle" : "", "family" : "Delagrange", "given" : "P.", "non-dropping-particle" : "", "parse-names" : false, "suffix" : "" }, { "dropping-particle" : "", "family" : "Misslin", "given" : "R.", "non-dropping-particle" : "", "parse-names" : false, "suffix" : "" } ], "container-title" : "Behavioural Pharmacology", "id" : "ITEM-1", "issue" : "1", "issued" : { "date-parts" : [ [ "1999" ] ] }, "page" : "73-83", "title" : "The effects of melatonin on the behavioural disturbances induced by chronic mild stress in C3H/He mice", "type" : "article-journal", "volume" : "10" }, "uris" : [ "http://www.mendeley.com/documents/?uuid=080caa7e-1e29-4ca4-bfe4-f230153d4f3f" ] }, { "id" : "ITEM-2", "itemData" : { "DOI" : "10.1016/j.pbb.2006.01.004", "ISBN" : "0091-3057", "ISSN" : "00913057", "PMID" : "16519925", "abstract" : "Increasing evidences indicate the concurrence and interrelationship of depression and cognitive impairments. The present study was undertaken to investigate the effects of two depressive animal models, learned helplessness (LH) and chronic mild stress (CMS), on the cognitive functions of mice in the Morris water maze task. Our results demonstrated that both LH and CMS significantly decreased the cognitive performance of stressed mice in the water maze task. The escaping latency to the platform was prolonged and the probe test percentage in the platform quadrant was reduced. These two models also increased the plasma corticosterone concentration and decreased the brain derived neurotrophic factor (BDNF) and cAMP-response element-biding protein (CREB) messenger ribonucleic acid (mRNA) levels in hippocampus, which might cause the spatial cognition deficits. Repeated treatment with antidepressant drugs, imipramine (Imi) and fluoxetine (Flu), significantly reduced the plasma corticosterone concentration and enhanced the BDNF and CREB levels. Furthermore, antidepressant treated animals showed an ameliorated cognitive performance compared with the vehicle treated stressed animals. These data suggest that both LH and CMS impair the spatial cognitive function and repeated treatment with antidepressant drugs decreases the prevalence of cognitive impairments induced by these two animal models. Those might in part be attributed to the reduced plasma corticosterone and enhanced hippocampal BDNF and CREB expressions. This study provided a better understanding of molecular mechanisms underlying interactions of depression and cognitive impairments, although animal models used in this study can mimic only some aspects of depression or cognition of human. \u00a9 2006 Elsevier Inc. All rights reserved.", "author" : [ { "dropping-particle" : "", "family" : "Song", "given" : "Li", "non-dropping-particle" : "", "parse-names" : false, "suffix" : "" }, { "dropping-particle" : "", "family" : "Che", "given" : "Wang", "non-dropping-particle" : "", "parse-names" : false, "suffix" : "" }, { "dropping-particle" : "", "family" : "Min-wei", "given" : "Wang", "non-dropping-particle" : "", "parse-names" : false, "suffix" : "" }, { "dropping-particle" : "", "family" : "Murakami", "given" : "Yukihisa", "non-dropping-particle" : "", "parse-names" : false, "suffix" : "" }, { "dropping-particle" : "", "family" : "Matsumoto", "given" : "Kinzo", "non-dropping-particle" : "", "parse-names" : false, "suffix" : "" } ], "container-title" : "Pharmacology Biochemistry and Behavior", "id" : "ITEM-2", "issue" : "2", "issued" : { "date-parts" : [ [ "2006" ] ] }, "page" : "186-193", "title" : "Impairment of the spatial learning and memory induced by learned helplessness and chronic mild stress", "type" : "article-journal", "volume" : "83" }, "uris" : [ "http://www.mendeley.com/documents/?uuid=d158f9c2-fafa-4430-8fa4-615fafc7619c" ] }, { "id" : "ITEM-3", "itemData" : { "DOI" : "10.1016/j.pnpbp.2009.07.002", "ISBN" : "1878-4216 (Electronic)\\r0278-5846 (Linking)", "ISSN" : "02785846", "PMID" : "19596036", "abstract" : "The root part of Paeonia lactiflora Pall. (Ranunculaceae), commonly known as peony, is a commonly used Chinese herb for the treatment of depression-like disorders. Previous studies in our laboratory have demonstrated that total glycosides of peony (TGP) produced antidepressant-like action in various mouse models of behavioral despair. The present study aimed to examine whether TGP could affect the chronic unpredictable mild stress (CUMS)-induced depression in mice. The mechanism(s) underlying the antidepressant-like action was investigated by measuring serum corticosterone level, glucocorticoid receptor (GR) and brain-derived neurotrophic factor (BDNF) mRNA levels in brain tissues. CUMS, being lasted for 6\u00a0weeks, caused depression-like behavior in mice, as indicated by the significant decrease in sucrose consumption and increase in immobility time in the forced swim test. Whereas serum corticosterone level was significantly increased in mice exposed to CUMS, expressions of GR mRNA in hippocampus, and BDNF mRNA in hippocampus and frontal cortex, were decreased in CUMS-treated mice. Daily intragastric administration of TGP (80 or 160\u00a0mg/kg/day) during the six weeks of CUMS significantly suppressed behavioral and biochemical changes induced by CUMS. The results suggest that the antidepressant-like action of TPG is likely mediated by modulating the function of hypothalamic-pituitary-adrenal axis and increasing the expression of BDNF in brain tissues. \u00a9 2009 Elsevier Inc. All rights reserved.", "author" : [ { "dropping-particle" : "", "family" : "Mao", "given" : "Qing Qiu", "non-dropping-particle" : "", "parse-names" : false, "suffix" : "" }, { "dropping-particle" : "", "family" : "Ip", "given" : "Siu Po", "non-dropping-particle" : "", "parse-names" : false, "suffix" : "" }, { "dropping-particle" : "", "family" : "Ko", "given" : "Kam Ming", "non-dropping-particle" : "", "parse-names" : false, "suffix" : "" }, { "dropping-particle" : "", "family" : "Tsai", "given" : "Sam Hip", "non-dropping-particle" : "", "parse-names" : false, "suffix" : "" }, { "dropping-particle" : "", "family" : "Che", "given" : "Chun Tao", "non-dropping-particle" : "", "parse-names" : false, "suffix" : "" } ], "container-title" : "Progress in Neuro-Psychopharmacology and Biological Psychiatry", "id" : "ITEM-3", "issue" : "7", "issued" : { "date-parts" : [ [ "2009" ] ] }, "page" : "1211-1216", "title" : "Peony glycosides produce antidepressant-like action in mice exposed to chronic unpredictable mild stress: Effects on hypothalamic-pituitary-adrenal function and brain-derived neurotrophic factor", "type" : "article-journal", "volume" : "33" }, "uris" : [ "http://www.mendeley.com/documents/?uuid=b2958d05-19e0-4ccb-bd9b-f53e0f0d094e" ] }, { "id" : "ITEM-4", "itemData" : { "DOI" : "10.1007/BF02247719", "ISBN" : "0033-3158 (Print)\\n0033-3158 (Linking)", "ISSN" : "00333158", "PMID" : "1365858", "abstract" : "Chronic exposure to mild unpredictable stress has previously been found to depress the consumption of palatable sweet solutions. In the present study this effect was reversed by chronic (9 weeks) treatment with the atypical antidepressants, fluoxetine and maprotiline (5 mg/kg/day); the non-antidepressant chlordiazepoxide was ineffective. Stressed animals were also subsensitive to food reward in the place conditioning procedure; however, fluoxetine and maprotiline treated animals showed normal place preference conditioning. Acute pretreatment with raclopride (100 micrograms/kg) selectively reversed the recovery of sucrose drinking in antidepressant-treated stressed animals. These results extend previous reports of the efficacy of tricyclic antidepressants in this paradigm, and support the hypothesis of a dopaminergic mechanism of antidepressant action.", "author" : [ { "dropping-particle" : "", "family" : "Muscat", "given" : "Richard", "non-dropping-particle" : "", "parse-names" : false, "suffix" : "" }, { "dropping-particle" : "", "family" : "Papp", "given" : "Mariusz", "non-dropping-particle" : "", "parse-names" : false, "suffix" : "" }, { "dropping-particle" : "", "family" : "Willner", "given" : "Paul", "non-dropping-particle" : "", "parse-names" : false, "suffix" : "" } ], "container-title" : "Psychopharmacology", "id" : "ITEM-4", "issue" : "4", "issued" : { "date-parts" : [ [ "1992" ] ] }, "page" : "433-438", "title" : "Reversal of stress-induced anhedonia by the atypical antidepressants, fluoxetine and maprotiline", "type" : "article-journal", "volume" : "109" }, "uris" : [ "http://www.mendeley.com/documents/?uuid=cb3019d6-e2cf-42e9-8a94-84c6253d5cd1" ] }, { "id" : "ITEM-5", "itemData" : { "DOI" : "10.1016/j.bbr.2008.04.021", "ISBN" : "0166-4328 (Print)", "ISSN" : "01664328", "PMID" : "18565601", "abstract" : "There have been few comparisons of strains and antidepressants in the unpredictable chronic mild stress (UCMS) paradigm in mice. This study was undertaken to determine the influence of such factors using four antidepressants drugs including the tricyclics imipramine (20 mg/(kg day)) and desipramine (10 mg/(kg day)), the tetracyclic maprotiline (20 mg/(kg day)) and the selective serotonin reuptake inhibitor (SSRI) fluoxetine (10 mg/(kg day)) in both Swiss and BALB/c mice. A 6-week UCMS regimen induced deterioration of the coat state and decreased grooming behaviours in the splash test in BALB/c mice but not Swiss mice. The four antidepressants reversed the UCMS-induced effects in BALB/c mice in both measures. However, imipramine and fluoxetine reached significance in the splash test while desipramine and maprotiline displayed only a trend. In conclusion, these results emphasize that BALB/c mice are more sensitive than Swiss mice for studying the effects of the UCMS model as well as for testing antidepressant-like properties. \u00a9 2008 Elsevier B.V. All rights reserved.", "author" : [ { "dropping-particle" : "", "family" : "Yalcin", "given" : "Ipek", "non-dropping-particle" : "", "parse-names" : false, "suffix" : "" }, { "dropping-particle" : "", "family" : "Belzung", "given" : "Catherine", "non-dropping-particle" : "", "parse-names" : false, "suffix" : "" }, { "dropping-particle" : "", "family" : "Surget", "given" : "Alexandre", "non-dropping-particle" : "", "parse-names" : false, "suffix" : "" } ], "container-title" : "Behavioural Brain Research", "id" : "ITEM-5", "issue" : "1", "issued" : { "date-parts" : [ [ "2008" ] ] }, "page" : "140-143", "title" : "Mouse strain differences in the unpredictable chronic mild stress: a four-antidepressant survey", "type" : "article-journal", "volume" : "193" }, "uris" : [ "http://www.mendeley.com/documents/?uuid=d2d0021d-a327-47ea-9f36-be40ba66d4ad" ] } ], "mendeley" : { "formattedCitation" : "&lt;sup&gt;46, 47, 49, 87, 88&lt;/sup&gt;", "plainTextFormattedCitation" : "46, 47, 49, 87, 88", "previouslyFormattedCitation" : "&lt;sup&gt;46, 47, 49, 87, 88&lt;/sup&gt;" }, "properties" : { "noteIndex" : 0 }, "schema" : "https://github.com/citation-style-language/schema/raw/master/csl-citation.json" }</w:delInstrText>
        </w:r>
        <w:r w:rsidR="00954437" w:rsidRPr="00DE5A9F" w:rsidDel="00DE5A9F">
          <w:rPr>
            <w:rFonts w:asciiTheme="minorHAnsi" w:hAnsiTheme="minorHAnsi" w:cstheme="minorHAnsi"/>
            <w:bCs/>
            <w:lang w:bidi="he-IL"/>
            <w:rPrChange w:id="567" w:author="owner" w:date="2018-05-26T17:53:00Z">
              <w:rPr>
                <w:rFonts w:asciiTheme="minorHAnsi" w:hAnsiTheme="minorHAnsi" w:cstheme="minorHAnsi"/>
                <w:bCs/>
                <w:highlight w:val="yellow"/>
                <w:lang w:bidi="he-IL"/>
              </w:rPr>
            </w:rPrChange>
          </w:rPr>
          <w:fldChar w:fldCharType="separate"/>
        </w:r>
        <w:r w:rsidR="00CA0DE0" w:rsidRPr="00DE5A9F" w:rsidDel="00DE5A9F">
          <w:rPr>
            <w:rFonts w:asciiTheme="minorHAnsi" w:hAnsiTheme="minorHAnsi" w:cstheme="minorHAnsi"/>
            <w:bCs/>
            <w:noProof/>
            <w:vertAlign w:val="superscript"/>
            <w:lang w:bidi="he-IL"/>
            <w:rPrChange w:id="568" w:author="owner" w:date="2018-05-26T17:53:00Z">
              <w:rPr>
                <w:rFonts w:asciiTheme="minorHAnsi" w:hAnsiTheme="minorHAnsi" w:cstheme="minorHAnsi"/>
                <w:bCs/>
                <w:noProof/>
                <w:highlight w:val="yellow"/>
                <w:vertAlign w:val="superscript"/>
                <w:lang w:bidi="he-IL"/>
              </w:rPr>
            </w:rPrChange>
          </w:rPr>
          <w:delText>46, 47, 49, 87, 88</w:delText>
        </w:r>
        <w:r w:rsidR="00954437" w:rsidRPr="00DE5A9F" w:rsidDel="00DE5A9F">
          <w:rPr>
            <w:rFonts w:asciiTheme="minorHAnsi" w:hAnsiTheme="minorHAnsi" w:cstheme="minorHAnsi"/>
            <w:bCs/>
            <w:lang w:bidi="he-IL"/>
            <w:rPrChange w:id="569" w:author="owner" w:date="2018-05-26T17:53:00Z">
              <w:rPr>
                <w:rFonts w:asciiTheme="minorHAnsi" w:hAnsiTheme="minorHAnsi" w:cstheme="minorHAnsi"/>
                <w:bCs/>
                <w:highlight w:val="yellow"/>
                <w:lang w:bidi="he-IL"/>
              </w:rPr>
            </w:rPrChange>
          </w:rPr>
          <w:fldChar w:fldCharType="end"/>
        </w:r>
        <w:r w:rsidR="00954437" w:rsidRPr="00DE5A9F" w:rsidDel="00DE5A9F">
          <w:rPr>
            <w:rFonts w:asciiTheme="minorHAnsi" w:hAnsiTheme="minorHAnsi" w:cstheme="minorHAnsi"/>
            <w:bCs/>
            <w:lang w:bidi="he-IL"/>
            <w:rPrChange w:id="570" w:author="owner" w:date="2018-05-26T17:53:00Z">
              <w:rPr>
                <w:rFonts w:asciiTheme="minorHAnsi" w:hAnsiTheme="minorHAnsi" w:cstheme="minorHAnsi"/>
                <w:bCs/>
                <w:highlight w:val="yellow"/>
                <w:lang w:bidi="he-IL"/>
              </w:rPr>
            </w:rPrChange>
          </w:rPr>
          <w:delText>, paroxetine</w:delText>
        </w:r>
        <w:r w:rsidR="00954437" w:rsidRPr="00DE5A9F" w:rsidDel="00DE5A9F">
          <w:rPr>
            <w:rFonts w:asciiTheme="minorHAnsi" w:hAnsiTheme="minorHAnsi" w:cstheme="minorHAnsi"/>
            <w:bCs/>
            <w:lang w:bidi="he-IL"/>
            <w:rPrChange w:id="571" w:author="owner" w:date="2018-05-26T17:53:00Z">
              <w:rPr>
                <w:rFonts w:asciiTheme="minorHAnsi" w:hAnsiTheme="minorHAnsi" w:cstheme="minorHAnsi"/>
                <w:bCs/>
                <w:highlight w:val="yellow"/>
                <w:lang w:bidi="he-IL"/>
              </w:rPr>
            </w:rPrChange>
          </w:rPr>
          <w:fldChar w:fldCharType="begin" w:fldLock="1"/>
        </w:r>
        <w:r w:rsidR="00CA0DE0" w:rsidRPr="00DE5A9F" w:rsidDel="00DE5A9F">
          <w:rPr>
            <w:rFonts w:asciiTheme="minorHAnsi" w:hAnsiTheme="minorHAnsi" w:cstheme="minorHAnsi"/>
            <w:bCs/>
            <w:lang w:bidi="he-IL"/>
            <w:rPrChange w:id="572" w:author="owner" w:date="2018-05-26T17:53:00Z">
              <w:rPr>
                <w:rFonts w:asciiTheme="minorHAnsi" w:hAnsiTheme="minorHAnsi" w:cstheme="minorHAnsi"/>
                <w:bCs/>
                <w:highlight w:val="yellow"/>
                <w:lang w:bidi="he-IL"/>
              </w:rPr>
            </w:rPrChange>
          </w:rPr>
          <w:delInstrText>ADDIN CSL_CITATION { "citationItems" : [ { "id" : "ITEM-1", "itemData" : { "DOI" : "10.1007/s00213-007-1035-1", "ISBN" : "0033-3158", "ISSN" : "00333158", "PMID" : "18470507", "abstract" : "RATIONALE: Many studies support the validity of the chronic mild stress (CMS) model of depression in rodents. However, most of them focus on analysis of reactivity to rewards during the CMS and/or depressive-like behavior shortly after stress. In this study, we investigate acute and long-term effects of CMS and antidepressant treatment on depressive, anxiety-like behavior and learning. MATERIALS AND METHODS: Mice (C57BL/6) were exposed to CMS for 6 weeks and anhedonia was evaluated by weekly monitoring of sucrose intake. Paroxetine (10 mg kg(-1)day(-1) i.p.) or saline were administered the last 3 weeks of CMS and continued for 2 weeks thereafter. Behavioral tests were performed over the last week of CMS (acute effects) and 1 month later (long-term effects). RESULTS: Mice exposed to CMS displayed both acute and long-term decreased sucrose intake, increased immobility in the forced swimming test (FST) and impaired memory in the novel object recognition test. It is interesting to note that a correlation was found between the cognitive deficits and the helpless behavior in the FST induced by CMS. During the CMS procedure, paroxetine treatment reverted partially recognition memory impairment but failed to prevent the increased immobility in the FST. Moreover, it decreased on its own sucrose intake. Importantly, the long-term effects of CMS were partially prevented by chronic paroxetine. CONCLUSIONS: CMS leads to a long-term altered behavioral profile that could be partially reverted by chronic antidepressant treatment. This study brings novel features regarding the long-term effects of CMS and on the predictive validity of this depression animal model.", "author" : [ { "dropping-particle" : "", "family" : "Elizalde", "given" : "N.", "non-dropping-particle" : "", "parse-names" : false, "suffix" : "" }, { "dropping-particle" : "", "family" : "Gil-Bea", "given" : "F. J.", "non-dropping-particle" : "", "parse-names" : false, "suffix" : "" }, { "dropping-particle" : "", "family" : "Ram\u00edrez", "given" : "M. J.", "non-dropping-particle" : "", "parse-names" : false, "suffix" : "" }, { "dropping-particle" : "", "family" : "Aisa", "given" : "B.", "non-dropping-particle" : "", "parse-names" : false, "suffix" : "" }, { "dropping-particle" : "", "family" : "Lasheras", "given" : "B.", "non-dropping-particle" : "", "parse-names" : false, "suffix" : "" }, { "dropping-particle" : "", "family" : "Rio", "given" : "J.", "non-dropping-particle" : "Del", "parse-names" : false, "suffix" : "" }, { "dropping-particle" : "", "family" : "Tordera", "given" : "R. M.", "non-dropping-particle" : "", "parse-names" : false, "suffix" : "" } ], "container-title" : "Psychopharmacology", "id" : "ITEM-1", "issue" : "1", "issued" : { "date-parts" : [ [ "2008" ] ] }, "page" : "1-14", "title" : "Long-lasting behavioral effects and recognition memory deficit induced by chronic mild stress in mice: Effect of antidepressant treatment", "type" : "article-journal", "volume" : "199" }, "uris" : [ "http://www.mendeley.com/documents/?uuid=46f1976d-f4dd-4186-8dc4-e207e7c44d8e" ] } ], "mendeley" : { "formattedCitation" : "&lt;sup&gt;51&lt;/sup&gt;", "plainTextFormattedCitation" : "51", "previouslyFormattedCitation" : "&lt;sup&gt;51&lt;/sup&gt;" }, "properties" : { "noteIndex" : 0 }, "schema" : "https://github.com/citation-style-language/schema/raw/master/csl-citation.json" }</w:delInstrText>
        </w:r>
        <w:r w:rsidR="00954437" w:rsidRPr="00DE5A9F" w:rsidDel="00DE5A9F">
          <w:rPr>
            <w:rFonts w:asciiTheme="minorHAnsi" w:hAnsiTheme="minorHAnsi" w:cstheme="minorHAnsi"/>
            <w:bCs/>
            <w:lang w:bidi="he-IL"/>
            <w:rPrChange w:id="573" w:author="owner" w:date="2018-05-26T17:53:00Z">
              <w:rPr>
                <w:rFonts w:asciiTheme="minorHAnsi" w:hAnsiTheme="minorHAnsi" w:cstheme="minorHAnsi"/>
                <w:bCs/>
                <w:highlight w:val="yellow"/>
                <w:lang w:bidi="he-IL"/>
              </w:rPr>
            </w:rPrChange>
          </w:rPr>
          <w:fldChar w:fldCharType="separate"/>
        </w:r>
        <w:r w:rsidR="00EF4894" w:rsidRPr="00DE5A9F" w:rsidDel="00DE5A9F">
          <w:rPr>
            <w:rFonts w:asciiTheme="minorHAnsi" w:hAnsiTheme="minorHAnsi" w:cstheme="minorHAnsi"/>
            <w:bCs/>
            <w:noProof/>
            <w:vertAlign w:val="superscript"/>
            <w:lang w:bidi="he-IL"/>
            <w:rPrChange w:id="574" w:author="owner" w:date="2018-05-26T17:53:00Z">
              <w:rPr>
                <w:rFonts w:asciiTheme="minorHAnsi" w:hAnsiTheme="minorHAnsi" w:cstheme="minorHAnsi"/>
                <w:bCs/>
                <w:noProof/>
                <w:highlight w:val="yellow"/>
                <w:vertAlign w:val="superscript"/>
                <w:lang w:bidi="he-IL"/>
              </w:rPr>
            </w:rPrChange>
          </w:rPr>
          <w:delText>51</w:delText>
        </w:r>
        <w:r w:rsidR="00954437" w:rsidRPr="00DE5A9F" w:rsidDel="00DE5A9F">
          <w:rPr>
            <w:rFonts w:asciiTheme="minorHAnsi" w:hAnsiTheme="minorHAnsi" w:cstheme="minorHAnsi"/>
            <w:bCs/>
            <w:lang w:bidi="he-IL"/>
            <w:rPrChange w:id="575" w:author="owner" w:date="2018-05-26T17:53:00Z">
              <w:rPr>
                <w:rFonts w:asciiTheme="minorHAnsi" w:hAnsiTheme="minorHAnsi" w:cstheme="minorHAnsi"/>
                <w:bCs/>
                <w:highlight w:val="yellow"/>
                <w:lang w:bidi="he-IL"/>
              </w:rPr>
            </w:rPrChange>
          </w:rPr>
          <w:fldChar w:fldCharType="end"/>
        </w:r>
        <w:r w:rsidR="00954437" w:rsidRPr="00DE5A9F" w:rsidDel="00DE5A9F">
          <w:rPr>
            <w:rFonts w:asciiTheme="minorHAnsi" w:hAnsiTheme="minorHAnsi" w:cstheme="minorHAnsi"/>
            <w:bCs/>
            <w:lang w:bidi="he-IL"/>
            <w:rPrChange w:id="576" w:author="owner" w:date="2018-05-26T17:53:00Z">
              <w:rPr>
                <w:rFonts w:asciiTheme="minorHAnsi" w:hAnsiTheme="minorHAnsi" w:cstheme="minorHAnsi"/>
                <w:bCs/>
                <w:highlight w:val="yellow"/>
                <w:lang w:bidi="he-IL"/>
              </w:rPr>
            </w:rPrChange>
          </w:rPr>
          <w:delText>, imipramine</w:delText>
        </w:r>
        <w:r w:rsidR="00954437" w:rsidRPr="00DE5A9F" w:rsidDel="00DE5A9F">
          <w:rPr>
            <w:rFonts w:asciiTheme="minorHAnsi" w:hAnsiTheme="minorHAnsi" w:cstheme="minorHAnsi"/>
            <w:bCs/>
            <w:rPrChange w:id="577" w:author="owner" w:date="2018-05-26T17:53:00Z">
              <w:rPr>
                <w:rFonts w:asciiTheme="minorHAnsi" w:hAnsiTheme="minorHAnsi" w:cstheme="minorHAnsi"/>
                <w:bCs/>
                <w:highlight w:val="yellow"/>
              </w:rPr>
            </w:rPrChange>
          </w:rPr>
          <w:fldChar w:fldCharType="begin" w:fldLock="1"/>
        </w:r>
        <w:r w:rsidR="00CA0DE0" w:rsidRPr="00DE5A9F" w:rsidDel="00DE5A9F">
          <w:rPr>
            <w:rFonts w:asciiTheme="minorHAnsi" w:hAnsiTheme="minorHAnsi" w:cstheme="minorHAnsi"/>
            <w:bCs/>
            <w:rPrChange w:id="578" w:author="owner" w:date="2018-05-26T17:53:00Z">
              <w:rPr>
                <w:rFonts w:asciiTheme="minorHAnsi" w:hAnsiTheme="minorHAnsi" w:cstheme="minorHAnsi"/>
                <w:bCs/>
                <w:highlight w:val="yellow"/>
              </w:rPr>
            </w:rPrChange>
          </w:rPr>
          <w:delInstrText>ADDIN CSL_CITATION { "citationItems" : [ { "id" : "ITEM-1", "itemData" : { "DOI" : "10.1007/BF02245566", "ISSN" : "00333158", "PMID" : "7871087", "abstract" : "Chronic sequential exposure to a variety of mild stressors has previously been found to cause an antidepressant-reversible decrease in the consumption of palatable sweet solutions, associated with abnormalities of dopaminergic neurotransmission in the nucleus accumbens. In the present study, 5 weeks of treatment with imipramine (10 mg/kg b.i.d.) reversed the decreased sucrose intake of rats exposed to chronic mild stress. Stress also caused a decrease in D2-receptor binding in the limbic forebrain (but not the striatum), which was completely reversed by imipramine. In nonstressed animals, imipramine decreased D1-receptor binding in both regions. However, in stressed animals, imipramine did not significantly alter D1-receptor binding in either area. Stress alone slightly increased D1-receptor binding, in striatum only. Scatchard analysis showed that all changes in receptor binding resulted from changes in receptor number (Bmax) rather than receptor affinity (KD). The results support the hypothesis that changes in D2-receptor function in the nucleus accumbens are responsible for chronic mild stress-induced anhedonia and its reversal by antidepressant drugs. They do not support the hypothesis that the sensitization of D2-receptors seen following chronic antidepressant treatment is caused by a down-regulation of D1-receptors.", "author" : [ { "dropping-particle" : "", "family" : "Papp", "given" : "Mariusz", "non-dropping-particle" : "", "parse-names" : false, "suffix" : "" }, { "dropping-particle" : "", "family" : "Klimek", "given" : "Violetta", "non-dropping-particle" : "", "parse-names" : false, "suffix" : "" }, { "dropping-particle" : "", "family" : "Willner", "given" : "Paul", "non-dropping-particle" : "", "parse-names" : false, "suffix" : "" } ], "container-title" : "Psychopharmacology", "id" : "ITEM-1", "issue" : "4", "issued" : { "date-parts" : [ [ "1994" ] ] }, "page" : "441-446", "title" : "Parallel changes in dopamine D2 receptor binding in limbic forebrain associated with chronic mild stress-induced anhedonia and its reversal by imipramine", "type" : "article-journal", "volume" : "115" }, "uris" : [ "http://www.mendeley.com/documents/?uuid=a2cd08e7-998a-4cd1-a81a-e48510363866" ] }, { "id" : "ITEM-2", "itemData" : { "DOI" : "10.1177/026988110201600201", "ISBN" : "0269881102016", "ISSN" : "0269-8811", "PMID" : "12095069", "abstract" : "The present study set out to establish the chronic mild stress (CMS) animal model of depression in male CD-1 mice, a commonly used mouse strain. Mice were exposed to a series of mild stressors (e.g. soiled bedding, paired housing, cage tilt, white noise) presented in a continuous unpredictable fashion. Intermittently, CMS was discontinued and the mice were presented with both water and a palatable saccharin solution (0.1% w/v) in a two-bottle choice test overnight (15 h). Repeated exposure of these mice to the stressors led to a reduction in preference for the saccharin solution. This change in preference was attributed to an increase in the consumption of water rather than a decrease in the consumption of saccharin solution. Over time and with extensive testing, CMS no longer affected performance in the two-bottle saccharin preference test. Treatment with the tricyclic antidepressant imipramine (20 mg/kg i.p., once daily) had a varied effect on the CMS-induced change in preference for saccharin, dependent on the timing of initiation of imipramine treatment. In the first instance, following 5 weeks of CMS where a reduction in saccharin preference was established, treatment with imipramine for a further 5 weeks maintained the stress-induced deficit in saccharin preference. However, using a different approach, pre-treatment with imipramine once daily for 2 weeks, prior to onset of CMS, and co-treatment thereafter, attenuated CMS-induced changes in saccharin preference. Finally, when imipramine treatment was scheduled to begin with the CMS procedure, imipramine failed to prevent the CMS-induced reductions in saccharin preference. Changes in behaviour observed after exposure to CMS may be linked to a stress-induced deterioration of the sensitivity of the mice to a rewarding stimulus. Treatment with imipramine can reduce these behavioural changes but is only effective when given repeatedly prior to onset of CMS.", "author" : [ { "dropping-particle" : "", "family" : "Harkin", "given" : "Andrew", "non-dropping-particle" : "", "parse-names" : false, "suffix" : "" }, { "dropping-particle" : "", "family" : "Houlihan", "given" : "Diarmaid D", "non-dropping-particle" : "", "parse-names" : false, "suffix" : "" }, { "dropping-particle" : "", "family" : "Kelly", "given" : "John P", "non-dropping-particle" : "", "parse-names" : false, "suffix" : "" } ], "container-title" : "Journal of psychopharmacology (Oxford, England)", "id" : "ITEM-2", "issue" : "2", "issued" : { "date-parts" : [ [ "2002" ] ] }, "page" : "115-123", "title" : "Reduction in preference for saccharin by repeated unpredictable stress in mice and its prevention by imipramine.", "type" : "article-journal", "volume" : "16" }, "uris" : [ "http://www.mendeley.com/documents/?uuid=73115be5-78d0-4ac6-ab97-d97c2119451c" ] }, { "id" : "ITEM-3", "itemData" : { "DOI" : "10.1016/j.bbr.2009.03.040", "ISBN" : "1872-7549 (Electronic)\\n0166-4328 (Linking)", "ISSN" : "01664328", "PMID" : "19463708", "abstract" : "Despite growing evidences of an association between brain-derived neurotrophic factor (BDNF) and antidepressant effects, the neurotrophic hypothesis of depression is challenged by the paucity of direct links between BDNF deficit and depressive-like behaviors. The unpredictable chronic mild stress (UCMS) paradigm might take our understanding a step further by examining whether a decrease in bdnf expression can lead to enhanced vulnerability to stress and prevent antidepressant efficacy in all or specific UCMS-induced alterations. Wild-type bdnf+/+and heterozygous bdnf+/-mice were exposed to an 8-week UCMS regimen and, from the third week onward, treated with either vehicle or imipramine (20 mg/kg/day, ip). Physical, behavioral and biological (plasma corticosterone levels, bdnf expression in the dentate gyrus) measures were further analyzed regarding to the genotype and the treatment. Heterozygous bdnf+/-mice displayed hyperactivity and increase of body weight but no enhancement of the sensitivity to stress exposure in all the measures investigated here. In contrast, while imipramine treatment reduced anxiety-like behaviors in the novelty-suppressed feeding test in both genotypes, it decreased aggressiveness in the resident/intruder test and immobility in the tail suspension test in wild-type but not in heterozygous mice. Furthermore, imipramine induced a twofold increase of bdnf expression in the dentate gyrus in both genotypes, while bdnf+/-mice displayed roughly half-reduced level for the same treatment. In summary, we demonstrate here that depletion in BDNF dampened the antidepressant effects in several behaviors but failed to increase vulnerability to chronic stress exposure. \u00a9 2009 Elsevier B.V. All rights reserved.", "author" : [ { "dropping-particle" : "", "family" : "Ibarguen-Vargas", "given" : "Yadira", "non-dropping-particle" : "", "parse-names" : false, "suffix" : "" }, { "dropping-particle" : "", "family" : "Surget", "given" : "Alexandre", "non-dropping-particle" : "", "parse-names" : false, "suffix" : "" }, { "dropping-particle" : "", "family" : "Vourc'h", "given" : "Patrick", "non-dropping-particle" : "", "parse-names" : false, "suffix" : "" }, { "dropping-particle" : "", "family" : "Leman", "given" : "Samuel", "non-dropping-particle" : "", "parse-names" : false, "suffix" : "" }, { "dropping-particle" : "", "family" : "Andres", "given" : "Christian R.", "non-dropping-particle" : "", "parse-names" : false, "suffix" : "" }, { "dropping-particle" : "", "family" : "Gardier", "given" : "Alain M.", "non-dropping-particle" : "", "parse-names" : false, "suffix" : "" }, { "dropping-particle" : "", "family" : "Belzung", "given" : "Catherine", "non-dropping-particle" : "", "parse-names" : false, "suffix" : "" } ], "container-title" : "Behavioural Brain Research", "id" : "ITEM-3", "issue" : "2", "issued" : { "date-parts" : [ [ "2009" ] ] }, "page" : "245-251", "title" : "Deficit in BDNF does not increase vulnerability to stress but dampens antidepressant-like effects in the unpredictable chronic mild stress", "type" : "article-journal", "volume" : "202" }, "uris" : [ "http://www.mendeley.com/documents/?uuid=04a01e6f-4050-4ae2-8d20-665c2b4578b7" ] }, { "id" : "ITEM-4", "itemData" : { "DOI" : "10.1016/j.ejphar.2009.02.037", "ISBN" : "1879-0712 (Electronic)", "ISSN" : "00142999", "PMID" : "19249298", "abstract" : "Melatonin is a hormone primarily synthesized by the pineal gland and has been shown to govern seasonal and circadian rhythms, as well as the immune system, certain behaviours, and responses to stress. Chronic exposure to stress is involved in the etiology of human depression, and depressed patients present changes in circadian and seasonal rhythms. This study investigated the effects of daily exogenous melatonin (1 and 10\u00a0mg/kg, p.o.) and imipramine (20\u00a0mg/kg, i.p.) on the changes in the coat state, grooming behaviour and corticosterone levels induced by the unpredictable chronic mild stress model of depression in mice. As expected, the 5\u00a0weeks of unpredictable chronic mild stress schedule induced significant degradation of the coat state, decreased grooming and increased serum corticosterone levels. All of these unpredictable chronic mild stress-induced changes were counteracted by melatonin (P &lt; 0.05) and imipramine (P &lt; 0.01). Especially in view of the relevance of stress as a major contributing factor in depression, as well as the alleged importance of normalizing a hyperfunctioning HPA axis and resynchronizing circadian rhythms for a successful treatment of depression, this study reassesses the potential of melatonin as an antidepressant. \u00a9 2009 Elsevier B.V. All rights reserved.", "author" : [ { "dropping-particle" : "", "family" : "Detanico", "given" : "Bernardo C.", "non-dropping-particle" : "", "parse-names" : false, "suffix" : "" }, { "dropping-particle" : "", "family" : "Piato", "given" : "\u00c2ngelo L.", "non-dropping-particle" : "", "parse-names" : false, "suffix" : "" }, { "dropping-particle" : "", "family" : "Freitas", "given" : "Jennifer J.", "non-dropping-particle" : "", "parse-names" : false, "suffix" : "" }, { "dropping-particle" : "", "family" : "Lhullier", "given" : "Francisco L.", "non-dropping-particle" : "", "parse-names" : false, "suffix" : "" }, { "dropping-particle" : "", "family" : "Hidalgo", "given" : "Maria P.", "non-dropping-particle" : "", "parse-names" : false, "suffix" : "" }, { "dropping-particle" : "", "family" : "Caumo", "given" : "Wolney", "non-dropping-particle" : "", "parse-names" : false, "suffix" : "" }, { "dropping-particle" : "", "family" : "Elisabetsky", "given" : "Elaine", "non-dropping-particle" : "", "parse-names" : false, "suffix" : "" } ], "container-title" : "European Journal of Pharmacology", "id" : "ITEM-4", "issue" : "1-3", "issued" : { "date-parts" : [ [ "2009" ] ] }, "page" : "121-125", "title" : "Antidepressant-like effects of melatonin in the mouse chronic mild stress model", "type" : "article-journal", "volume" : "607" }, "uris" : [ "http://www.mendeley.com/documents/?uuid=7fc5fb54-f868-4ae5-b72e-6722a298e72d" ] } ], "mendeley" : { "formattedCitation" : "&lt;sup&gt;35, 41\u201343&lt;/sup&gt;", "plainTextFormattedCitation" : "35, 41\u201343", "previouslyFormattedCitation" : "&lt;sup&gt;35, 41\u201343&lt;/sup&gt;" }, "properties" : { "noteIndex" : 0 }, "schema" : "https://github.com/citation-style-language/schema/raw/master/csl-citation.json" }</w:delInstrText>
        </w:r>
        <w:r w:rsidR="00954437" w:rsidRPr="00DE5A9F" w:rsidDel="00DE5A9F">
          <w:rPr>
            <w:rFonts w:asciiTheme="minorHAnsi" w:hAnsiTheme="minorHAnsi" w:cstheme="minorHAnsi"/>
            <w:bCs/>
            <w:rPrChange w:id="579" w:author="owner" w:date="2018-05-26T17:53:00Z">
              <w:rPr>
                <w:rFonts w:asciiTheme="minorHAnsi" w:hAnsiTheme="minorHAnsi" w:cstheme="minorHAnsi"/>
                <w:bCs/>
                <w:highlight w:val="yellow"/>
              </w:rPr>
            </w:rPrChange>
          </w:rPr>
          <w:fldChar w:fldCharType="separate"/>
        </w:r>
        <w:r w:rsidR="00EF4894" w:rsidRPr="00DE5A9F" w:rsidDel="00DE5A9F">
          <w:rPr>
            <w:rFonts w:asciiTheme="minorHAnsi" w:hAnsiTheme="minorHAnsi" w:cstheme="minorHAnsi"/>
            <w:bCs/>
            <w:noProof/>
            <w:vertAlign w:val="superscript"/>
            <w:rPrChange w:id="580" w:author="owner" w:date="2018-05-26T17:53:00Z">
              <w:rPr>
                <w:rFonts w:asciiTheme="minorHAnsi" w:hAnsiTheme="minorHAnsi" w:cstheme="minorHAnsi"/>
                <w:bCs/>
                <w:noProof/>
                <w:highlight w:val="yellow"/>
                <w:vertAlign w:val="superscript"/>
              </w:rPr>
            </w:rPrChange>
          </w:rPr>
          <w:delText>35, 41–43</w:delText>
        </w:r>
        <w:r w:rsidR="00954437" w:rsidRPr="00DE5A9F" w:rsidDel="00DE5A9F">
          <w:rPr>
            <w:rFonts w:asciiTheme="minorHAnsi" w:hAnsiTheme="minorHAnsi" w:cstheme="minorHAnsi"/>
            <w:bCs/>
            <w:rPrChange w:id="581" w:author="owner" w:date="2018-05-26T17:53:00Z">
              <w:rPr>
                <w:rFonts w:asciiTheme="minorHAnsi" w:hAnsiTheme="minorHAnsi" w:cstheme="minorHAnsi"/>
                <w:bCs/>
                <w:highlight w:val="yellow"/>
              </w:rPr>
            </w:rPrChange>
          </w:rPr>
          <w:fldChar w:fldCharType="end"/>
        </w:r>
        <w:r w:rsidR="00954437" w:rsidRPr="00DE5A9F" w:rsidDel="00DE5A9F">
          <w:rPr>
            <w:rFonts w:asciiTheme="minorHAnsi" w:hAnsiTheme="minorHAnsi" w:cstheme="minorHAnsi"/>
            <w:bCs/>
            <w:lang w:bidi="he-IL"/>
            <w:rPrChange w:id="582" w:author="owner" w:date="2018-05-26T17:53:00Z">
              <w:rPr>
                <w:rFonts w:asciiTheme="minorHAnsi" w:hAnsiTheme="minorHAnsi" w:cstheme="minorHAnsi"/>
                <w:bCs/>
                <w:highlight w:val="yellow"/>
                <w:lang w:bidi="he-IL"/>
              </w:rPr>
            </w:rPrChange>
          </w:rPr>
          <w:delText xml:space="preserve">, </w:delText>
        </w:r>
        <w:r w:rsidR="00954437" w:rsidRPr="00DE5A9F" w:rsidDel="00DE5A9F">
          <w:rPr>
            <w:rFonts w:asciiTheme="minorHAnsi" w:hAnsiTheme="minorHAnsi" w:cstheme="minorHAnsi"/>
            <w:bCs/>
            <w:rPrChange w:id="583" w:author="owner" w:date="2018-05-26T17:53:00Z">
              <w:rPr>
                <w:rFonts w:asciiTheme="minorHAnsi" w:hAnsiTheme="minorHAnsi" w:cstheme="minorHAnsi"/>
                <w:bCs/>
                <w:highlight w:val="yellow"/>
              </w:rPr>
            </w:rPrChange>
          </w:rPr>
          <w:delText>desipramine</w:delText>
        </w:r>
        <w:r w:rsidR="00954437" w:rsidRPr="00DE5A9F" w:rsidDel="00DE5A9F">
          <w:rPr>
            <w:rFonts w:asciiTheme="minorHAnsi" w:hAnsiTheme="minorHAnsi" w:cstheme="minorHAnsi"/>
            <w:bCs/>
            <w:rPrChange w:id="584" w:author="owner" w:date="2018-05-26T17:53:00Z">
              <w:rPr>
                <w:rFonts w:asciiTheme="minorHAnsi" w:hAnsiTheme="minorHAnsi" w:cstheme="minorHAnsi"/>
                <w:bCs/>
                <w:highlight w:val="yellow"/>
              </w:rPr>
            </w:rPrChange>
          </w:rPr>
          <w:fldChar w:fldCharType="begin" w:fldLock="1"/>
        </w:r>
        <w:r w:rsidR="00CA0DE0" w:rsidRPr="00DE5A9F" w:rsidDel="00DE5A9F">
          <w:rPr>
            <w:rFonts w:asciiTheme="minorHAnsi" w:hAnsiTheme="minorHAnsi" w:cstheme="minorHAnsi"/>
            <w:bCs/>
            <w:rPrChange w:id="585" w:author="owner" w:date="2018-05-26T17:53:00Z">
              <w:rPr>
                <w:rFonts w:asciiTheme="minorHAnsi" w:hAnsiTheme="minorHAnsi" w:cstheme="minorHAnsi"/>
                <w:bCs/>
                <w:highlight w:val="yellow"/>
              </w:rPr>
            </w:rPrChange>
          </w:rPr>
          <w:delInstrText>ADDIN CSL_CITATION { "citationItems" : [ { "id" : "ITEM-1", "itemData" : { "DOI" : "10.1016/S0165-0327(00)00182-8", "ISBN" : "0165-0327", "ISSN" : "0165-0327", "PMID" : "11246093", "abstract" : "Background: Depression is associated with activation of the inflammatory response system (IRS). In humans, antidepressants significantly increase the production of interleukin-10 (IL-10), a negative immunoregulatory cytokine. The aims of the present study were to examine the effects of desipramine, a tricyclic antidepressant, on the IRS in C57BL/6 mice with and without exposure to chronic mild stress (CMS). Methods: We examined the effects of desipramine on the cytotoxic activity of natural killer (NK) cells, the proliferative responses of lymphocytes after stimulation with IL-1, IL-2, lipopolysaccharide (LPS), concanavaline-A (Con-A), phytohaemagglutinin-P (PHA), pokeweed mitogen (PWM), and anti-CD3 monoclonal antibodies, the production of IL-2, IL-4, IL-10 and interferon-gamma (IFNgamma) by T lymphocytes and the ability of B cells to proliferate after stimulation by lipopolysaccharide (LPS). Results: Prolonged treatment of C57BL/6 mice subjected to CMS with desipramine increases the ability of T cells to produce IL-10 and the ability of B cells to proliferate after stimulation with LPS; and significantly decreases the cytotoxic activity of NK cells and the proliferative responses of lymphocytes after stimulation with Con-A, PHA and anti-CD3 monoclonal antibodies. Repeated administration of desipramine to non-stressed mice increases the activity of T lymphocytes, lowers that of B lymphocytes, increases the production of IL-10 by T cells and has no significant effect on the activity of NK cells. Conclusion: Prolonged desipramine treatment of stressed and non-stressed C57BL/6 mice induces an increase in the production of IL-10, an anti-inflammatory cytokine. \u00a9 2001 Elsevier Science B.V.", "author" : [ { "dropping-particle" : "", "family" : "Kubera", "given" : "M", "non-dropping-particle" : "", "parse-names" : false, "suffix" : "" }, { "dropping-particle" : "", "family" : "Maes", "given" : "M", "non-dropping-particle" : "", "parse-names" : false, "suffix" : "" }, { "dropping-particle" : "", "family" : "Holan", "given" : "V", "non-dropping-particle" : "", "parse-names" : false, "suffix" : "" }, { "dropping-particle" : "", "family" : "Basta-Kaim", "given" : "A", "non-dropping-particle" : "", "parse-names" : false, "suffix" : "" }, { "dropping-particle" : "", "family" : "Roman", "given" : "A", "non-dropping-particle" : "", "parse-names" : false, "suffix" : "" }, { "dropping-particle" : "", "family" : "Shani", "given" : "J", "non-dropping-particle" : "", "parse-names" : false, "suffix" : "" }, { "dropping-particle" : "", "family" : "M.", "given" : "Kubera", "non-dropping-particle" : "", "parse-names" : false, "suffix" : "" }, { "dropping-particle" : "", "family" : "M.", "given" : "Maes", "non-dropping-particle" : "", "parse-names" : false, "suffix" : "" }, { "dropping-particle" : "", "family" : "V.", "given" : "Holan", "non-dropping-particle" : "", "parse-names" : false, "suffix" : "" }, { "dropping-particle" : "", "family" : "A.", "given" : "Basta-Kaim", "non-dropping-particle" : "", "parse-names" : false, "suffix" : "" }, { "dropping-particle" : "", "family" : "A.", "given" : "Roman", "non-dropping-particle" : "", "parse-names" : false, "suffix" : "" }, { "dropping-particle" : "", "family" : "J.", "given" : "Shani", "non-dropping-particle" : "", "parse-names" : false, "suffix" : "" } ], "container-title" : "Journal of Affective Disorders", "id" : "ITEM-1", "issue" : "1-3", "issued" : { "date-parts" : [ [ "2001" ] ] }, "page" : "171-178", "title" : "Prolonged desipramine treatment increases the production of interleukin-10, an anti-inflammatory cytokine, in C57BL/6 mice subjected to the chronic mild stress model of depression", "type" : "article-journal", "volume" : "63" }, "uris" : [ "http://www.mendeley.com/documents/?uuid=f193864d-6733-49ec-bf73-d3fa620f50d7" ] }, { "id" : "ITEM-2", "itemData" : { "DOI" : "10.1016/0924-977X(92)90035-7", "ISBN" : "0924-977X (Print)", "ISSN" : "0924977X", "PMID" : "1638173", "abstract" : "The effect of chronic unpredictable mild stress on sensitivity to reward was evaluated using the brain self-stimulation procedure. Rats were allowed to electrically self-stimulate the ventral tegmental area, one of the main cerebral structures subserving positive reinforcement. Stimulation thresholds (frequency of stimuli) for self-stimulation responses were determined prior to, during, and following a 19-day period of exposure to a variety of mild unpredictable stressors. Stimulation threshold was increased in stressed rats, suggesting a decrease in the rewarding properties of brain stimulation. This deficit became evident after about 1 week of mild stress, lasted throughout the stress period, and progressively diminished following termination of the stress regime. In stressed rats concomitantly treated with the tricyclic antidepressant desipramine (5 mg/kg b.i.d.), no stress-induced increase in self-stimulation threshold was observed. However, desipramine did not modify self-stimulation threshold in non-stressed animals. Thus, the increased threshold for brain self-stimulation produced by a period of chronic unpredictable mild stress can be completely prevented by concominant antidepressant treatment and may provide an heuristic animal model of depression. \u00a9 1992.", "author" : [ { "dropping-particle" : "", "family" : "Moreau", "given" : "J. L.", "non-dropping-particle" : "", "parse-names" : false, "suffix" : "" }, { "dropping-particle" : "", "family" : "Jenck", "given" : "F.", "non-dropping-particle" : "", "parse-names" : false, "suffix" : "" }, { "dropping-particle" : "", "family" : "Martin", "given" : "J. R.", "non-dropping-particle" : "", "parse-names" : false, "suffix" : "" }, { "dropping-particle" : "", "family" : "Mortas", "given" : "P.", "non-dropping-particle" : "", "parse-names" : false, "suffix" : "" }, { "dropping-particle" : "", "family" : "Haefely", "given" : "W. E.", "non-dropping-particle" : "", "parse-names" : false, "suffix" : "" } ], "container-title" : "European Neuropsychopharmacology", "id" : "ITEM-2", "issue" : "1", "issued" : { "date-parts" : [ [ "1992" ] ] }, "page" : "43-49", "title" : "Antidepressant treatment prevents chronic unpredictable mild stress-induced anhedonia as assessed by ventral tegmentum self-stimulation behavior in rats", "type" : "article-journal", "volume" : "2" }, "uris" : [ "http://www.mendeley.com/documents/?uuid=e7ac5784-2f1b-4521-abbf-1eb897f91b78" ] }, { "id" : "ITEM-3", "itemData" : { "DOI" : "10.1007/BF00187257", "ISBN" : "0033-3158 (Print)\\r0033-3158 (Linking)", "ISSN" : "00333158", "PMID" : "3124165", "abstract" : "Rats exposed chronically (5-9 weeks) to a variety of mild unpredictable stressors showed a reduced consumption of and preference for saccharin or sucrose solutions. Preference deficits took at least 2 weeks to develop and were maintained for more than 2 weeks after termination of the stress regime. Sucrose preference was unaffected by 1 week of treatment with the tricyclic antidepressant DMI but returned to normal after 2-4 weeks of DMI treatment. DMI did not alter sucrose preference in unstressed animals. No significant changes were seen in saline preference either during stress or following drug treatment. DMI reduced blood corticosterone and glucose levels, but stress did not significantly alter either measure. The results are discussed in terms of an animal model of endogenous depression.", "author" : [ { "dropping-particle" : "", "family" : "Willner", "given" : "P.", "non-dropping-particle" : "", "parse-names" : false, "suffix" : "" }, { "dropping-particle" : "", "family" : "Towell", "given" : "A.", "non-dropping-particle" : "", "parse-names" : false, "suffix" : "" }, { "dropping-particle" : "", "family" : "Sampson", "given" : "D.", "non-dropping-particle" : "", "parse-names" : false, "suffix" : "" }, { "dropping-particle" : "", "family" : "Sophokleous", "given" : "S.", "non-dropping-particle" : "", "parse-names" : false, "suffix" : "" }, { "dropping-particle" : "", "family" : "Muscat", "given" : "R.", "non-dropping-particle" : "", "parse-names" : false, "suffix" : "" } ], "container-title" : "Psychopharmacology", "id" : "ITEM-3", "issue" : "3", "issued" : { "date-parts" : [ [ "1987" ] ] }, "page" : "358-364", "title" : "Reduction of sucrose preference by chronic unpredictable mild stress, and its restoration by a tricyclic antidepressant", "type" : "article-journal", "volume" : "93" }, "uris" : [ "http://www.mendeley.com/documents/?uuid=2702aec7-feca-413c-acf7-cca19e1b77fb" ] } ], "mendeley" : { "formattedCitation" : "&lt;sup&gt;18, 44, 45&lt;/sup&gt;", "plainTextFormattedCitation" : "18, 44, 45", "previouslyFormattedCitation" : "&lt;sup&gt;18, 44, 45&lt;/sup&gt;" }, "properties" : { "noteIndex" : 0 }, "schema" : "https://github.com/citation-style-language/schema/raw/master/csl-citation.json" }</w:delInstrText>
        </w:r>
        <w:r w:rsidR="00954437" w:rsidRPr="00DE5A9F" w:rsidDel="00DE5A9F">
          <w:rPr>
            <w:rFonts w:asciiTheme="minorHAnsi" w:hAnsiTheme="minorHAnsi" w:cstheme="minorHAnsi"/>
            <w:bCs/>
            <w:rPrChange w:id="586" w:author="owner" w:date="2018-05-26T17:53:00Z">
              <w:rPr>
                <w:rFonts w:asciiTheme="minorHAnsi" w:hAnsiTheme="minorHAnsi" w:cstheme="minorHAnsi"/>
                <w:bCs/>
                <w:highlight w:val="yellow"/>
              </w:rPr>
            </w:rPrChange>
          </w:rPr>
          <w:fldChar w:fldCharType="separate"/>
        </w:r>
        <w:r w:rsidR="00EF4894" w:rsidRPr="00DE5A9F" w:rsidDel="00DE5A9F">
          <w:rPr>
            <w:rFonts w:asciiTheme="minorHAnsi" w:hAnsiTheme="minorHAnsi" w:cstheme="minorHAnsi"/>
            <w:bCs/>
            <w:noProof/>
            <w:vertAlign w:val="superscript"/>
            <w:rPrChange w:id="587" w:author="owner" w:date="2018-05-26T17:53:00Z">
              <w:rPr>
                <w:rFonts w:asciiTheme="minorHAnsi" w:hAnsiTheme="minorHAnsi" w:cstheme="minorHAnsi"/>
                <w:bCs/>
                <w:noProof/>
                <w:highlight w:val="yellow"/>
                <w:vertAlign w:val="superscript"/>
              </w:rPr>
            </w:rPrChange>
          </w:rPr>
          <w:delText>18, 44, 45</w:delText>
        </w:r>
        <w:r w:rsidR="00954437" w:rsidRPr="00DE5A9F" w:rsidDel="00DE5A9F">
          <w:rPr>
            <w:rFonts w:asciiTheme="minorHAnsi" w:hAnsiTheme="minorHAnsi" w:cstheme="minorHAnsi"/>
            <w:bCs/>
            <w:rPrChange w:id="588" w:author="owner" w:date="2018-05-26T17:53:00Z">
              <w:rPr>
                <w:rFonts w:asciiTheme="minorHAnsi" w:hAnsiTheme="minorHAnsi" w:cstheme="minorHAnsi"/>
                <w:bCs/>
                <w:highlight w:val="yellow"/>
              </w:rPr>
            </w:rPrChange>
          </w:rPr>
          <w:fldChar w:fldCharType="end"/>
        </w:r>
        <w:r w:rsidR="00954437" w:rsidRPr="00DE5A9F" w:rsidDel="00DE5A9F">
          <w:rPr>
            <w:rFonts w:asciiTheme="minorHAnsi" w:hAnsiTheme="minorHAnsi" w:cstheme="minorHAnsi"/>
            <w:bCs/>
            <w:rPrChange w:id="589" w:author="owner" w:date="2018-05-26T17:53:00Z">
              <w:rPr>
                <w:rFonts w:asciiTheme="minorHAnsi" w:hAnsiTheme="minorHAnsi" w:cstheme="minorHAnsi"/>
                <w:bCs/>
                <w:highlight w:val="yellow"/>
              </w:rPr>
            </w:rPrChange>
          </w:rPr>
          <w:delText>, maprotiline</w:delText>
        </w:r>
        <w:r w:rsidR="00954437" w:rsidRPr="00DE5A9F" w:rsidDel="00DE5A9F">
          <w:rPr>
            <w:rFonts w:asciiTheme="minorHAnsi" w:hAnsiTheme="minorHAnsi" w:cstheme="minorHAnsi"/>
            <w:bCs/>
            <w:rPrChange w:id="590" w:author="owner" w:date="2018-05-26T17:53:00Z">
              <w:rPr>
                <w:rFonts w:asciiTheme="minorHAnsi" w:hAnsiTheme="minorHAnsi" w:cstheme="minorHAnsi"/>
                <w:bCs/>
                <w:highlight w:val="yellow"/>
              </w:rPr>
            </w:rPrChange>
          </w:rPr>
          <w:fldChar w:fldCharType="begin" w:fldLock="1"/>
        </w:r>
        <w:r w:rsidR="00CA0DE0" w:rsidRPr="00DE5A9F" w:rsidDel="00DE5A9F">
          <w:rPr>
            <w:rFonts w:asciiTheme="minorHAnsi" w:hAnsiTheme="minorHAnsi" w:cstheme="minorHAnsi"/>
            <w:bCs/>
            <w:rPrChange w:id="591" w:author="owner" w:date="2018-05-26T17:53:00Z">
              <w:rPr>
                <w:rFonts w:asciiTheme="minorHAnsi" w:hAnsiTheme="minorHAnsi" w:cstheme="minorHAnsi"/>
                <w:bCs/>
                <w:highlight w:val="yellow"/>
              </w:rPr>
            </w:rPrChange>
          </w:rPr>
          <w:delInstrText>ADDIN CSL_CITATION { "citationItems" : [ { "id" : "ITEM-1", "itemData" : { "DOI" : "10.1007/BF02247719", "ISBN" : "0033-3158 (Print)\\n0033-3158 (Linking)", "ISSN" : "00333158", "PMID" : "1365858", "abstract" : "Chronic exposure to mild unpredictable stress has previously been found to depress the consumption of palatable sweet solutions. In the present study this effect was reversed by chronic (9 weeks) treatment with the atypical antidepressants, fluoxetine and maprotiline (5 mg/kg/day); the non-antidepressant chlordiazepoxide was ineffective. Stressed animals were also subsensitive to food reward in the place conditioning procedure; however, fluoxetine and maprotiline treated animals showed normal place preference conditioning. Acute pretreatment with raclopride (100 micrograms/kg) selectively reversed the recovery of sucrose drinking in antidepressant-treated stressed animals. These results extend previous reports of the efficacy of tricyclic antidepressants in this paradigm, and support the hypothesis of a dopaminergic mechanism of antidepressant action.", "author" : [ { "dropping-particle" : "", "family" : "Muscat", "given" : "Richard", "non-dropping-particle" : "", "parse-names" : false, "suffix" : "" }, { "dropping-particle" : "", "family" : "Papp", "given" : "Mariusz", "non-dropping-particle" : "", "parse-names" : false, "suffix" : "" }, { "dropping-particle" : "", "family" : "Willner", "given" : "Paul", "non-dropping-particle" : "", "parse-names" : false, "suffix" : "" } ], "container-title" : "Psychopharmacology", "id" : "ITEM-1", "issue" : "4", "issued" : { "date-parts" : [ [ "1992" ] ] }, "page" : "433-438", "title" : "Reversal of stress-induced anhedonia by the atypical antidepressants, fluoxetine and maprotiline", "type" : "article-journal", "volume" : "109" }, "uris" : [ "http://www.mendeley.com/documents/?uuid=cb3019d6-e2cf-42e9-8a94-84c6253d5cd1" ] }, { "id" : "ITEM-2", "itemData" : { "DOI" : "10.1016/j.bbr.2008.04.021", "ISBN" : "0166-4328 (Print)", "ISSN" : "01664328", "PMID" : "18565601", "abstract" : "There have been few comparisons of strains and antidepressants in the unpredictable chronic mild stress (UCMS) paradigm in mice. This study was undertaken to determine the influence of such factors using four antidepressants drugs including the tricyclics imipramine (20 mg/(kg day)) and desipramine (10 mg/(kg day)), the tetracyclic maprotiline (20 mg/(kg day)) and the selective serotonin reuptake inhibitor (SSRI) fluoxetine (10 mg/(kg day)) in both Swiss and BALB/c mice. A 6-week UCMS regimen induced deterioration of the coat state and decreased grooming behaviours in the splash test in BALB/c mice but not Swiss mice. The four antidepressants reversed the UCMS-induced effects in BALB/c mice in both measures. However, imipramine and fluoxetine reached significance in the splash test while desipramine and maprotiline displayed only a trend. In conclusion, these results emphasize that BALB/c mice are more sensitive than Swiss mice for studying the effects of the UCMS model as well as for testing antidepressant-like properties. \u00a9 2008 Elsevier B.V. All rights reserved.", "author" : [ { "dropping-particle" : "", "family" : "Yalcin", "given" : "Ipek", "non-dropping-particle" : "", "parse-names" : false, "suffix" : "" }, { "dropping-particle" : "", "family" : "Belzung", "given" : "Catherine", "non-dropping-particle" : "", "parse-names" : false, "suffix" : "" }, { "dropping-particle" : "", "family" : "Surget", "given" : "Alexandre", "non-dropping-particle" : "", "parse-names" : false, "suffix" : "" } ], "container-title" : "Behavioural Brain Research", "id" : "ITEM-2", "issue" : "1", "issued" : { "date-parts" : [ [ "2008" ] ] }, "page" : "140-143", "title" : "Mouse strain differences in the unpredictable chronic mild stress: a four-antidepressant survey", "type" : "article-journal", "volume" : "193" }, "uris" : [ "http://www.mendeley.com/documents/?uuid=d2d0021d-a327-47ea-9f36-be40ba66d4ad" ] } ], "mendeley" : { "formattedCitation" : "&lt;sup&gt;46, 47&lt;/sup&gt;", "plainTextFormattedCitation" : "46, 47", "previouslyFormattedCitation" : "&lt;sup&gt;46, 47&lt;/sup&gt;" }, "properties" : { "noteIndex" : 0 }, "schema" : "https://github.com/citation-style-language/schema/raw/master/csl-citation.json" }</w:delInstrText>
        </w:r>
        <w:r w:rsidR="00954437" w:rsidRPr="00DE5A9F" w:rsidDel="00DE5A9F">
          <w:rPr>
            <w:rFonts w:asciiTheme="minorHAnsi" w:hAnsiTheme="minorHAnsi" w:cstheme="minorHAnsi"/>
            <w:bCs/>
            <w:rPrChange w:id="592" w:author="owner" w:date="2018-05-26T17:53:00Z">
              <w:rPr>
                <w:rFonts w:asciiTheme="minorHAnsi" w:hAnsiTheme="minorHAnsi" w:cstheme="minorHAnsi"/>
                <w:bCs/>
                <w:highlight w:val="yellow"/>
              </w:rPr>
            </w:rPrChange>
          </w:rPr>
          <w:fldChar w:fldCharType="separate"/>
        </w:r>
        <w:r w:rsidR="00EF4894" w:rsidRPr="00DE5A9F" w:rsidDel="00DE5A9F">
          <w:rPr>
            <w:rFonts w:asciiTheme="minorHAnsi" w:hAnsiTheme="minorHAnsi" w:cstheme="minorHAnsi"/>
            <w:bCs/>
            <w:noProof/>
            <w:vertAlign w:val="superscript"/>
            <w:rPrChange w:id="593" w:author="owner" w:date="2018-05-26T17:53:00Z">
              <w:rPr>
                <w:rFonts w:asciiTheme="minorHAnsi" w:hAnsiTheme="minorHAnsi" w:cstheme="minorHAnsi"/>
                <w:bCs/>
                <w:noProof/>
                <w:highlight w:val="yellow"/>
                <w:vertAlign w:val="superscript"/>
              </w:rPr>
            </w:rPrChange>
          </w:rPr>
          <w:delText>46, 47</w:delText>
        </w:r>
        <w:r w:rsidR="00954437" w:rsidRPr="00DE5A9F" w:rsidDel="00DE5A9F">
          <w:rPr>
            <w:rFonts w:asciiTheme="minorHAnsi" w:hAnsiTheme="minorHAnsi" w:cstheme="minorHAnsi"/>
            <w:bCs/>
            <w:rPrChange w:id="594" w:author="owner" w:date="2018-05-26T17:53:00Z">
              <w:rPr>
                <w:rFonts w:asciiTheme="minorHAnsi" w:hAnsiTheme="minorHAnsi" w:cstheme="minorHAnsi"/>
                <w:bCs/>
                <w:highlight w:val="yellow"/>
              </w:rPr>
            </w:rPrChange>
          </w:rPr>
          <w:fldChar w:fldCharType="end"/>
        </w:r>
        <w:r w:rsidR="00954437" w:rsidRPr="00DE5A9F" w:rsidDel="00DE5A9F">
          <w:rPr>
            <w:rFonts w:asciiTheme="minorHAnsi" w:hAnsiTheme="minorHAnsi" w:cstheme="minorHAnsi"/>
            <w:bCs/>
            <w:rPrChange w:id="595" w:author="owner" w:date="2018-05-26T17:53:00Z">
              <w:rPr>
                <w:rFonts w:asciiTheme="minorHAnsi" w:hAnsiTheme="minorHAnsi" w:cstheme="minorHAnsi"/>
                <w:bCs/>
                <w:highlight w:val="yellow"/>
              </w:rPr>
            </w:rPrChange>
          </w:rPr>
          <w:delText>, mianserin</w:delText>
        </w:r>
        <w:r w:rsidR="00954437" w:rsidRPr="00DE5A9F" w:rsidDel="00DE5A9F">
          <w:rPr>
            <w:rFonts w:asciiTheme="minorHAnsi" w:hAnsiTheme="minorHAnsi" w:cstheme="minorHAnsi"/>
            <w:bCs/>
            <w:rPrChange w:id="596" w:author="owner" w:date="2018-05-26T17:53:00Z">
              <w:rPr>
                <w:rFonts w:asciiTheme="minorHAnsi" w:hAnsiTheme="minorHAnsi" w:cstheme="minorHAnsi"/>
                <w:bCs/>
                <w:highlight w:val="yellow"/>
              </w:rPr>
            </w:rPrChange>
          </w:rPr>
          <w:fldChar w:fldCharType="begin" w:fldLock="1"/>
        </w:r>
        <w:r w:rsidR="00CA0DE0" w:rsidRPr="00DE5A9F" w:rsidDel="00DE5A9F">
          <w:rPr>
            <w:rFonts w:asciiTheme="minorHAnsi" w:hAnsiTheme="minorHAnsi" w:cstheme="minorHAnsi"/>
            <w:bCs/>
            <w:rPrChange w:id="597" w:author="owner" w:date="2018-05-26T17:53:00Z">
              <w:rPr>
                <w:rFonts w:asciiTheme="minorHAnsi" w:hAnsiTheme="minorHAnsi" w:cstheme="minorHAnsi"/>
                <w:bCs/>
                <w:highlight w:val="yellow"/>
              </w:rPr>
            </w:rPrChange>
          </w:rPr>
          <w:delInstrText>ADDIN CSL_CITATION { "citationItems" : [ { "id" : "ITEM-1", "itemData" : { "ISSN" : "11804882", "PMID" : "8148366", "abstract" : "This study was designed to validate a novel animal model of depression by testing the curative effects of the atypical antidepressant mianserin. In this paradigm, the hedonic state of rats was assessed using an intracranial self-stimulation (ICSS) procedure. The ICSS threshold was determined before, during and after a 38-day period of exposure to a variety of intermittent, unpredictable, mild stressors. After 11 days of this regimen, the ICSS threshold was significantly higher in the stressed rats, suggesting a gradual decrease of sensitivity to reward. This \"anhedonia\" lasted throughout the stress regimen and progressively diminished over a 20-day period after stress was terminated. When stressed animals exhibiting anhedonia were treated with mianserin, the stress-induced increase in the ICSS threshold was gradually reversed over ten days of treatment. These results provide further support for the value of this anhedonia paradigm in modelling an important aspect of human depressive disorders.", "author" : [ { "dropping-particle" : "", "family" : "Moreau", "given" : "J. L.", "non-dropping-particle" : "", "parse-names" : false, "suffix" : "" }, { "dropping-particle" : "", "family" : "Bourson", "given" : "A.", "non-dropping-particle" : "", "parse-names" : false, "suffix" : "" }, { "dropping-particle" : "", "family" : "Jenck", "given" : "F.", "non-dropping-particle" : "", "parse-names" : false, "suffix" : "" }, { "dropping-particle" : "", "family" : "Martin", "given" : "J. R.", "non-dropping-particle" : "", "parse-names" : false, "suffix" : "" }, { "dropping-particle" : "", "family" : "Mortas", "given" : "P.", "non-dropping-particle" : "", "parse-names" : false, "suffix" : "" } ], "container-title" : "Journal of Psychiatry and Neuroscience", "id" : "ITEM-1", "issue" : "1", "issued" : { "date-parts" : [ [ "1994" ] ] }, "page" : "51-56", "title" : "Curative effects of the atypical antidepressant mianserin in the chronic mild stress-induced anhedonia model of depression", "type" : "article-journal", "volume" : "19" }, "uris" : [ "http://www.mendeley.com/documents/?uuid=36823b03-96d6-441f-8cb6-cbfbc4c4eaf8" ] } ], "mendeley" : { "formattedCitation" : "&lt;sup&gt;48&lt;/sup&gt;", "plainTextFormattedCitation" : "48", "previouslyFormattedCitation" : "&lt;sup&gt;48&lt;/sup&gt;" }, "properties" : { "noteIndex" : 0 }, "schema" : "https://github.com/citation-style-language/schema/raw/master/csl-citation.json" }</w:delInstrText>
        </w:r>
        <w:r w:rsidR="00954437" w:rsidRPr="00DE5A9F" w:rsidDel="00DE5A9F">
          <w:rPr>
            <w:rFonts w:asciiTheme="minorHAnsi" w:hAnsiTheme="minorHAnsi" w:cstheme="minorHAnsi"/>
            <w:bCs/>
            <w:rPrChange w:id="598" w:author="owner" w:date="2018-05-26T17:53:00Z">
              <w:rPr>
                <w:rFonts w:asciiTheme="minorHAnsi" w:hAnsiTheme="minorHAnsi" w:cstheme="minorHAnsi"/>
                <w:bCs/>
                <w:highlight w:val="yellow"/>
              </w:rPr>
            </w:rPrChange>
          </w:rPr>
          <w:fldChar w:fldCharType="separate"/>
        </w:r>
        <w:r w:rsidR="00EF4894" w:rsidRPr="00DE5A9F" w:rsidDel="00DE5A9F">
          <w:rPr>
            <w:rFonts w:asciiTheme="minorHAnsi" w:hAnsiTheme="minorHAnsi" w:cstheme="minorHAnsi"/>
            <w:bCs/>
            <w:noProof/>
            <w:vertAlign w:val="superscript"/>
            <w:rPrChange w:id="599" w:author="owner" w:date="2018-05-26T17:53:00Z">
              <w:rPr>
                <w:rFonts w:asciiTheme="minorHAnsi" w:hAnsiTheme="minorHAnsi" w:cstheme="minorHAnsi"/>
                <w:bCs/>
                <w:noProof/>
                <w:highlight w:val="yellow"/>
                <w:vertAlign w:val="superscript"/>
              </w:rPr>
            </w:rPrChange>
          </w:rPr>
          <w:delText>48</w:delText>
        </w:r>
        <w:r w:rsidR="00954437" w:rsidRPr="00DE5A9F" w:rsidDel="00DE5A9F">
          <w:rPr>
            <w:rFonts w:asciiTheme="minorHAnsi" w:hAnsiTheme="minorHAnsi" w:cstheme="minorHAnsi"/>
            <w:bCs/>
            <w:rPrChange w:id="600" w:author="owner" w:date="2018-05-26T17:53:00Z">
              <w:rPr>
                <w:rFonts w:asciiTheme="minorHAnsi" w:hAnsiTheme="minorHAnsi" w:cstheme="minorHAnsi"/>
                <w:bCs/>
                <w:highlight w:val="yellow"/>
              </w:rPr>
            </w:rPrChange>
          </w:rPr>
          <w:fldChar w:fldCharType="end"/>
        </w:r>
        <w:r w:rsidR="00954437" w:rsidRPr="00DE5A9F" w:rsidDel="00DE5A9F">
          <w:rPr>
            <w:rFonts w:asciiTheme="minorHAnsi" w:hAnsiTheme="minorHAnsi" w:cstheme="minorHAnsi"/>
            <w:bCs/>
            <w:rPrChange w:id="601" w:author="owner" w:date="2018-05-26T17:53:00Z">
              <w:rPr>
                <w:rFonts w:asciiTheme="minorHAnsi" w:hAnsiTheme="minorHAnsi" w:cstheme="minorHAnsi"/>
                <w:bCs/>
                <w:highlight w:val="yellow"/>
              </w:rPr>
            </w:rPrChange>
          </w:rPr>
          <w:delText>, melatonin</w:delText>
        </w:r>
        <w:r w:rsidR="00954437" w:rsidRPr="00DE5A9F" w:rsidDel="00DE5A9F">
          <w:rPr>
            <w:rFonts w:asciiTheme="minorHAnsi" w:hAnsiTheme="minorHAnsi" w:cstheme="minorHAnsi"/>
            <w:bCs/>
            <w:rPrChange w:id="602" w:author="owner" w:date="2018-05-26T17:53:00Z">
              <w:rPr>
                <w:rFonts w:asciiTheme="minorHAnsi" w:hAnsiTheme="minorHAnsi" w:cstheme="minorHAnsi"/>
                <w:bCs/>
                <w:highlight w:val="yellow"/>
              </w:rPr>
            </w:rPrChange>
          </w:rPr>
          <w:fldChar w:fldCharType="begin" w:fldLock="1"/>
        </w:r>
        <w:r w:rsidR="00CA0DE0" w:rsidRPr="00DE5A9F" w:rsidDel="00DE5A9F">
          <w:rPr>
            <w:rFonts w:asciiTheme="minorHAnsi" w:hAnsiTheme="minorHAnsi" w:cstheme="minorHAnsi"/>
            <w:bCs/>
            <w:rPrChange w:id="603" w:author="owner" w:date="2018-05-26T17:53:00Z">
              <w:rPr>
                <w:rFonts w:asciiTheme="minorHAnsi" w:hAnsiTheme="minorHAnsi" w:cstheme="minorHAnsi"/>
                <w:bCs/>
                <w:highlight w:val="yellow"/>
              </w:rPr>
            </w:rPrChange>
          </w:rPr>
          <w:delInstrText>ADDIN CSL_CITATION { "citationItems" : [ { "id" : "ITEM-1", "itemData" : { "DOI" : "10.1097/00008877-199902000-00007", "ISBN" : "0955-8810", "ISSN" : "09558810", "PMID" : "10780304", "abstract" : "In rodents, exposure to chronic mild stress (CMS) is known to induce unresponsiveness to environmental stimuli, as well as sleep disturbances, suggesting some analogies between this syndrome and human depression. Furthermore, numerous studies reported a decrease in nocturnal melatonin concentration in depressed patients, compared with controls. The present study was conducted to test a possible preventative action of daily treatment with melatonin on behavioural alterations induced in C3H/He mice by CMS exposure. In addition to daily spontaneous locomotor activity and preference for sucrose solution, the emotional behaviour of mice was examined in a stressful situation (light/dark choice test), as well as in a situation devoid of constraining components (free-exploratory paradigm), after three weeks of CMS. The results showed that the behaviour of C3H/He mice was disrupted after CMS. Stressed mice exhibited blunted emotional reactivity in both the light/dark choice test and the free-exploratory situation. While unstressed mice presented no variation in their preference for a sucrose solution, stressed mice presented a decrease in such preference towards the end of the CMS exposure. Furthermore, daily spontaneous locomotor activity of the mice was reduced after CMS. Daily treatment of stressed mice with melatonin was able to prevent several CMS-induced disturbances, except in the light/dark choice test, where melatonin was ineffective. Compared to the effects of 10 mg/kg of fluoxetine, which completely prevented CMS-induced dysregulation of behaviour, melatonin was less effective. The present results support the idea that melatonin may be implicated in an homeostatic system which protects animals from disruptions induced by chronic stress.", "author" : [ { "dropping-particle" : "", "family" : "Kopp", "given" : "C.", "non-dropping-particle" : "", "parse-names" : false, "suffix" : "" }, { "dropping-particle" : "", "family" : "Vogel", "given" : "E.", "non-dropping-particle" : "", "parse-names" : false, "suffix" : "" }, { "dropping-particle" : "", "family" : "Rettori", "given" : "M. C.", "non-dropping-particle" : "", "parse-names" : false, "suffix" : "" }, { "dropping-particle" : "", "family" : "Delagrange", "given" : "P.", "non-dropping-particle" : "", "parse-names" : false, "suffix" : "" }, { "dropping-particle" : "", "family" : "Misslin", "given" : "R.", "non-dropping-particle" : "", "parse-names" : false, "suffix" : "" } ], "container-title" : "Behavioural Pharmacology", "id" : "ITEM-1", "issue" : "1", "issued" : { "date-parts" : [ [ "1999" ] ] }, "page" : "73-83", "title" : "The effects of melatonin on the behavioural disturbances induced by chronic mild stress in C3H/He mice", "type" : "article-journal", "volume" : "10" }, "uris" : [ "http://www.mendeley.com/documents/?uuid=080caa7e-1e29-4ca4-bfe4-f230153d4f3f" ] }, { "id" : "ITEM-2", "itemData" : { "DOI" : "10.1016/j.ejphar.2009.02.037", "ISBN" : "1879-0712 (Electronic)", "ISSN" : "00142999", "PMID" : "19249298", "abstract" : "Melatonin is a hormone primarily synthesized by the pineal gland and has been shown to govern seasonal and circadian rhythms, as well as the immune system, certain behaviours, and responses to stress. Chronic exposure to stress is involved in the etiology of human depression, and depressed patients present changes in circadian and seasonal rhythms. This study investigated the effects of daily exogenous melatonin (1 and 10\u00a0mg/kg, p.o.) and imipramine (20\u00a0mg/kg, i.p.) on the changes in the coat state, grooming behaviour and corticosterone levels induced by the unpredictable chronic mild stress model of depression in mice. As expected, the 5\u00a0weeks of unpredictable chronic mild stress schedule induced significant degradation of the coat state, decreased grooming and increased serum corticosterone levels. All of these unpredictable chronic mild stress-induced changes were counteracted by melatonin (P &lt; 0.05) and imipramine (P &lt; 0.01). Especially in view of the relevance of stress as a major contributing factor in depression, as well as the alleged importance of normalizing a hyperfunctioning HPA axis and resynchronizing circadian rhythms for a successful treatment of depression, this study reassesses the potential of melatonin as an antidepressant. \u00a9 2009 Elsevier B.V. All rights reserved.", "author" : [ { "dropping-particle" : "", "family" : "Detanico", "given" : "Bernardo C.", "non-dropping-particle" : "", "parse-names" : false, "suffix" : "" }, { "dropping-particle" : "", "family" : "Piato", "given" : "\u00c2ngelo L.", "non-dropping-particle" : "", "parse-names" : false, "suffix" : "" }, { "dropping-particle" : "", "family" : "Freitas", "given" : "Jennifer J.", "non-dropping-particle" : "", "parse-names" : false, "suffix" : "" }, { "dropping-particle" : "", "family" : "Lhullier", "given" : "Francisco L.", "non-dropping-particle" : "", "parse-names" : false, "suffix" : "" }, { "dropping-particle" : "", "family" : "Hidalgo", "given" : "Maria P.", "non-dropping-particle" : "", "parse-names" : false, "suffix" : "" }, { "dropping-particle" : "", "family" : "Caumo", "given" : "Wolney", "non-dropping-particle" : "", "parse-names" : false, "suffix" : "" }, { "dropping-particle" : "", "family" : "Elisabetsky", "given" : "Elaine", "non-dropping-particle" : "", "parse-names" : false, "suffix" : "" } ], "container-title" : "European Journal of Pharmacology", "id" : "ITEM-2", "issue" : "1-3", "issued" : { "date-parts" : [ [ "2009" ] ] }, "page" : "121-125", "title" : "Antidepressant-like effects of melatonin in the mouse chronic mild stress model", "type" : "article-journal", "volume" : "607" }, "uris" : [ "http://www.mendeley.com/documents/?uuid=7fc5fb54-f868-4ae5-b72e-6722a298e72d" ] } ], "mendeley" : { "formattedCitation" : "&lt;sup&gt;43, 49&lt;/sup&gt;", "plainTextFormattedCitation" : "43, 49", "previouslyFormattedCitation" : "&lt;sup&gt;43, 49&lt;/sup&gt;" }, "properties" : { "noteIndex" : 0 }, "schema" : "https://github.com/citation-style-language/schema/raw/master/csl-citation.json" }</w:delInstrText>
        </w:r>
        <w:r w:rsidR="00954437" w:rsidRPr="00DE5A9F" w:rsidDel="00DE5A9F">
          <w:rPr>
            <w:rFonts w:asciiTheme="minorHAnsi" w:hAnsiTheme="minorHAnsi" w:cstheme="minorHAnsi"/>
            <w:bCs/>
            <w:rPrChange w:id="604" w:author="owner" w:date="2018-05-26T17:53:00Z">
              <w:rPr>
                <w:rFonts w:asciiTheme="minorHAnsi" w:hAnsiTheme="minorHAnsi" w:cstheme="minorHAnsi"/>
                <w:bCs/>
                <w:highlight w:val="yellow"/>
              </w:rPr>
            </w:rPrChange>
          </w:rPr>
          <w:fldChar w:fldCharType="separate"/>
        </w:r>
        <w:r w:rsidR="00EF4894" w:rsidRPr="00DE5A9F" w:rsidDel="00DE5A9F">
          <w:rPr>
            <w:rFonts w:asciiTheme="minorHAnsi" w:hAnsiTheme="minorHAnsi" w:cstheme="minorHAnsi"/>
            <w:bCs/>
            <w:noProof/>
            <w:vertAlign w:val="superscript"/>
            <w:rPrChange w:id="605" w:author="owner" w:date="2018-05-26T17:53:00Z">
              <w:rPr>
                <w:rFonts w:asciiTheme="minorHAnsi" w:hAnsiTheme="minorHAnsi" w:cstheme="minorHAnsi"/>
                <w:bCs/>
                <w:noProof/>
                <w:highlight w:val="yellow"/>
                <w:vertAlign w:val="superscript"/>
              </w:rPr>
            </w:rPrChange>
          </w:rPr>
          <w:delText>43, 49</w:delText>
        </w:r>
        <w:r w:rsidR="00954437" w:rsidRPr="00DE5A9F" w:rsidDel="00DE5A9F">
          <w:rPr>
            <w:rFonts w:asciiTheme="minorHAnsi" w:hAnsiTheme="minorHAnsi" w:cstheme="minorHAnsi"/>
            <w:bCs/>
            <w:rPrChange w:id="606" w:author="owner" w:date="2018-05-26T17:53:00Z">
              <w:rPr>
                <w:rFonts w:asciiTheme="minorHAnsi" w:hAnsiTheme="minorHAnsi" w:cstheme="minorHAnsi"/>
                <w:bCs/>
                <w:highlight w:val="yellow"/>
              </w:rPr>
            </w:rPrChange>
          </w:rPr>
          <w:fldChar w:fldCharType="end"/>
        </w:r>
        <w:r w:rsidR="00954437" w:rsidRPr="00DE5A9F" w:rsidDel="00DE5A9F">
          <w:rPr>
            <w:rFonts w:asciiTheme="minorHAnsi" w:hAnsiTheme="minorHAnsi" w:cstheme="minorHAnsi"/>
            <w:bCs/>
            <w:rPrChange w:id="607" w:author="owner" w:date="2018-05-26T17:53:00Z">
              <w:rPr>
                <w:rFonts w:asciiTheme="minorHAnsi" w:hAnsiTheme="minorHAnsi" w:cstheme="minorHAnsi"/>
                <w:bCs/>
                <w:highlight w:val="yellow"/>
              </w:rPr>
            </w:rPrChange>
          </w:rPr>
          <w:delText>, URB597</w:delText>
        </w:r>
        <w:r w:rsidR="00954437" w:rsidRPr="00DE5A9F" w:rsidDel="00DE5A9F">
          <w:rPr>
            <w:rFonts w:asciiTheme="minorHAnsi" w:hAnsiTheme="minorHAnsi" w:cstheme="minorHAnsi"/>
            <w:bCs/>
            <w:rPrChange w:id="608" w:author="owner" w:date="2018-05-26T17:53:00Z">
              <w:rPr>
                <w:rFonts w:asciiTheme="minorHAnsi" w:hAnsiTheme="minorHAnsi" w:cstheme="minorHAnsi"/>
                <w:bCs/>
                <w:highlight w:val="yellow"/>
              </w:rPr>
            </w:rPrChange>
          </w:rPr>
          <w:fldChar w:fldCharType="begin" w:fldLock="1"/>
        </w:r>
        <w:r w:rsidR="00CA0DE0" w:rsidRPr="00DE5A9F" w:rsidDel="00DE5A9F">
          <w:rPr>
            <w:rFonts w:asciiTheme="minorHAnsi" w:hAnsiTheme="minorHAnsi" w:cstheme="minorHAnsi"/>
            <w:bCs/>
            <w:rPrChange w:id="609" w:author="owner" w:date="2018-05-26T17:53:00Z">
              <w:rPr>
                <w:rFonts w:asciiTheme="minorHAnsi" w:hAnsiTheme="minorHAnsi" w:cstheme="minorHAnsi"/>
                <w:bCs/>
                <w:highlight w:val="yellow"/>
              </w:rPr>
            </w:rPrChange>
          </w:rPr>
          <w:delInstrText>ADDIN CSL_CITATION { "citationItems" : [ { "id" : "ITEM-1", "itemData" : { "DOI" : "10.1016/j.biopsych.2006.12.001", "author" : [ { "dropping-particle" : "", "family" : "Bortolato", "given" : "Marco", "non-dropping-particle" : "", "parse-names" : false, "suffix" : "" }, { "dropping-particle" : "", "family" : "Mangieri", "given" : "Regina A", "non-dropping-particle" : "", "parse-names" : false, "suffix" : "" }, { "dropping-particle" : "", "family" : "Fu", "given" : "Jin", "non-dropping-particle" : "", "parse-names" : false, "suffix" : "" }, { "dropping-particle" : "", "family" : "Kim", "given" : "Janet H", "non-dropping-particle" : "", "parse-names" : false, "suffix" : "" }, { "dropping-particle" : "", "family" : "Arguello", "given" : "Oliver", "non-dropping-particle" : "", "parse-names" : false, "suffix" : "" }, { "dropping-particle" : "", "family" : "Duranti", "given" : "Andrea", "non-dropping-particle" : "", "parse-names" : false, "suffix" : "" }, { "dropping-particle" : "", "family" : "Tontini", "given" : "Andrea", "non-dropping-particle" : "", "parse-names" : false, "suffix" : "" }, { "dropping-particle" : "", "family" : "Mor", "given" : "Marco", "non-dropping-particle" : "", "parse-names" : false, "suffix" : "" }, { "dropping-particle" : "", "family" : "Tarzia", "given" : "Giorgio", "non-dropping-particle" : "", "parse-names" : false, "suffix" : "" }, { "dropping-particle" : "", "family" : "Piomelli", "given" : "Daniele", "non-dropping-particle" : "", "parse-names" : false, "suffix" : "" } ], "container-title" : "Biological psychiatry", "id" : "ITEM-1", "issue" : "10", "issued" : { "date-parts" : [ [ "2007" ] ] }, "page" : "1103-1110", "publisher" : "Elsevier", "title" : "Antidepressant-like activity of the fatty acid amide hydrolase inhibitor URB597 in a rat model of chronic mild stress", "type" : "article-journal", "volume" : "62" }, "uris" : [ "http://www.mendeley.com/documents/?uuid=310c7b93-cf9b-4016-b780-1090eb422cc8" ] } ], "mendeley" : { "formattedCitation" : "&lt;sup&gt;54&lt;/sup&gt;", "plainTextFormattedCitation" : "54", "previouslyFormattedCitation" : "&lt;sup&gt;54&lt;/sup&gt;" }, "properties" : { "noteIndex" : 0 }, "schema" : "https://github.com/citation-style-language/schema/raw/master/csl-citation.json" }</w:delInstrText>
        </w:r>
        <w:r w:rsidR="00954437" w:rsidRPr="00DE5A9F" w:rsidDel="00DE5A9F">
          <w:rPr>
            <w:rFonts w:asciiTheme="minorHAnsi" w:hAnsiTheme="minorHAnsi" w:cstheme="minorHAnsi"/>
            <w:bCs/>
            <w:rPrChange w:id="610" w:author="owner" w:date="2018-05-26T17:53:00Z">
              <w:rPr>
                <w:rFonts w:asciiTheme="minorHAnsi" w:hAnsiTheme="minorHAnsi" w:cstheme="minorHAnsi"/>
                <w:bCs/>
                <w:highlight w:val="yellow"/>
              </w:rPr>
            </w:rPrChange>
          </w:rPr>
          <w:fldChar w:fldCharType="separate"/>
        </w:r>
        <w:r w:rsidR="00EF4894" w:rsidRPr="00DE5A9F" w:rsidDel="00DE5A9F">
          <w:rPr>
            <w:rFonts w:asciiTheme="minorHAnsi" w:hAnsiTheme="minorHAnsi" w:cstheme="minorHAnsi"/>
            <w:bCs/>
            <w:noProof/>
            <w:vertAlign w:val="superscript"/>
            <w:rPrChange w:id="611" w:author="owner" w:date="2018-05-26T17:53:00Z">
              <w:rPr>
                <w:rFonts w:asciiTheme="minorHAnsi" w:hAnsiTheme="minorHAnsi" w:cstheme="minorHAnsi"/>
                <w:bCs/>
                <w:noProof/>
                <w:highlight w:val="yellow"/>
                <w:vertAlign w:val="superscript"/>
              </w:rPr>
            </w:rPrChange>
          </w:rPr>
          <w:delText>54</w:delText>
        </w:r>
        <w:r w:rsidR="00954437" w:rsidRPr="00DE5A9F" w:rsidDel="00DE5A9F">
          <w:rPr>
            <w:rFonts w:asciiTheme="minorHAnsi" w:hAnsiTheme="minorHAnsi" w:cstheme="minorHAnsi"/>
            <w:bCs/>
            <w:rPrChange w:id="612" w:author="owner" w:date="2018-05-26T17:53:00Z">
              <w:rPr>
                <w:rFonts w:asciiTheme="minorHAnsi" w:hAnsiTheme="minorHAnsi" w:cstheme="minorHAnsi"/>
                <w:bCs/>
                <w:highlight w:val="yellow"/>
              </w:rPr>
            </w:rPrChange>
          </w:rPr>
          <w:fldChar w:fldCharType="end"/>
        </w:r>
        <w:r w:rsidR="00954437" w:rsidRPr="00DE5A9F" w:rsidDel="00DE5A9F">
          <w:rPr>
            <w:rFonts w:asciiTheme="minorHAnsi" w:hAnsiTheme="minorHAnsi" w:cstheme="minorHAnsi"/>
            <w:bCs/>
            <w:rPrChange w:id="613" w:author="owner" w:date="2018-05-26T17:53:00Z">
              <w:rPr>
                <w:rFonts w:asciiTheme="minorHAnsi" w:hAnsiTheme="minorHAnsi" w:cstheme="minorHAnsi"/>
                <w:bCs/>
                <w:highlight w:val="yellow"/>
              </w:rPr>
            </w:rPrChange>
          </w:rPr>
          <w:delText xml:space="preserve"> and other natural compounds</w:delText>
        </w:r>
        <w:r w:rsidR="00954437" w:rsidRPr="00DE5A9F" w:rsidDel="00DE5A9F">
          <w:rPr>
            <w:rFonts w:asciiTheme="minorHAnsi" w:hAnsiTheme="minorHAnsi" w:cstheme="minorHAnsi"/>
            <w:bCs/>
            <w:rPrChange w:id="614" w:author="owner" w:date="2018-05-26T17:53:00Z">
              <w:rPr>
                <w:rFonts w:asciiTheme="minorHAnsi" w:hAnsiTheme="minorHAnsi" w:cstheme="minorHAnsi"/>
                <w:bCs/>
                <w:highlight w:val="yellow"/>
              </w:rPr>
            </w:rPrChange>
          </w:rPr>
          <w:fldChar w:fldCharType="begin" w:fldLock="1"/>
        </w:r>
        <w:r w:rsidR="00CA0DE0" w:rsidRPr="00DE5A9F" w:rsidDel="00DE5A9F">
          <w:rPr>
            <w:rFonts w:asciiTheme="minorHAnsi" w:hAnsiTheme="minorHAnsi" w:cstheme="minorHAnsi"/>
            <w:bCs/>
            <w:rPrChange w:id="615" w:author="owner" w:date="2018-05-26T17:53:00Z">
              <w:rPr>
                <w:rFonts w:asciiTheme="minorHAnsi" w:hAnsiTheme="minorHAnsi" w:cstheme="minorHAnsi"/>
                <w:bCs/>
                <w:highlight w:val="yellow"/>
              </w:rPr>
            </w:rPrChange>
          </w:rPr>
          <w:delInstrText>ADDIN CSL_CITATION { "citationItems" : [ { "id" : "ITEM-1", "itemData" : { "DOI" : "10.1016/j.pbb.2012.12.024", "ISBN" : "0091-3057", "ISSN" : "00913057", "PMID" : "23290936", "abstract" : "Tea polyphenols (TPs), which are the natural compounds extracted from tea leaves, possess a number of beneficial properties, such as reducing the risks of cancer and heart diseases, alleviating cognitive impairments and showing antidepressant-like activity in the forced swim test (FST) and tail suspension test (TST). The present study was designed to investigate the protective effect of TPs on the chronic unpredictable mild stress (CUMS)-induced depression model in mice and to elucidate the related underlying mechanisms. With the daily exposure to stressor for 5 consecutive weeks, TPs were administered in mice at a daily dose of 25 mg/kg or 50 mg/kg by gavage for 3 consecutive weeks from the 3rd week. Our results showed that CUMS significantly decreased the levels of serum serotonin (5-HT) and norepinephrine (NE) in the hippocampus, the prefrontal cortex and serum, and the activities of superoxide dismutase (SOD) and catalase (CAT), with an increase in lipid peroxidation level as well as a reduction in glutathione (GSH) level and an elevation in the production of malondialdehyde (MDA) in the hippocampus and the prefrontal cortex. CUMS also reduced open-field activity, sucrose consumption, as well as increased immobility duration in FST and TST. TPs administration could effectively reverse the alterations in the concentrations of 5-HT and NE, elevate the activities of SOD and CAT as well as the level of GSH, reduce the MDA level and inhibit lipid peroxidation. Moreover, TPs could effectively reverse alterations in immobility duration, sucrose consumption and open-field activity. In conclusion, TPs administration has exhibited significant antidepressant-like effects in mice with CUMS-induced depression. The antidepressant activity of TPs might be related to the alteration of monoaminergic responses and antioxidant defenses. \u00a9 2013 Elsevier Inc.", "author" : [ { "dropping-particle" : "", "family" : "Liu", "given" : "Yi", "non-dropping-particle" : "", "parse-names" : false, "suffix" : "" }, { "dropping-particle" : "", "family" : "Jia", "given" : "Genguang", "non-dropping-particle" : "", "parse-names" : false, "suffix" : "" }, { "dropping-particle" : "", "family" : "Gou", "given" : "Lingshan", "non-dropping-particle" : "", "parse-names" : false, "suffix" : "" }, { "dropping-particle" : "", "family" : "Sun", "given" : "Lingyan", "non-dropping-particle" : "", "parse-names" : false, "suffix" : "" }, { "dropping-particle" : "", "family" : "Fu", "given" : "Xiaobin", "non-dropping-particle" : "", "parse-names" : false, "suffix" : "" }, { "dropping-particle" : "", "family" : "Lan", "given" : "Nuo", "non-dropping-particle" : "", "parse-names" : false, "suffix" : "" }, { "dropping-particle" : "", "family" : "Li", "given" : "Sai", "non-dropping-particle" : "", "parse-names" : false, "suffix" : "" }, { "dropping-particle" : "", "family" : "Yin", "given" : "Xiaoxing", "non-dropping-particle" : "", "parse-names" : false, "suffix" : "" } ], "container-title" : "Pharmacology Biochemistry and Behavior", "id" : "ITEM-1", "issue" : "1", "issued" : { "date-parts" : [ [ "2013" ] ] }, "page" : "27-32", "title" : "Antidepressant-like effects of tea polyphenols on mouse model of chronic unpredictable mild stress", "type" : "article-journal", "volume" : "104" }, "uris" : [ "http://www.mendeley.com/documents/?uuid=7f0168bf-642d-42aa-ab7e-bf6c3b0e4db8" ] }, { "id" : "ITEM-2", "itemData" : { "DOI" : "10.1016/j.pbb.2008.10.007", "ISBN" : "0091-3057 (Print)\\r0091-3057 (Linking)", "ISSN" : "00913057", "PMID" : "19000708", "abstract" : "Curcumin, a yellow pigment extracted from rhizomes of the plant Curcuma longa (turmeric), has been widely used as food additive and also as a herbal medicine throughout Asia. The present study was designed to study the pharmacological, biochemical and neurochemical effects of daily administration of curcumin to rats subjected to chronic unpredictable stress. Curcumin treatment (20 and 40\u00a0mg/kg, i.p., 21\u00a0days) significantly reversed the chronic unpredictable stress-induced behavioral (increase immobility period), biochemical (increase monoamine oxidase activity) and neurochemical (depletion of brain monoamine levels) alterations. The combination of piperine (2.5\u00a0mg/kg, i.p., 21\u00a0days), a bioavailability enhancer, with curcumin (20 and 40\u00a0mg/kg, i.p., 21\u00a0days) showed significant potentiation of its anti-immobility, neurotransmitter enhancing (serotonin and dopamine) and monoamine oxidase inhibitory (MAO-A) effects as compared to curcumin effect per se. This study provided a scientific rationale for the use of curcumin and its co-administration with piperine in the treatment of depressive disorders. \u00a9 2008 Elsevier Inc. All rights reserved.", "author" : [ { "dropping-particle" : "", "family" : "Bhutani", "given" : "Mohit Kumar", "non-dropping-particle" : "", "parse-names" : false, "suffix" : "" }, { "dropping-particle" : "", "family" : "Bishnoi", "given" : "Mahendra", "non-dropping-particle" : "", "parse-names" : false, "suffix" : "" }, { "dropping-particle" : "", "family" : "Kulkarni", "given" : "Shrinivas K.", "non-dropping-particle" : "", "parse-names" : false, "suffix" : "" } ], "container-title" : "Pharmacology Biochemistry and Behavior", "id" : "ITEM-2", "issue" : "1", "issued" : { "date-parts" : [ [ "2009" ] ] }, "page" : "39-43", "title" : "Anti-depressant like effect of curcumin and its combination with piperine in unpredictable chronic stress-induced behavioral, biochemical and neurochemical changes", "type" : "article-journal", "volume" : "92" }, "uris" : [ "http://www.mendeley.com/documents/?uuid=830abca0-2c73-43e7-9b69-bba7f67dc6e5" ] }, { "id" : "ITEM-3", "itemData" : { "DOI" : "10.1016/j.jep.2010.01.016", "ISBN" : "1872-7573 (Electronic)\\r0378-8741 (Linking)", "ISSN" : "03788741", "PMID" : "20079416", "abstract" : "Ethnopharmacology: Xiaoyaosan, a famous Chinese prescription, composed of Poria (Poria cocos (Schw.) Wolf), Radix Paeoniae Alba (Paeonia lactiflora Pall.), Radix Glycyrrhizae (Glycyrrhiza uralensis Fisch.), Radix Bupleuri (Bupleurum chinense DC.), Radix Angelicae Sinensis (Angelica sinensis (Oliv.) Diels), Rhizoma Atractylodis Macrocephalae (Atractylodes macrocephala Koidz.), Herba Menthae (Mentha haplocalyx Briq.), and Rhizoma Zingiberis Recens (Zingiber officinale Rosc.), has been widely used in the clinic for treating mental disorders. Behavior and biochemical analyses indicate xiaoyaosan has obvious anti-depression activity. However, there is no report on the effects of xiaoyaosan using a metabolomics approach. Aim of the study: A urinary metabolomics method was applied to evaluate the efficacy of xiaoyaosan on rat model of chronic unpredictable mild stress. Material and methods: Rats were divided into 6 groups and drugs were administered during the 21-day model building period. Urine was measured using GC-MS, processed with XCMS and Microsoft Excel and analyzed by SIMCA-P and SPASS software. Variable importance in projection statistics and loading plot were used to find biomarker ions. Results: Clear separation between model and each drug group was achieved. High dose group of xiaoyaosan was much closer to control group than middle dose group and amitriptyline group. The time-dependent recovery tendency in high dose group was obtained. Conclusions: In term of anti-depression effect, high dose xiaoyaosan was the most effective and amitriptyline equaled middle dose xiaoyaosan as shown by metabolomics strategy and behavior tests. Some common and characteristic metabolites on the anti-depression of xiaoyaosan and amitriptyline were obtained. The work showed metabolomics is a valuable tool in studying the efficacy and potential biomarkers of therapeutic effect of complex prescriptions. \u00a9 2010 Elsevier Ireland Ltd. All rights reserved.", "author" : [ { "dropping-particle" : "", "family" : "Dai", "given" : "Yuntao", "non-dropping-particle" : "", "parse-names" : false, "suffix" : "" }, { "dropping-particle" : "", "family" : "Li", "given" : "Zhenyu", "non-dropping-particle" : "", "parse-names" : false, "suffix" : "" }, { "dropping-particle" : "", "family" : "Xue", "given" : "Liming", "non-dropping-particle" : "", "parse-names" : false, "suffix" : "" }, { "dropping-particle" : "", "family" : "Dou", "given" : "Chunyan", "non-dropping-particle" : "", "parse-names" : false, "suffix" : "" }, { "dropping-particle" : "", "family" : "Zhou", "given" : "Yuzhi", "non-dropping-particle" : "", "parse-names" : false, "suffix" : "" }, { "dropping-particle" : "", "family" : "Zhang", "given" : "Lizeng", "non-dropping-particle" : "", "parse-names" : false, "suffix" : "" }, { "dropping-particle" : "", "family" : "Qin", "given" : "Xuemei", "non-dropping-particle" : "", "parse-names" : false, "suffix" : "" } ], "container-title" : "Journal of Ethnopharmacology", "id" : "ITEM-3", "issue" : "2", "issued" : { "date-parts" : [ [ "2010" ] ] }, "page" : "482-489", "title" : "Metabolomics study on the anti-depression effect of xiaoyaosan on rat model of chronic unpredictable mild stress", "type" : "article-journal", "volume" : "128" }, "uris" : [ "http://www.mendeley.com/documents/?uuid=c0f3b5cb-1eb9-4fe7-ad6b-85804fa05790" ] }, { "id" : "ITEM-4", "itemData" : { "DOI" : "10.1016/j.jep.2009.02.029", "ISBN" : "0378-8741", "ISSN" : "03788741", "PMID" : "19429340", "abstract" : "Aim of the study: Depression is a severe mood disorder. It was treated with Shudihuang, the steamed roots of Rehmannia glutinota Libosch. (SRG), in traditional Chinese medicine. The present paper was designed to verify its antidepressant effect. Materials and methods: A mouse model of depression was established though unpredictable chronic mild stress (UCMS). Low and high doses of SRG were administered orally. Fur state, body and organ weight, and gastric ulcers were examined. Locomotion was assayed in open field test. Liver antioxidant indexes were measured spectrophotometrically. Results: Fur state, body and organ weight were found to be insensitive to UCMS. The locomotion reduced by UCMS was restored by low dose of SRG (2.5 g/kg BW) but not by high dose (5 g/kg BW). UCMS resulted in aggravated gastric ulceration, elevated liver malondialdehyde, together with reduced total antioxidant capability, glutathione content, and superoxide dismutase and catalase activities. The alterations were improved by SRG in a dose-dependent manner. The differences in the activity of glutathione peroxidase were statistically nonsignificant among groups. Clomipramine the positive drug was similar to SRG especially in antioxidation. Conclusion: SRG is of therapeutic value for depression-like disorders, and antioxidation may be one of the mechanisms underlying its antidepressant action. \u00a9 2009 Elsevier Ireland Ltd. All rights reserved.", "author" : [ { "dropping-particle" : "", "family" : "Zhang", "given" : "Di", "non-dropping-particle" : "", "parse-names" : false, "suffix" : "" }, { "dropping-particle" : "sen", "family" : "Wen", "given" : "Xue", "non-dropping-particle" : "", "parse-names" : false, "suffix" : "" }, { "dropping-particle" : "", "family" : "Wang", "given" : "Xue yan", "non-dropping-particle" : "", "parse-names" : false, "suffix" : "" }, { "dropping-particle" : "", "family" : "Shi", "given" : "Min", "non-dropping-particle" : "", "parse-names" : false, "suffix" : "" }, { "dropping-particle" : "", "family" : "Zhao", "given" : "Yu", "non-dropping-particle" : "", "parse-names" : false, "suffix" : "" } ], "container-title" : "Journal of Ethnopharmacology", "id" : "ITEM-4", "issue" : "1", "issued" : { "date-parts" : [ [ "2009" ] ] }, "page" : "55-60", "title" : "Antidepressant effect of Shudihuang on mice exposed to unpredictable chronic mild stress", "type" : "article-journal", "volume" : "123" }, "uris" : [ "http://www.mendeley.com/documents/?uuid=76fbc659-fc57-4d21-a9ab-be62c8a04540" ] }, { "id" : "ITEM-5", "itemData" : { "DOI" : "10.1016/j.pnpbp.2009.01.006", "ISBN" : "0278-5846", "ISSN" : "02785846", "PMID" : "19302828", "abstract" : "Serotonergic receptors take their physiologic effects by affecting adenylyl cyclase (AC) catalytic activity and cyclic adenosine monophosphate (cAMP) concentration. AC-cAMP second messenger pathway has been recently suggested to play an important role in depression. Therefore, the compound that regulates the signal pathway may have potential as antidepressant. Curcumin is the main component of Curcuma longa L, a well-known indigenous herb with comprehensive bioactivities. In the present study, we investigated the effects of chronic unpredictable mild stress (CUMS) and curcumin on behaviours and serotonergic receptor-coupled AC-cAMP signal pathway in rats. Curcumin produced beneficial effects on the stressed rats by effectively improving CUMS-induced low sucrose consumption and reducing serum corticosterone levels in rats. Moreover, curcumin enhanced AC activity and cAMP levels in platelet and various brain regions, and up-regulated mRNA expressions of AC subtypes AC 2, AC 8 and cAMP response element binding protein (CREB) in the hippocampus, cortex and hypothalamus of the CUMS rats. Curcumin also attenuated CUMS-induced reductions of 5-hydroxytryptamine (5-HT) levels and high expressions of central 5-HT1A/1B/7receptors in rats. These results suggested that the potent antidepressant property of curcumin might be attributed to its improvement of AC-cAMP pathway as well as CREB via suppressing central 5-HT1A/1B/7receptors in the CUMS rats. Our findings provided a basis for examining the interaction of serotonergic receptors and AC-cAMP pathway in depression and curcumin treatment. \u00a9 2009.", "author" : [ { "dropping-particle" : "", "family" : "Li", "given" : "Yu Cheng", "non-dropping-particle" : "", "parse-names" : false, "suffix" : "" }, { "dropping-particle" : "", "family" : "Wang", "given" : "Fu Meng", "non-dropping-particle" : "", "parse-names" : false, "suffix" : "" }, { "dropping-particle" : "", "family" : "Pan", "given" : "Ying", "non-dropping-particle" : "", "parse-names" : false, "suffix" : "" }, { "dropping-particle" : "", "family" : "Qiang", "given" : "Li Qin", "non-dropping-particle" : "", "parse-names" : false, "suffix" : "" }, { "dropping-particle" : "", "family" : "Cheng", "given" : "Guang", "non-dropping-particle" : "", "parse-names" : false, "suffix" : "" }, { "dropping-particle" : "", "family" : "Zhang", "given" : "Wei Yun", "non-dropping-particle" : "", "parse-names" : false, "suffix" : "" }, { "dropping-particle" : "", "family" : "Kong", "given" : "Ling Dong", "non-dropping-particle" : "", "parse-names" : false, "suffix" : "" } ], "container-title" : "Progress in Neuro-Psychopharmacology and Biological Psychiatry", "id" : "ITEM-5", "issue" : "3", "issued" : { "date-parts" : [ [ "2009" ] ] }, "page" : "435-449", "title" : "Antidepressant-like effects of curcumin on serotonergic receptor-coupled AC-cAMP pathway in chronic unpredictable mild stress of rats", "type" : "article-journal", "volume" : "33" }, "uris" : [ "http://www.mendeley.com/documents/?uuid=62ea652b-d593-4240-bf37-6c80e0cf6a72" ] } ], "mendeley" : { "formattedCitation" : "&lt;sup&gt;37, 55\u201358&lt;/sup&gt;", "plainTextFormattedCitation" : "37, 55\u201358", "previouslyFormattedCitation" : "&lt;sup&gt;37, 55\u201358&lt;/sup&gt;" }, "properties" : { "noteIndex" : 0 }, "schema" : "https://github.com/citation-style-language/schema/raw/master/csl-citation.json" }</w:delInstrText>
        </w:r>
        <w:r w:rsidR="00954437" w:rsidRPr="00DE5A9F" w:rsidDel="00DE5A9F">
          <w:rPr>
            <w:rFonts w:asciiTheme="minorHAnsi" w:hAnsiTheme="minorHAnsi" w:cstheme="minorHAnsi"/>
            <w:bCs/>
            <w:rPrChange w:id="616" w:author="owner" w:date="2018-05-26T17:53:00Z">
              <w:rPr>
                <w:rFonts w:asciiTheme="minorHAnsi" w:hAnsiTheme="minorHAnsi" w:cstheme="minorHAnsi"/>
                <w:bCs/>
                <w:highlight w:val="yellow"/>
              </w:rPr>
            </w:rPrChange>
          </w:rPr>
          <w:fldChar w:fldCharType="separate"/>
        </w:r>
        <w:r w:rsidR="00EF4894" w:rsidRPr="00DE5A9F" w:rsidDel="00DE5A9F">
          <w:rPr>
            <w:rFonts w:asciiTheme="minorHAnsi" w:hAnsiTheme="minorHAnsi" w:cstheme="minorHAnsi"/>
            <w:bCs/>
            <w:noProof/>
            <w:vertAlign w:val="superscript"/>
            <w:rPrChange w:id="617" w:author="owner" w:date="2018-05-26T17:53:00Z">
              <w:rPr>
                <w:rFonts w:asciiTheme="minorHAnsi" w:hAnsiTheme="minorHAnsi" w:cstheme="minorHAnsi"/>
                <w:bCs/>
                <w:noProof/>
                <w:highlight w:val="yellow"/>
                <w:vertAlign w:val="superscript"/>
              </w:rPr>
            </w:rPrChange>
          </w:rPr>
          <w:delText>37, 55–58</w:delText>
        </w:r>
        <w:r w:rsidR="00954437" w:rsidRPr="00DE5A9F" w:rsidDel="00DE5A9F">
          <w:rPr>
            <w:rFonts w:asciiTheme="minorHAnsi" w:hAnsiTheme="minorHAnsi" w:cstheme="minorHAnsi"/>
            <w:bCs/>
            <w:rPrChange w:id="618" w:author="owner" w:date="2018-05-26T17:53:00Z">
              <w:rPr>
                <w:rFonts w:asciiTheme="minorHAnsi" w:hAnsiTheme="minorHAnsi" w:cstheme="minorHAnsi"/>
                <w:bCs/>
                <w:highlight w:val="yellow"/>
              </w:rPr>
            </w:rPrChange>
          </w:rPr>
          <w:fldChar w:fldCharType="end"/>
        </w:r>
        <w:r w:rsidR="00954437" w:rsidRPr="00DE5A9F" w:rsidDel="00DE5A9F">
          <w:rPr>
            <w:rFonts w:asciiTheme="minorHAnsi" w:hAnsiTheme="minorHAnsi" w:cstheme="minorHAnsi"/>
            <w:bCs/>
            <w:rPrChange w:id="619" w:author="owner" w:date="2018-05-26T17:53:00Z">
              <w:rPr>
                <w:rFonts w:asciiTheme="minorHAnsi" w:hAnsiTheme="minorHAnsi" w:cstheme="minorHAnsi"/>
                <w:bCs/>
                <w:highlight w:val="yellow"/>
              </w:rPr>
            </w:rPrChange>
          </w:rPr>
          <w:delText>.</w:delText>
        </w:r>
        <w:r w:rsidR="00954437" w:rsidRPr="00DE5A9F" w:rsidDel="00DE5A9F">
          <w:rPr>
            <w:rFonts w:asciiTheme="minorHAnsi" w:hAnsiTheme="minorHAnsi" w:cstheme="minorHAnsi"/>
            <w:bCs/>
          </w:rPr>
          <w:delText xml:space="preserve"> </w:delText>
        </w:r>
        <w:r w:rsidR="00954437" w:rsidRPr="00DE5A9F" w:rsidDel="00DE5A9F">
          <w:rPr>
            <w:rFonts w:asciiTheme="minorHAnsi" w:hAnsiTheme="minorHAnsi" w:cstheme="minorHAnsi"/>
            <w:bCs/>
            <w:lang w:bidi="he-IL"/>
            <w:rPrChange w:id="620" w:author="owner" w:date="2018-05-26T17:53:00Z">
              <w:rPr>
                <w:rFonts w:asciiTheme="minorHAnsi" w:hAnsiTheme="minorHAnsi" w:cstheme="minorHAnsi"/>
                <w:bCs/>
                <w:highlight w:val="yellow"/>
                <w:lang w:bidi="he-IL"/>
              </w:rPr>
            </w:rPrChange>
          </w:rPr>
          <w:delText xml:space="preserve"> </w:delText>
        </w:r>
      </w:del>
    </w:p>
    <w:p w14:paraId="02CBB9C6" w14:textId="77777777" w:rsidR="002E2F81" w:rsidRPr="00CA38F9" w:rsidRDefault="002E2F81" w:rsidP="002E2F81">
      <w:pPr>
        <w:pStyle w:val="NormalWeb"/>
        <w:spacing w:before="0" w:beforeAutospacing="0" w:after="0" w:afterAutospacing="0"/>
        <w:rPr>
          <w:rFonts w:asciiTheme="minorHAnsi" w:hAnsiTheme="minorHAnsi" w:cstheme="minorHAnsi"/>
          <w:bCs/>
          <w:highlight w:val="yellow"/>
          <w:lang w:bidi="he-IL"/>
        </w:rPr>
      </w:pPr>
    </w:p>
    <w:p w14:paraId="66690D33" w14:textId="77777777" w:rsidR="002E2F81" w:rsidRPr="00CA38F9" w:rsidRDefault="002E2F81" w:rsidP="002E2F81">
      <w:pPr>
        <w:pStyle w:val="NormalWeb"/>
        <w:spacing w:before="0" w:beforeAutospacing="0" w:after="0" w:afterAutospacing="0"/>
        <w:rPr>
          <w:rFonts w:asciiTheme="minorHAnsi" w:hAnsiTheme="minorHAnsi" w:cstheme="minorHAnsi"/>
          <w:b/>
          <w:highlight w:val="yellow"/>
          <w:lang w:bidi="he-IL"/>
        </w:rPr>
      </w:pPr>
      <w:r w:rsidRPr="00CA38F9">
        <w:rPr>
          <w:rFonts w:asciiTheme="minorHAnsi" w:hAnsiTheme="minorHAnsi" w:cstheme="minorHAnsi"/>
          <w:b/>
          <w:highlight w:val="yellow"/>
          <w:lang w:bidi="he-IL"/>
        </w:rPr>
        <w:t>4. Assessment of Hedonic Tone in the SPT</w:t>
      </w:r>
    </w:p>
    <w:p w14:paraId="3A4501BF" w14:textId="77777777" w:rsidR="002E2F81" w:rsidRPr="00CA38F9" w:rsidRDefault="002E2F81" w:rsidP="002E2F81">
      <w:pPr>
        <w:pStyle w:val="NormalWeb"/>
        <w:spacing w:before="0" w:beforeAutospacing="0" w:after="0" w:afterAutospacing="0"/>
        <w:rPr>
          <w:rFonts w:asciiTheme="minorHAnsi" w:hAnsiTheme="minorHAnsi" w:cstheme="minorHAnsi"/>
          <w:bCs/>
          <w:highlight w:val="yellow"/>
          <w:lang w:bidi="he-IL"/>
        </w:rPr>
      </w:pPr>
    </w:p>
    <w:p w14:paraId="5BCC0F17" w14:textId="561B26C2" w:rsidR="002E2F81" w:rsidRPr="00CA38F9" w:rsidRDefault="002E2F81" w:rsidP="004B21A1">
      <w:pPr>
        <w:pStyle w:val="NormalWeb"/>
        <w:spacing w:before="0" w:beforeAutospacing="0" w:after="0" w:afterAutospacing="0"/>
        <w:rPr>
          <w:rFonts w:asciiTheme="minorHAnsi" w:hAnsiTheme="minorHAnsi" w:cstheme="minorHAnsi"/>
          <w:bCs/>
          <w:highlight w:val="yellow"/>
          <w:lang w:bidi="he-IL"/>
        </w:rPr>
      </w:pPr>
      <w:r w:rsidRPr="00CA38F9">
        <w:rPr>
          <w:rFonts w:asciiTheme="minorHAnsi" w:hAnsiTheme="minorHAnsi" w:cstheme="minorHAnsi"/>
          <w:bCs/>
          <w:highlight w:val="yellow"/>
          <w:lang w:bidi="he-IL"/>
        </w:rPr>
        <w:t xml:space="preserve">4.1. </w:t>
      </w:r>
      <w:r w:rsidR="00E32BBC" w:rsidRPr="00CA38F9">
        <w:rPr>
          <w:rFonts w:asciiTheme="minorHAnsi" w:hAnsiTheme="minorHAnsi" w:cstheme="minorHAnsi"/>
          <w:bCs/>
          <w:highlight w:val="yellow"/>
          <w:lang w:bidi="he-IL"/>
        </w:rPr>
        <w:t xml:space="preserve">Following </w:t>
      </w:r>
      <w:r w:rsidR="004B21A1">
        <w:rPr>
          <w:rFonts w:asciiTheme="minorHAnsi" w:hAnsiTheme="minorHAnsi" w:cstheme="minorHAnsi"/>
          <w:bCs/>
          <w:highlight w:val="yellow"/>
          <w:lang w:bidi="he-IL"/>
        </w:rPr>
        <w:t xml:space="preserve">the </w:t>
      </w:r>
      <w:r w:rsidR="00E32BBC" w:rsidRPr="00CA38F9">
        <w:rPr>
          <w:rFonts w:asciiTheme="minorHAnsi" w:hAnsiTheme="minorHAnsi" w:cstheme="minorHAnsi"/>
          <w:bCs/>
          <w:highlight w:val="yellow"/>
          <w:lang w:bidi="he-IL"/>
        </w:rPr>
        <w:t xml:space="preserve">treatment phase remove each mouse from </w:t>
      </w:r>
      <w:r w:rsidR="00437F70">
        <w:rPr>
          <w:rFonts w:asciiTheme="minorHAnsi" w:hAnsiTheme="minorHAnsi" w:cstheme="minorHAnsi"/>
          <w:bCs/>
          <w:highlight w:val="yellow"/>
          <w:lang w:bidi="he-IL"/>
        </w:rPr>
        <w:t xml:space="preserve">the </w:t>
      </w:r>
      <w:r w:rsidR="00FA5A83">
        <w:rPr>
          <w:rFonts w:asciiTheme="minorHAnsi" w:hAnsiTheme="minorHAnsi" w:cstheme="minorHAnsi"/>
          <w:bCs/>
          <w:highlight w:val="yellow"/>
          <w:lang w:bidi="he-IL"/>
        </w:rPr>
        <w:t>home</w:t>
      </w:r>
      <w:r w:rsidR="00FA5A83" w:rsidRPr="00CA38F9">
        <w:rPr>
          <w:rFonts w:asciiTheme="minorHAnsi" w:hAnsiTheme="minorHAnsi" w:cstheme="minorHAnsi"/>
          <w:bCs/>
          <w:highlight w:val="yellow"/>
          <w:lang w:bidi="he-IL"/>
        </w:rPr>
        <w:t xml:space="preserve"> </w:t>
      </w:r>
      <w:r w:rsidR="00E32BBC" w:rsidRPr="00CA38F9">
        <w:rPr>
          <w:rFonts w:asciiTheme="minorHAnsi" w:hAnsiTheme="minorHAnsi" w:cstheme="minorHAnsi"/>
          <w:bCs/>
          <w:highlight w:val="yellow"/>
          <w:lang w:bidi="he-IL"/>
        </w:rPr>
        <w:t xml:space="preserve">cage and </w:t>
      </w:r>
      <w:r w:rsidR="004B21A1">
        <w:rPr>
          <w:rFonts w:asciiTheme="minorHAnsi" w:hAnsiTheme="minorHAnsi" w:cstheme="minorHAnsi"/>
          <w:bCs/>
          <w:highlight w:val="yellow"/>
          <w:lang w:bidi="he-IL"/>
        </w:rPr>
        <w:t>place</w:t>
      </w:r>
      <w:r w:rsidR="00437F70" w:rsidRPr="00CA38F9">
        <w:rPr>
          <w:rFonts w:asciiTheme="minorHAnsi" w:hAnsiTheme="minorHAnsi" w:cstheme="minorHAnsi"/>
          <w:bCs/>
          <w:highlight w:val="yellow"/>
          <w:lang w:bidi="he-IL"/>
        </w:rPr>
        <w:t xml:space="preserve"> </w:t>
      </w:r>
      <w:r w:rsidR="00E32BBC" w:rsidRPr="00CA38F9">
        <w:rPr>
          <w:rFonts w:asciiTheme="minorHAnsi" w:hAnsiTheme="minorHAnsi" w:cstheme="minorHAnsi"/>
          <w:bCs/>
          <w:highlight w:val="yellow"/>
          <w:lang w:bidi="he-IL"/>
        </w:rPr>
        <w:t xml:space="preserve">it </w:t>
      </w:r>
      <w:r w:rsidR="004B21A1">
        <w:rPr>
          <w:rFonts w:asciiTheme="minorHAnsi" w:hAnsiTheme="minorHAnsi" w:cstheme="minorHAnsi"/>
          <w:bCs/>
          <w:highlight w:val="yellow"/>
          <w:lang w:bidi="he-IL"/>
        </w:rPr>
        <w:t xml:space="preserve">individually </w:t>
      </w:r>
      <w:r w:rsidR="00E32BBC" w:rsidRPr="00CA38F9">
        <w:rPr>
          <w:rFonts w:asciiTheme="minorHAnsi" w:hAnsiTheme="minorHAnsi" w:cstheme="minorHAnsi"/>
          <w:bCs/>
          <w:highlight w:val="yellow"/>
          <w:lang w:bidi="he-IL"/>
        </w:rPr>
        <w:t>in a cage</w:t>
      </w:r>
      <w:r w:rsidR="00437F70">
        <w:rPr>
          <w:rFonts w:asciiTheme="minorHAnsi" w:hAnsiTheme="minorHAnsi" w:cstheme="minorHAnsi"/>
          <w:bCs/>
          <w:highlight w:val="yellow"/>
          <w:lang w:bidi="he-IL"/>
        </w:rPr>
        <w:t xml:space="preserve"> filled with fresh sawdust and a piece of cotton wool for enrichment.</w:t>
      </w:r>
    </w:p>
    <w:p w14:paraId="31CFD292" w14:textId="77777777" w:rsidR="00E32BBC" w:rsidRPr="00CA38F9" w:rsidRDefault="00E32BBC" w:rsidP="00E32BBC">
      <w:pPr>
        <w:pStyle w:val="NormalWeb"/>
        <w:spacing w:before="0" w:beforeAutospacing="0" w:after="0" w:afterAutospacing="0"/>
        <w:rPr>
          <w:rFonts w:asciiTheme="minorHAnsi" w:hAnsiTheme="minorHAnsi" w:cstheme="minorHAnsi"/>
          <w:bCs/>
          <w:highlight w:val="yellow"/>
          <w:lang w:bidi="he-IL"/>
        </w:rPr>
      </w:pPr>
    </w:p>
    <w:p w14:paraId="0D2706AF" w14:textId="7747C9C1" w:rsidR="003F7B1B" w:rsidRDefault="00E32BBC" w:rsidP="006915FA">
      <w:pPr>
        <w:pStyle w:val="NormalWeb"/>
        <w:spacing w:before="0" w:beforeAutospacing="0" w:after="0" w:afterAutospacing="0"/>
        <w:rPr>
          <w:ins w:id="621" w:author="owner" w:date="2018-05-26T17:56:00Z"/>
          <w:rFonts w:asciiTheme="minorHAnsi" w:hAnsiTheme="minorHAnsi" w:cstheme="minorHAnsi"/>
          <w:bCs/>
          <w:highlight w:val="yellow"/>
          <w:lang w:bidi="he-IL"/>
        </w:rPr>
      </w:pPr>
      <w:r w:rsidRPr="00CA38F9">
        <w:rPr>
          <w:rFonts w:asciiTheme="minorHAnsi" w:hAnsiTheme="minorHAnsi" w:cstheme="minorHAnsi"/>
          <w:bCs/>
          <w:highlight w:val="yellow"/>
          <w:lang w:bidi="he-IL"/>
        </w:rPr>
        <w:t xml:space="preserve">4.2. Prepare two bottles, one with distilled water and another with 2% sucrose solution (other </w:t>
      </w:r>
      <w:r w:rsidR="00661C88" w:rsidRPr="00CA38F9">
        <w:rPr>
          <w:rFonts w:asciiTheme="minorHAnsi" w:hAnsiTheme="minorHAnsi" w:cstheme="minorHAnsi"/>
          <w:bCs/>
          <w:highlight w:val="yellow"/>
          <w:lang w:bidi="he-IL"/>
        </w:rPr>
        <w:t xml:space="preserve">substance could be used: </w:t>
      </w:r>
      <w:r w:rsidR="00661C88" w:rsidRPr="00CA38F9">
        <w:rPr>
          <w:rFonts w:asciiTheme="minorHAnsi" w:hAnsiTheme="minorHAnsi" w:cstheme="minorHAnsi"/>
          <w:bCs/>
          <w:i/>
          <w:iCs/>
          <w:highlight w:val="yellow"/>
          <w:lang w:bidi="he-IL"/>
        </w:rPr>
        <w:t>e.g.</w:t>
      </w:r>
      <w:r w:rsidR="00661C88" w:rsidRPr="00CA38F9">
        <w:rPr>
          <w:rFonts w:asciiTheme="minorHAnsi" w:hAnsiTheme="minorHAnsi" w:cstheme="minorHAnsi"/>
          <w:bCs/>
          <w:highlight w:val="yellow"/>
          <w:lang w:bidi="he-IL"/>
        </w:rPr>
        <w:t>, saccharin</w:t>
      </w:r>
      <w:r w:rsidR="00661C88" w:rsidRPr="00CA38F9">
        <w:rPr>
          <w:rFonts w:asciiTheme="minorHAnsi" w:hAnsiTheme="minorHAnsi" w:cstheme="minorHAnsi"/>
          <w:bCs/>
          <w:highlight w:val="yellow"/>
          <w:lang w:bidi="he-IL"/>
        </w:rPr>
        <w:fldChar w:fldCharType="begin" w:fldLock="1"/>
      </w:r>
      <w:r w:rsidR="006915FA">
        <w:rPr>
          <w:rFonts w:asciiTheme="minorHAnsi" w:hAnsiTheme="minorHAnsi" w:cstheme="minorHAnsi"/>
          <w:bCs/>
          <w:highlight w:val="yellow"/>
          <w:lang w:bidi="he-IL"/>
        </w:rPr>
        <w:instrText>ADDIN CSL_CITATION { "citationItems" : [ { "id" : "ITEM-1", "itemData" : { "DOI" : "https://doi.org/10.1016/j.pnpbp.2018.01.026", "PMID" : "29458190", "author" : [ { "dropping-particle" : "", "family" : "Burstein", "given" : "Or", "non-dropping-particle" : "", "parse-names" : false, "suffix" : "" }, { "dropping-particle" : "", "family" : "Shoshan", "given" : "Noa", "non-dropping-particle" : "", "parse-names" : false, "suffix" : "" }, { "dropping-particle" : "", "family" : "Doron", "given" : "Ravid", "non-dropping-particle" : "", "parse-names" : false, "suffix" : "" }, { "dropping-particle" : "", "family" : "Akirav", "given" : "Irit", "non-dropping-particle" : "", "parse-names" : false, "suffix" : "" } ], "container-title" : "Progress in neuro-psychopharmacology and biological psychiatry", "id" : "ITEM-1", "issue" : "Part A", "issued" : { "date-parts" : [ [ "2018" ] ] }, "page" : "129-139", "publisher" : "Elsevier", "title" : "Cannabinoids prevent depressive-like symptoms and alterations in BDNF expression in a rat model of PTSD", "type" : "article-journal", "volume" : "84" }, "uris" : [ "http://www.mendeley.com/documents/?uuid=47826b59-ef29-4bc4-af72-c88bcab31366" ] } ], "mendeley" : { "formattedCitation" : "&lt;sup&gt;91&lt;/sup&gt;", "plainTextFormattedCitation" : "91", "previouslyFormattedCitation" : "&lt;sup&gt;93&lt;/sup&gt;" }, "properties" : { "noteIndex" : 0 }, "schema" : "https://github.com/citation-style-language/schema/raw/master/csl-citation.json" }</w:instrText>
      </w:r>
      <w:r w:rsidR="00661C88" w:rsidRPr="00CA38F9">
        <w:rPr>
          <w:rFonts w:asciiTheme="minorHAnsi" w:hAnsiTheme="minorHAnsi" w:cstheme="minorHAnsi"/>
          <w:bCs/>
          <w:highlight w:val="yellow"/>
          <w:lang w:bidi="he-IL"/>
        </w:rPr>
        <w:fldChar w:fldCharType="separate"/>
      </w:r>
      <w:r w:rsidR="006915FA" w:rsidRPr="006915FA">
        <w:rPr>
          <w:rFonts w:asciiTheme="minorHAnsi" w:hAnsiTheme="minorHAnsi" w:cstheme="minorHAnsi"/>
          <w:bCs/>
          <w:noProof/>
          <w:highlight w:val="yellow"/>
          <w:vertAlign w:val="superscript"/>
          <w:lang w:bidi="he-IL"/>
        </w:rPr>
        <w:t>91</w:t>
      </w:r>
      <w:r w:rsidR="00661C88" w:rsidRPr="00CA38F9">
        <w:rPr>
          <w:rFonts w:asciiTheme="minorHAnsi" w:hAnsiTheme="minorHAnsi" w:cstheme="minorHAnsi"/>
          <w:bCs/>
          <w:highlight w:val="yellow"/>
          <w:lang w:bidi="he-IL"/>
        </w:rPr>
        <w:fldChar w:fldCharType="end"/>
      </w:r>
      <w:r w:rsidR="00661C88" w:rsidRPr="00CA38F9">
        <w:rPr>
          <w:rFonts w:asciiTheme="minorHAnsi" w:hAnsiTheme="minorHAnsi" w:cstheme="minorHAnsi"/>
          <w:bCs/>
          <w:highlight w:val="yellow"/>
          <w:lang w:bidi="he-IL"/>
        </w:rPr>
        <w:t>, ethanol</w:t>
      </w:r>
      <w:r w:rsidR="00661C88" w:rsidRPr="00CA38F9">
        <w:rPr>
          <w:rFonts w:asciiTheme="minorHAnsi" w:hAnsiTheme="minorHAnsi" w:cstheme="minorHAnsi"/>
          <w:bCs/>
          <w:highlight w:val="yellow"/>
          <w:lang w:bidi="he-IL"/>
        </w:rPr>
        <w:fldChar w:fldCharType="begin" w:fldLock="1"/>
      </w:r>
      <w:r w:rsidR="0011101D">
        <w:rPr>
          <w:rFonts w:asciiTheme="minorHAnsi" w:hAnsiTheme="minorHAnsi" w:cstheme="minorHAnsi"/>
          <w:bCs/>
          <w:highlight w:val="yellow"/>
          <w:lang w:bidi="he-IL"/>
        </w:rPr>
        <w:instrText>ADDIN CSL_CITATION { "citationItems" : [ { "id" : "ITEM-1", "itemData" : { "DOI" : "10.1371/journal.pone.0188043", "ISBN" : "1111111111", "ISSN" : "19326203", "PMID" : "29141007", "abstract" : "Anhedonia is defined as a diminished ability to obtain pleasure from otherwise positive stimuli. Anxiety and mood disorders have been previously associated with dysregulation of the reward system, with anhedonia as a core element of major depressive disorder (MDD). The aim of the present study was to investigate whether stress-induced anhedonia could be prevented by treatments with escitalopram or novel herbal treatment (NHT) in an animal model of depression. Unpredictable chronic mild stress (UCMS) was administered for 4 weeks on ICR outbred mice. Following stress exposure, animals were randomly assigned to pharmacological treatment groups (i.e., saline, escitalopram or NHT). Treatments were delivered for 3 weeks. Hedonic tone was examined via ethanol and sucrose preferences. Biological indices pertinent to MDD and anhedonia were assessed: namely, hippocampal brain-derived neurotrophic factor (BDNF) and striatal dopamine receptor D2 (Drd2) mRNA expression levels. The results indicate that the UCMS-induced reductions in ethanol or sucrose preferences were normalized by escitalopram or NHT. This implies a resemblance between sucrose and ethanol in their hedonic-eliciting property. On a neurobiological aspect, UCMS-induced reduction in hippocampal BDNF levels was normalized by escitalopram or NHT, while UCMS-induced reduction in striatal Drd2 mRNA levels was normalized solely by NHT. The results accentuate the association of stress and anhedonia, and pinpoint a distinct effect for NHT on striatal Drd2 expression.", "author" : [ { "dropping-particle" : "", "family" : "Burstein", "given" : "Or", "non-dropping-particle" : "", "parse-names" : false, "suffix" : "" }, { "dropping-particle" : "", "family" : "Franko", "given" : "Motty", "non-dropping-particle" : "", "parse-names" : false, "suffix" : "" }, { "dropping-particle" : "", "family" : "Gale", "given" : "Eyal", "non-dropping-particle" : "", "parse-names" : false, "suffix" : "" }, { "dropping-particle" : "", "family" : "Handelsman", "given" : "Assaf", "non-dropping-particle" : "", "parse-names" : false, "suffix" : "" }, { "dropping-particle" : "", "family" : "Barak", "given" : "Segev", "non-dropping-particle" : "", "parse-names" : false, "suffix" : "" }, { "dropping-particle" : "", "family" : "Motsan", "given" : "Shai", "non-dropping-particle" : "", "parse-names" : false, "suffix" : "" }, { "dropping-particle" : "", "family" : "Shamir", "given" : "Alon", "non-dropping-particle" : "", "parse-names" : false, "suffix" : "" }, { "dropping-particle" : "", "family" : "Toledano", "given" : "Roni", "non-dropping-particle" : "", "parse-names" : false, "suffix" : "" }, { "dropping-particle" : "", "family" : "Simhon", "given" : "Omri", "non-dropping-particle" : "", "parse-names" : false, "suffix" : "" }, { "dropping-particle" : "", "family" : "Hirshler", "given" : "Yafit", "non-dropping-particle" : "", "parse-names" : false, "suffix" : "" }, { "dropping-particle" : "", "family" : "Chen", "given" : "Gang", "non-dropping-particle" : "", "parse-names" : false, "suffix" : "" }, { "dropping-particle" : "", "family" : "Doron", "given" : "Ravid", "non-dropping-particle" : "", "parse-names" : false, "suffix" : "" } ], "container-title" : "PLoS ONE", "id" : "ITEM-1", "issue" : "11", "issued" : { "date-parts" : [ [ "2017" ] ] }, "title" : "Escitalopram and NHT normalized stress-induced anhedonia and molecular neuroadaptations in a mouse model of depression", "type" : "article-journal", "volume" : "12" }, "uris" : [ "http://www.mendeley.com/documents/?uuid=70d2afb6-9af4-44d8-8501-4635c1cb48f5" ] } ], "mendeley" : { "formattedCitation" : "&lt;sup&gt;30&lt;/sup&gt;", "plainTextFormattedCitation" : "30", "previouslyFormattedCitation" : "&lt;sup&gt;30&lt;/sup&gt;" }, "properties" : { "noteIndex" : 0 }, "schema" : "https://github.com/citation-style-language/schema/raw/master/csl-citation.json" }</w:instrText>
      </w:r>
      <w:r w:rsidR="00661C88" w:rsidRPr="00CA38F9">
        <w:rPr>
          <w:rFonts w:asciiTheme="minorHAnsi" w:hAnsiTheme="minorHAnsi" w:cstheme="minorHAnsi"/>
          <w:bCs/>
          <w:highlight w:val="yellow"/>
          <w:lang w:bidi="he-IL"/>
        </w:rPr>
        <w:fldChar w:fldCharType="separate"/>
      </w:r>
      <w:r w:rsidR="0011101D" w:rsidRPr="0011101D">
        <w:rPr>
          <w:rFonts w:asciiTheme="minorHAnsi" w:hAnsiTheme="minorHAnsi" w:cstheme="minorHAnsi"/>
          <w:bCs/>
          <w:noProof/>
          <w:highlight w:val="yellow"/>
          <w:vertAlign w:val="superscript"/>
          <w:lang w:bidi="he-IL"/>
        </w:rPr>
        <w:t>30</w:t>
      </w:r>
      <w:r w:rsidR="00661C88" w:rsidRPr="00CA38F9">
        <w:rPr>
          <w:rFonts w:asciiTheme="minorHAnsi" w:hAnsiTheme="minorHAnsi" w:cstheme="minorHAnsi"/>
          <w:bCs/>
          <w:highlight w:val="yellow"/>
          <w:lang w:bidi="he-IL"/>
        </w:rPr>
        <w:fldChar w:fldCharType="end"/>
      </w:r>
      <w:r w:rsidR="00661C88" w:rsidRPr="00CA38F9">
        <w:rPr>
          <w:rFonts w:asciiTheme="minorHAnsi" w:hAnsiTheme="minorHAnsi" w:cstheme="minorHAnsi"/>
          <w:bCs/>
          <w:highlight w:val="yellow"/>
          <w:lang w:bidi="he-IL"/>
        </w:rPr>
        <w:t>).</w:t>
      </w:r>
      <w:r w:rsidR="005660A7">
        <w:rPr>
          <w:rFonts w:asciiTheme="minorHAnsi" w:hAnsiTheme="minorHAnsi" w:cstheme="minorHAnsi"/>
          <w:bCs/>
          <w:highlight w:val="yellow"/>
          <w:lang w:bidi="he-IL"/>
        </w:rPr>
        <w:t xml:space="preserve"> </w:t>
      </w:r>
    </w:p>
    <w:p w14:paraId="4A760F3D" w14:textId="77777777" w:rsidR="003F7B1B" w:rsidRDefault="003F7B1B" w:rsidP="00CA0DE0">
      <w:pPr>
        <w:pStyle w:val="NormalWeb"/>
        <w:spacing w:before="0" w:beforeAutospacing="0" w:after="0" w:afterAutospacing="0"/>
        <w:rPr>
          <w:ins w:id="622" w:author="owner" w:date="2018-05-26T17:56:00Z"/>
          <w:rFonts w:asciiTheme="minorHAnsi" w:hAnsiTheme="minorHAnsi" w:cstheme="minorHAnsi"/>
          <w:bCs/>
          <w:highlight w:val="yellow"/>
          <w:lang w:bidi="he-IL"/>
        </w:rPr>
      </w:pPr>
    </w:p>
    <w:p w14:paraId="301BA852" w14:textId="4E8B3F6E" w:rsidR="00316324" w:rsidRPr="003F7B1B" w:rsidRDefault="003F7B1B" w:rsidP="00F643B4">
      <w:pPr>
        <w:pStyle w:val="NormalWeb"/>
        <w:spacing w:before="0" w:beforeAutospacing="0" w:after="0" w:afterAutospacing="0"/>
        <w:rPr>
          <w:rFonts w:asciiTheme="minorHAnsi" w:hAnsiTheme="minorHAnsi" w:cstheme="minorHAnsi"/>
          <w:bCs/>
          <w:lang w:bidi="he-IL"/>
          <w:rPrChange w:id="623" w:author="owner" w:date="2018-05-26T17:56:00Z">
            <w:rPr>
              <w:rFonts w:asciiTheme="minorHAnsi" w:hAnsiTheme="minorHAnsi" w:cstheme="minorHAnsi"/>
              <w:bCs/>
              <w:highlight w:val="yellow"/>
              <w:lang w:bidi="he-IL"/>
            </w:rPr>
          </w:rPrChange>
        </w:rPr>
      </w:pPr>
      <w:ins w:id="624" w:author="owner" w:date="2018-05-26T17:56:00Z">
        <w:r w:rsidRPr="003F7B1B">
          <w:rPr>
            <w:rFonts w:asciiTheme="minorHAnsi" w:hAnsiTheme="minorHAnsi" w:cstheme="minorHAnsi"/>
            <w:bCs/>
            <w:lang w:bidi="he-IL"/>
            <w:rPrChange w:id="625" w:author="owner" w:date="2018-05-26T17:56:00Z">
              <w:rPr>
                <w:rFonts w:asciiTheme="minorHAnsi" w:hAnsiTheme="minorHAnsi" w:cstheme="minorHAnsi"/>
                <w:bCs/>
                <w:highlight w:val="yellow"/>
                <w:lang w:bidi="he-IL"/>
              </w:rPr>
            </w:rPrChange>
          </w:rPr>
          <w:t xml:space="preserve">Note: </w:t>
        </w:r>
      </w:ins>
      <w:r w:rsidR="0073309E" w:rsidRPr="003F7B1B">
        <w:rPr>
          <w:rFonts w:asciiTheme="minorHAnsi" w:hAnsiTheme="minorHAnsi" w:cstheme="minorHAnsi"/>
          <w:bCs/>
          <w:lang w:bidi="he-IL"/>
          <w:rPrChange w:id="626" w:author="owner" w:date="2018-05-26T17:56:00Z">
            <w:rPr>
              <w:rFonts w:asciiTheme="minorHAnsi" w:hAnsiTheme="minorHAnsi" w:cstheme="minorHAnsi"/>
              <w:bCs/>
              <w:highlight w:val="yellow"/>
              <w:lang w:bidi="he-IL"/>
            </w:rPr>
          </w:rPrChange>
        </w:rPr>
        <w:t>Each bottle should contain the</w:t>
      </w:r>
      <w:r w:rsidR="005660A7" w:rsidRPr="003F7B1B">
        <w:rPr>
          <w:rFonts w:asciiTheme="minorHAnsi" w:hAnsiTheme="minorHAnsi" w:cstheme="minorHAnsi"/>
          <w:bCs/>
          <w:lang w:bidi="he-IL"/>
          <w:rPrChange w:id="627" w:author="owner" w:date="2018-05-26T17:56:00Z">
            <w:rPr>
              <w:rFonts w:asciiTheme="minorHAnsi" w:hAnsiTheme="minorHAnsi" w:cstheme="minorHAnsi"/>
              <w:bCs/>
              <w:highlight w:val="yellow"/>
              <w:lang w:bidi="he-IL"/>
            </w:rPr>
          </w:rPrChange>
        </w:rPr>
        <w:t xml:space="preserve"> </w:t>
      </w:r>
      <w:r w:rsidR="00D01EC2" w:rsidRPr="003F7B1B">
        <w:rPr>
          <w:rFonts w:asciiTheme="minorHAnsi" w:hAnsiTheme="minorHAnsi" w:cstheme="minorHAnsi"/>
          <w:bCs/>
          <w:lang w:bidi="he-IL"/>
          <w:rPrChange w:id="628" w:author="owner" w:date="2018-05-26T17:56:00Z">
            <w:rPr>
              <w:rFonts w:asciiTheme="minorHAnsi" w:hAnsiTheme="minorHAnsi" w:cstheme="minorHAnsi"/>
              <w:bCs/>
              <w:highlight w:val="yellow"/>
              <w:lang w:bidi="he-IL"/>
            </w:rPr>
          </w:rPrChange>
        </w:rPr>
        <w:t>same volume of fluid.</w:t>
      </w:r>
      <w:ins w:id="629" w:author="owner" w:date="2018-05-26T17:56:00Z">
        <w:r w:rsidRPr="003F7B1B">
          <w:rPr>
            <w:rFonts w:asciiTheme="minorHAnsi" w:hAnsiTheme="minorHAnsi" w:cstheme="minorHAnsi"/>
            <w:bCs/>
            <w:lang w:bidi="he-IL"/>
            <w:rPrChange w:id="630" w:author="owner" w:date="2018-05-26T17:56:00Z">
              <w:rPr>
                <w:rFonts w:asciiTheme="minorHAnsi" w:hAnsiTheme="minorHAnsi" w:cstheme="minorHAnsi"/>
                <w:bCs/>
                <w:highlight w:val="yellow"/>
                <w:lang w:bidi="he-IL"/>
              </w:rPr>
            </w:rPrChange>
          </w:rPr>
          <w:t xml:space="preserve"> </w:t>
        </w:r>
      </w:ins>
      <w:r w:rsidR="00F643B4" w:rsidRPr="003F7B1B">
        <w:rPr>
          <w:rFonts w:asciiTheme="minorHAnsi" w:hAnsiTheme="minorHAnsi" w:cstheme="minorHAnsi"/>
          <w:bCs/>
          <w:lang w:bidi="he-IL"/>
          <w:rPrChange w:id="631" w:author="owner" w:date="2018-05-26T17:56:00Z">
            <w:rPr>
              <w:rFonts w:asciiTheme="minorHAnsi" w:hAnsiTheme="minorHAnsi" w:cstheme="minorHAnsi"/>
              <w:bCs/>
              <w:highlight w:val="yellow"/>
              <w:lang w:bidi="he-IL"/>
            </w:rPr>
          </w:rPrChange>
        </w:rPr>
        <w:t>Neither</w:t>
      </w:r>
      <w:r w:rsidR="00316324" w:rsidRPr="003F7B1B">
        <w:rPr>
          <w:rFonts w:asciiTheme="minorHAnsi" w:hAnsiTheme="minorHAnsi" w:cstheme="minorHAnsi"/>
          <w:bCs/>
          <w:lang w:bidi="he-IL"/>
          <w:rPrChange w:id="632" w:author="owner" w:date="2018-05-26T17:56:00Z">
            <w:rPr>
              <w:rFonts w:asciiTheme="minorHAnsi" w:hAnsiTheme="minorHAnsi" w:cstheme="minorHAnsi"/>
              <w:bCs/>
              <w:highlight w:val="yellow"/>
              <w:lang w:bidi="he-IL"/>
            </w:rPr>
          </w:rPrChange>
        </w:rPr>
        <w:t xml:space="preserve"> prior acclimation </w:t>
      </w:r>
      <w:r w:rsidR="004B21A1" w:rsidRPr="003F7B1B">
        <w:rPr>
          <w:rFonts w:asciiTheme="minorHAnsi" w:hAnsiTheme="minorHAnsi" w:cstheme="minorHAnsi"/>
          <w:bCs/>
          <w:lang w:bidi="he-IL"/>
          <w:rPrChange w:id="633" w:author="owner" w:date="2018-05-26T17:56:00Z">
            <w:rPr>
              <w:rFonts w:asciiTheme="minorHAnsi" w:hAnsiTheme="minorHAnsi" w:cstheme="minorHAnsi"/>
              <w:bCs/>
              <w:highlight w:val="yellow"/>
              <w:lang w:bidi="he-IL"/>
            </w:rPr>
          </w:rPrChange>
        </w:rPr>
        <w:t>nor</w:t>
      </w:r>
      <w:r w:rsidR="00316324" w:rsidRPr="003F7B1B">
        <w:rPr>
          <w:rFonts w:asciiTheme="minorHAnsi" w:hAnsiTheme="minorHAnsi" w:cstheme="minorHAnsi"/>
          <w:bCs/>
          <w:lang w:bidi="he-IL"/>
          <w:rPrChange w:id="634" w:author="owner" w:date="2018-05-26T17:56:00Z">
            <w:rPr>
              <w:rFonts w:asciiTheme="minorHAnsi" w:hAnsiTheme="minorHAnsi" w:cstheme="minorHAnsi"/>
              <w:bCs/>
              <w:highlight w:val="yellow"/>
              <w:lang w:bidi="he-IL"/>
            </w:rPr>
          </w:rPrChange>
        </w:rPr>
        <w:t xml:space="preserve"> habituation phases are needed before introduction of fluids.</w:t>
      </w:r>
    </w:p>
    <w:p w14:paraId="752798C1" w14:textId="77777777" w:rsidR="00661C88" w:rsidRPr="00CA38F9" w:rsidRDefault="00661C88" w:rsidP="00661C88">
      <w:pPr>
        <w:pStyle w:val="NormalWeb"/>
        <w:spacing w:before="0" w:beforeAutospacing="0" w:after="0" w:afterAutospacing="0"/>
        <w:rPr>
          <w:rFonts w:asciiTheme="minorHAnsi" w:hAnsiTheme="minorHAnsi" w:cstheme="minorHAnsi"/>
          <w:bCs/>
          <w:highlight w:val="yellow"/>
          <w:lang w:bidi="he-IL"/>
        </w:rPr>
      </w:pPr>
    </w:p>
    <w:p w14:paraId="24447869" w14:textId="1C1C6988" w:rsidR="00E32BBC" w:rsidRDefault="00661C88" w:rsidP="003F7B1B">
      <w:pPr>
        <w:pStyle w:val="NormalWeb"/>
        <w:spacing w:before="0" w:beforeAutospacing="0" w:after="0" w:afterAutospacing="0"/>
        <w:rPr>
          <w:rFonts w:asciiTheme="minorHAnsi" w:hAnsiTheme="minorHAnsi" w:cstheme="minorHAnsi"/>
          <w:bCs/>
          <w:highlight w:val="yellow"/>
          <w:lang w:bidi="he-IL"/>
        </w:rPr>
      </w:pPr>
      <w:proofErr w:type="gramStart"/>
      <w:r w:rsidRPr="00CA38F9">
        <w:rPr>
          <w:rFonts w:asciiTheme="minorHAnsi" w:hAnsiTheme="minorHAnsi" w:cstheme="minorHAnsi"/>
          <w:bCs/>
          <w:highlight w:val="yellow"/>
          <w:lang w:bidi="he-IL"/>
        </w:rPr>
        <w:t>4.</w:t>
      </w:r>
      <w:proofErr w:type="gramEnd"/>
      <w:del w:id="635" w:author="owner" w:date="2018-05-26T17:57:00Z">
        <w:r w:rsidR="00316324" w:rsidDel="003F7B1B">
          <w:rPr>
            <w:rFonts w:asciiTheme="minorHAnsi" w:hAnsiTheme="minorHAnsi" w:cstheme="minorHAnsi"/>
            <w:bCs/>
            <w:highlight w:val="yellow"/>
            <w:lang w:bidi="he-IL"/>
          </w:rPr>
          <w:delText>4</w:delText>
        </w:r>
      </w:del>
      <w:ins w:id="636" w:author="owner" w:date="2018-05-26T17:57:00Z">
        <w:r w:rsidR="003F7B1B">
          <w:rPr>
            <w:rFonts w:asciiTheme="minorHAnsi" w:hAnsiTheme="minorHAnsi" w:cstheme="minorHAnsi"/>
            <w:bCs/>
            <w:highlight w:val="yellow"/>
            <w:lang w:bidi="he-IL"/>
          </w:rPr>
          <w:t>3</w:t>
        </w:r>
      </w:ins>
      <w:r w:rsidRPr="00CA38F9">
        <w:rPr>
          <w:rFonts w:asciiTheme="minorHAnsi" w:hAnsiTheme="minorHAnsi" w:cstheme="minorHAnsi"/>
          <w:bCs/>
          <w:highlight w:val="yellow"/>
          <w:lang w:bidi="he-IL"/>
        </w:rPr>
        <w:t xml:space="preserve">. </w:t>
      </w:r>
      <w:r w:rsidR="00D62710" w:rsidRPr="00CA38F9">
        <w:rPr>
          <w:rFonts w:asciiTheme="minorHAnsi" w:hAnsiTheme="minorHAnsi" w:cstheme="minorHAnsi"/>
          <w:bCs/>
          <w:highlight w:val="yellow"/>
          <w:lang w:bidi="he-IL"/>
        </w:rPr>
        <w:t>Weigh the two bottles and s</w:t>
      </w:r>
      <w:r w:rsidR="00033DE6" w:rsidRPr="00CA38F9">
        <w:rPr>
          <w:rFonts w:asciiTheme="minorHAnsi" w:hAnsiTheme="minorHAnsi" w:cstheme="minorHAnsi"/>
          <w:bCs/>
          <w:highlight w:val="yellow"/>
          <w:lang w:bidi="he-IL"/>
        </w:rPr>
        <w:t>et</w:t>
      </w:r>
      <w:r w:rsidRPr="00CA38F9">
        <w:rPr>
          <w:rFonts w:asciiTheme="minorHAnsi" w:hAnsiTheme="minorHAnsi" w:cstheme="minorHAnsi"/>
          <w:bCs/>
          <w:highlight w:val="yellow"/>
          <w:lang w:bidi="he-IL"/>
        </w:rPr>
        <w:t xml:space="preserve"> </w:t>
      </w:r>
      <w:r w:rsidR="00033DE6" w:rsidRPr="00CA38F9">
        <w:rPr>
          <w:rFonts w:asciiTheme="minorHAnsi" w:hAnsiTheme="minorHAnsi" w:cstheme="minorHAnsi"/>
          <w:bCs/>
          <w:highlight w:val="yellow"/>
          <w:lang w:bidi="he-IL"/>
        </w:rPr>
        <w:t>the</w:t>
      </w:r>
      <w:r w:rsidR="00D62710" w:rsidRPr="00CA38F9">
        <w:rPr>
          <w:rFonts w:asciiTheme="minorHAnsi" w:hAnsiTheme="minorHAnsi" w:cstheme="minorHAnsi"/>
          <w:bCs/>
          <w:highlight w:val="yellow"/>
          <w:lang w:bidi="he-IL"/>
        </w:rPr>
        <w:t>m</w:t>
      </w:r>
      <w:r w:rsidR="00033DE6" w:rsidRPr="00CA38F9">
        <w:rPr>
          <w:rFonts w:asciiTheme="minorHAnsi" w:hAnsiTheme="minorHAnsi" w:cstheme="minorHAnsi"/>
          <w:bCs/>
          <w:highlight w:val="yellow"/>
          <w:lang w:bidi="he-IL"/>
        </w:rPr>
        <w:t xml:space="preserve"> at the cage</w:t>
      </w:r>
      <w:r w:rsidR="008B0293">
        <w:rPr>
          <w:rFonts w:asciiTheme="minorHAnsi" w:hAnsiTheme="minorHAnsi" w:cstheme="minorHAnsi"/>
          <w:bCs/>
          <w:highlight w:val="yellow"/>
          <w:lang w:bidi="he-IL"/>
        </w:rPr>
        <w:t xml:space="preserve"> lid</w:t>
      </w:r>
      <w:r w:rsidR="00033DE6" w:rsidRPr="00CA38F9">
        <w:rPr>
          <w:rFonts w:asciiTheme="minorHAnsi" w:hAnsiTheme="minorHAnsi" w:cstheme="minorHAnsi"/>
          <w:bCs/>
          <w:highlight w:val="yellow"/>
          <w:lang w:bidi="he-IL"/>
        </w:rPr>
        <w:t xml:space="preserve"> to allow mice </w:t>
      </w:r>
      <w:r w:rsidR="00033DE6" w:rsidRPr="00CA38F9">
        <w:rPr>
          <w:rFonts w:asciiTheme="minorHAnsi" w:hAnsiTheme="minorHAnsi" w:cstheme="minorHAnsi"/>
          <w:bCs/>
          <w:i/>
          <w:iCs/>
          <w:highlight w:val="yellow"/>
          <w:lang w:bidi="he-IL"/>
        </w:rPr>
        <w:t>ad libitum</w:t>
      </w:r>
      <w:r w:rsidR="00033DE6" w:rsidRPr="00CA38F9">
        <w:rPr>
          <w:rFonts w:asciiTheme="minorHAnsi" w:hAnsiTheme="minorHAnsi" w:cstheme="minorHAnsi"/>
          <w:bCs/>
          <w:highlight w:val="yellow"/>
          <w:lang w:bidi="he-IL"/>
        </w:rPr>
        <w:t xml:space="preserve"> access to both solutions for a period of </w:t>
      </w:r>
      <w:r w:rsidR="008B0293">
        <w:rPr>
          <w:rFonts w:asciiTheme="minorHAnsi" w:hAnsiTheme="minorHAnsi" w:cstheme="minorHAnsi"/>
          <w:bCs/>
          <w:highlight w:val="yellow"/>
          <w:lang w:bidi="he-IL"/>
        </w:rPr>
        <w:t>(</w:t>
      </w:r>
      <w:r w:rsidR="0095414F" w:rsidRPr="00CA38F9">
        <w:rPr>
          <w:rFonts w:asciiTheme="minorHAnsi" w:hAnsiTheme="minorHAnsi" w:cstheme="minorHAnsi"/>
          <w:bCs/>
          <w:highlight w:val="yellow"/>
          <w:lang w:bidi="he-IL"/>
        </w:rPr>
        <w:t>one of the following</w:t>
      </w:r>
      <w:r w:rsidR="008B0293">
        <w:rPr>
          <w:rFonts w:asciiTheme="minorHAnsi" w:hAnsiTheme="minorHAnsi" w:cstheme="minorHAnsi"/>
          <w:bCs/>
          <w:highlight w:val="yellow"/>
          <w:lang w:bidi="he-IL"/>
        </w:rPr>
        <w:t>)</w:t>
      </w:r>
      <w:r w:rsidR="0095414F" w:rsidRPr="00CA38F9">
        <w:rPr>
          <w:rFonts w:asciiTheme="minorHAnsi" w:hAnsiTheme="minorHAnsi" w:cstheme="minorHAnsi"/>
          <w:bCs/>
          <w:highlight w:val="yellow"/>
          <w:lang w:bidi="he-IL"/>
        </w:rPr>
        <w:t xml:space="preserve">: </w:t>
      </w:r>
      <w:r w:rsidR="00033DE6" w:rsidRPr="00CA38F9">
        <w:rPr>
          <w:rFonts w:asciiTheme="minorHAnsi" w:hAnsiTheme="minorHAnsi" w:cstheme="minorHAnsi"/>
          <w:bCs/>
          <w:highlight w:val="yellow"/>
          <w:lang w:bidi="he-IL"/>
        </w:rPr>
        <w:t>24</w:t>
      </w:r>
      <w:r w:rsidR="0095414F" w:rsidRPr="00CA38F9">
        <w:rPr>
          <w:rFonts w:asciiTheme="minorHAnsi" w:hAnsiTheme="minorHAnsi" w:cstheme="minorHAnsi"/>
          <w:bCs/>
          <w:highlight w:val="yellow"/>
          <w:lang w:bidi="he-IL"/>
        </w:rPr>
        <w:t xml:space="preserve"> </w:t>
      </w:r>
      <w:r w:rsidR="00033DE6" w:rsidRPr="00CA38F9">
        <w:rPr>
          <w:rFonts w:asciiTheme="minorHAnsi" w:hAnsiTheme="minorHAnsi" w:cstheme="minorHAnsi"/>
          <w:bCs/>
          <w:highlight w:val="yellow"/>
          <w:lang w:bidi="he-IL"/>
        </w:rPr>
        <w:t>/</w:t>
      </w:r>
      <w:r w:rsidR="0095414F" w:rsidRPr="00CA38F9">
        <w:rPr>
          <w:rFonts w:asciiTheme="minorHAnsi" w:hAnsiTheme="minorHAnsi" w:cstheme="minorHAnsi"/>
          <w:bCs/>
          <w:highlight w:val="yellow"/>
          <w:lang w:bidi="he-IL"/>
        </w:rPr>
        <w:t xml:space="preserve"> </w:t>
      </w:r>
      <w:r w:rsidR="00033DE6" w:rsidRPr="00CA38F9">
        <w:rPr>
          <w:rFonts w:asciiTheme="minorHAnsi" w:hAnsiTheme="minorHAnsi" w:cstheme="minorHAnsi"/>
          <w:bCs/>
          <w:highlight w:val="yellow"/>
          <w:lang w:bidi="he-IL"/>
        </w:rPr>
        <w:t>48</w:t>
      </w:r>
      <w:r w:rsidR="0095414F" w:rsidRPr="00CA38F9">
        <w:rPr>
          <w:rFonts w:asciiTheme="minorHAnsi" w:hAnsiTheme="minorHAnsi" w:cstheme="minorHAnsi"/>
          <w:bCs/>
          <w:highlight w:val="yellow"/>
          <w:lang w:bidi="he-IL"/>
        </w:rPr>
        <w:t xml:space="preserve"> </w:t>
      </w:r>
      <w:r w:rsidR="00033DE6" w:rsidRPr="00CA38F9">
        <w:rPr>
          <w:rFonts w:asciiTheme="minorHAnsi" w:hAnsiTheme="minorHAnsi" w:cstheme="minorHAnsi"/>
          <w:bCs/>
          <w:highlight w:val="yellow"/>
          <w:lang w:bidi="he-IL"/>
        </w:rPr>
        <w:t>/</w:t>
      </w:r>
      <w:r w:rsidR="0095414F" w:rsidRPr="00CA38F9">
        <w:rPr>
          <w:rFonts w:asciiTheme="minorHAnsi" w:hAnsiTheme="minorHAnsi" w:cstheme="minorHAnsi"/>
          <w:bCs/>
          <w:highlight w:val="yellow"/>
          <w:lang w:bidi="he-IL"/>
        </w:rPr>
        <w:t xml:space="preserve"> </w:t>
      </w:r>
      <w:r w:rsidR="00033DE6" w:rsidRPr="00CA38F9">
        <w:rPr>
          <w:rFonts w:asciiTheme="minorHAnsi" w:hAnsiTheme="minorHAnsi" w:cstheme="minorHAnsi"/>
          <w:bCs/>
          <w:highlight w:val="yellow"/>
          <w:lang w:bidi="he-IL"/>
        </w:rPr>
        <w:t>72</w:t>
      </w:r>
      <w:r w:rsidR="00CD64C6">
        <w:rPr>
          <w:rFonts w:asciiTheme="minorHAnsi" w:hAnsiTheme="minorHAnsi" w:cstheme="minorHAnsi"/>
          <w:bCs/>
          <w:highlight w:val="yellow"/>
          <w:lang w:bidi="he-IL"/>
        </w:rPr>
        <w:t xml:space="preserve"> / 144</w:t>
      </w:r>
      <w:r w:rsidR="00033DE6" w:rsidRPr="00CA38F9">
        <w:rPr>
          <w:rFonts w:asciiTheme="minorHAnsi" w:hAnsiTheme="minorHAnsi" w:cstheme="minorHAnsi"/>
          <w:bCs/>
          <w:highlight w:val="yellow"/>
          <w:lang w:bidi="he-IL"/>
        </w:rPr>
        <w:t xml:space="preserve"> h.</w:t>
      </w:r>
    </w:p>
    <w:p w14:paraId="5008B538" w14:textId="77777777" w:rsidR="005660A7" w:rsidRDefault="005660A7" w:rsidP="00D62710">
      <w:pPr>
        <w:pStyle w:val="NormalWeb"/>
        <w:spacing w:before="0" w:beforeAutospacing="0" w:after="0" w:afterAutospacing="0"/>
        <w:rPr>
          <w:rFonts w:asciiTheme="minorHAnsi" w:hAnsiTheme="minorHAnsi" w:cstheme="minorHAnsi"/>
          <w:bCs/>
          <w:highlight w:val="yellow"/>
          <w:lang w:bidi="he-IL"/>
        </w:rPr>
      </w:pPr>
    </w:p>
    <w:p w14:paraId="0DE1A4CC" w14:textId="034F2EF4" w:rsidR="008B0293" w:rsidRDefault="008B0293" w:rsidP="003F7B1B">
      <w:pPr>
        <w:pStyle w:val="NormalWeb"/>
        <w:spacing w:before="0" w:beforeAutospacing="0" w:after="0" w:afterAutospacing="0"/>
        <w:rPr>
          <w:rFonts w:asciiTheme="minorHAnsi" w:hAnsiTheme="minorHAnsi" w:cstheme="minorHAnsi"/>
          <w:bCs/>
          <w:highlight w:val="yellow"/>
          <w:lang w:bidi="he-IL"/>
        </w:rPr>
      </w:pPr>
      <w:proofErr w:type="gramStart"/>
      <w:r>
        <w:rPr>
          <w:rFonts w:asciiTheme="minorHAnsi" w:hAnsiTheme="minorHAnsi" w:cstheme="minorHAnsi"/>
          <w:bCs/>
          <w:highlight w:val="yellow"/>
          <w:lang w:bidi="he-IL"/>
        </w:rPr>
        <w:t>4.</w:t>
      </w:r>
      <w:proofErr w:type="gramEnd"/>
      <w:del w:id="637" w:author="owner" w:date="2018-05-26T17:57:00Z">
        <w:r w:rsidDel="003F7B1B">
          <w:rPr>
            <w:rFonts w:asciiTheme="minorHAnsi" w:hAnsiTheme="minorHAnsi" w:cstheme="minorHAnsi"/>
            <w:bCs/>
            <w:highlight w:val="yellow"/>
            <w:lang w:bidi="he-IL"/>
          </w:rPr>
          <w:delText>5</w:delText>
        </w:r>
      </w:del>
      <w:ins w:id="638" w:author="owner" w:date="2018-05-26T17:57:00Z">
        <w:r w:rsidR="003F7B1B">
          <w:rPr>
            <w:rFonts w:asciiTheme="minorHAnsi" w:hAnsiTheme="minorHAnsi" w:cstheme="minorHAnsi"/>
            <w:bCs/>
            <w:highlight w:val="yellow"/>
            <w:lang w:bidi="he-IL"/>
          </w:rPr>
          <w:t>4</w:t>
        </w:r>
      </w:ins>
      <w:r>
        <w:rPr>
          <w:rFonts w:asciiTheme="minorHAnsi" w:hAnsiTheme="minorHAnsi" w:cstheme="minorHAnsi"/>
          <w:bCs/>
          <w:highlight w:val="yellow"/>
          <w:lang w:bidi="he-IL"/>
        </w:rPr>
        <w:t xml:space="preserve">. Place the two bottles at both ends of the cage lid. Place rodent chow between the two bottles to allow </w:t>
      </w:r>
      <w:r>
        <w:rPr>
          <w:rFonts w:asciiTheme="minorHAnsi" w:hAnsiTheme="minorHAnsi" w:cstheme="minorHAnsi"/>
          <w:bCs/>
          <w:i/>
          <w:iCs/>
          <w:highlight w:val="yellow"/>
          <w:lang w:bidi="he-IL"/>
        </w:rPr>
        <w:t>ad libitum</w:t>
      </w:r>
      <w:r>
        <w:rPr>
          <w:rFonts w:asciiTheme="minorHAnsi" w:hAnsiTheme="minorHAnsi" w:cstheme="minorHAnsi"/>
          <w:bCs/>
          <w:highlight w:val="yellow"/>
          <w:lang w:bidi="he-IL"/>
        </w:rPr>
        <w:t xml:space="preserve"> access to food.</w:t>
      </w:r>
    </w:p>
    <w:p w14:paraId="7CD749A8" w14:textId="77777777" w:rsidR="008B0293" w:rsidRDefault="008B0293" w:rsidP="00316324">
      <w:pPr>
        <w:pStyle w:val="NormalWeb"/>
        <w:spacing w:before="0" w:beforeAutospacing="0" w:after="0" w:afterAutospacing="0"/>
        <w:rPr>
          <w:rFonts w:asciiTheme="minorHAnsi" w:hAnsiTheme="minorHAnsi" w:cstheme="minorHAnsi"/>
          <w:bCs/>
          <w:highlight w:val="yellow"/>
          <w:lang w:bidi="he-IL"/>
        </w:rPr>
      </w:pPr>
    </w:p>
    <w:p w14:paraId="2877CCE4" w14:textId="458D6699" w:rsidR="00437F70" w:rsidRDefault="005660A7" w:rsidP="00427B27">
      <w:pPr>
        <w:pStyle w:val="NormalWeb"/>
        <w:spacing w:before="0" w:beforeAutospacing="0" w:after="0" w:afterAutospacing="0"/>
        <w:rPr>
          <w:rFonts w:asciiTheme="minorHAnsi" w:hAnsiTheme="minorHAnsi" w:cstheme="minorHAnsi"/>
          <w:bCs/>
          <w:highlight w:val="yellow"/>
          <w:lang w:bidi="he-IL"/>
        </w:rPr>
      </w:pPr>
      <w:proofErr w:type="gramStart"/>
      <w:r>
        <w:rPr>
          <w:rFonts w:asciiTheme="minorHAnsi" w:hAnsiTheme="minorHAnsi" w:cstheme="minorHAnsi"/>
          <w:bCs/>
          <w:highlight w:val="yellow"/>
          <w:lang w:bidi="he-IL"/>
        </w:rPr>
        <w:t>4.</w:t>
      </w:r>
      <w:proofErr w:type="gramEnd"/>
      <w:del w:id="639" w:author="owner" w:date="2018-05-26T17:57:00Z">
        <w:r w:rsidR="008B0293" w:rsidDel="00427B27">
          <w:rPr>
            <w:rFonts w:asciiTheme="minorHAnsi" w:hAnsiTheme="minorHAnsi" w:cstheme="minorHAnsi"/>
            <w:bCs/>
            <w:highlight w:val="yellow"/>
            <w:lang w:bidi="he-IL"/>
          </w:rPr>
          <w:delText>6</w:delText>
        </w:r>
      </w:del>
      <w:ins w:id="640" w:author="owner" w:date="2018-05-26T17:57:00Z">
        <w:r w:rsidR="00427B27">
          <w:rPr>
            <w:rFonts w:asciiTheme="minorHAnsi" w:hAnsiTheme="minorHAnsi" w:cstheme="minorHAnsi"/>
            <w:bCs/>
            <w:highlight w:val="yellow"/>
            <w:lang w:bidi="he-IL"/>
          </w:rPr>
          <w:t>5</w:t>
        </w:r>
      </w:ins>
      <w:r>
        <w:rPr>
          <w:rFonts w:asciiTheme="minorHAnsi" w:hAnsiTheme="minorHAnsi" w:cstheme="minorHAnsi"/>
          <w:bCs/>
          <w:highlight w:val="yellow"/>
          <w:lang w:bidi="he-IL"/>
        </w:rPr>
        <w:t>.</w:t>
      </w:r>
      <w:r w:rsidR="00D01EC2">
        <w:rPr>
          <w:rFonts w:asciiTheme="minorHAnsi" w:hAnsiTheme="minorHAnsi" w:cstheme="minorHAnsi"/>
          <w:bCs/>
          <w:highlight w:val="yellow"/>
          <w:lang w:bidi="he-IL"/>
        </w:rPr>
        <w:t xml:space="preserve"> </w:t>
      </w:r>
      <w:r w:rsidR="00346E17">
        <w:rPr>
          <w:rFonts w:asciiTheme="minorHAnsi" w:hAnsiTheme="minorHAnsi" w:cstheme="minorHAnsi"/>
          <w:bCs/>
          <w:highlight w:val="yellow"/>
          <w:lang w:bidi="he-IL"/>
        </w:rPr>
        <w:t xml:space="preserve">Replace bottles every 24 h, using </w:t>
      </w:r>
      <w:r w:rsidR="000110AC">
        <w:rPr>
          <w:rFonts w:asciiTheme="minorHAnsi" w:hAnsiTheme="minorHAnsi" w:cstheme="minorHAnsi"/>
          <w:bCs/>
          <w:highlight w:val="yellow"/>
          <w:lang w:bidi="he-IL"/>
        </w:rPr>
        <w:t>sterile</w:t>
      </w:r>
      <w:r w:rsidR="00346E17">
        <w:rPr>
          <w:rFonts w:asciiTheme="minorHAnsi" w:hAnsiTheme="minorHAnsi" w:cstheme="minorHAnsi"/>
          <w:bCs/>
          <w:highlight w:val="yellow"/>
          <w:lang w:bidi="he-IL"/>
        </w:rPr>
        <w:t xml:space="preserve"> bottles with fresh fluid. </w:t>
      </w:r>
      <w:r>
        <w:rPr>
          <w:rFonts w:asciiTheme="minorHAnsi" w:hAnsiTheme="minorHAnsi" w:cstheme="minorHAnsi"/>
          <w:bCs/>
          <w:highlight w:val="yellow"/>
          <w:lang w:bidi="he-IL"/>
        </w:rPr>
        <w:t xml:space="preserve"> </w:t>
      </w:r>
    </w:p>
    <w:p w14:paraId="1DF3432B" w14:textId="77777777" w:rsidR="00DD5C75" w:rsidRDefault="00DD5C75" w:rsidP="00346E17">
      <w:pPr>
        <w:pStyle w:val="NormalWeb"/>
        <w:spacing w:before="0" w:beforeAutospacing="0" w:after="0" w:afterAutospacing="0"/>
        <w:rPr>
          <w:rFonts w:asciiTheme="minorHAnsi" w:hAnsiTheme="minorHAnsi" w:cstheme="minorHAnsi"/>
          <w:bCs/>
          <w:highlight w:val="yellow"/>
          <w:lang w:bidi="he-IL"/>
        </w:rPr>
      </w:pPr>
    </w:p>
    <w:p w14:paraId="16402AAF" w14:textId="74B752B8" w:rsidR="00D62710" w:rsidRPr="00427B27" w:rsidRDefault="00DD5C75" w:rsidP="006915FA">
      <w:pPr>
        <w:pStyle w:val="NormalWeb"/>
        <w:spacing w:before="0" w:beforeAutospacing="0" w:after="0" w:afterAutospacing="0"/>
        <w:rPr>
          <w:rFonts w:asciiTheme="minorHAnsi" w:hAnsiTheme="minorHAnsi" w:cstheme="minorHAnsi"/>
          <w:bCs/>
          <w:lang w:bidi="he-IL"/>
          <w:rPrChange w:id="641" w:author="owner" w:date="2018-05-26T17:57:00Z">
            <w:rPr>
              <w:rFonts w:asciiTheme="minorHAnsi" w:hAnsiTheme="minorHAnsi" w:cstheme="minorHAnsi"/>
              <w:bCs/>
              <w:highlight w:val="yellow"/>
              <w:lang w:bidi="he-IL"/>
            </w:rPr>
          </w:rPrChange>
        </w:rPr>
      </w:pPr>
      <w:del w:id="642" w:author="owner" w:date="2018-05-26T17:57:00Z">
        <w:r w:rsidRPr="00427B27" w:rsidDel="00427B27">
          <w:rPr>
            <w:rFonts w:asciiTheme="minorHAnsi" w:hAnsiTheme="minorHAnsi" w:cstheme="minorHAnsi"/>
            <w:bCs/>
            <w:lang w:bidi="he-IL"/>
            <w:rPrChange w:id="643" w:author="owner" w:date="2018-05-26T17:57:00Z">
              <w:rPr>
                <w:rFonts w:asciiTheme="minorHAnsi" w:hAnsiTheme="minorHAnsi" w:cstheme="minorHAnsi"/>
                <w:bCs/>
                <w:highlight w:val="yellow"/>
                <w:lang w:bidi="he-IL"/>
              </w:rPr>
            </w:rPrChange>
          </w:rPr>
          <w:delText>4.</w:delText>
        </w:r>
        <w:r w:rsidR="00316324" w:rsidRPr="00427B27" w:rsidDel="00427B27">
          <w:rPr>
            <w:rFonts w:asciiTheme="minorHAnsi" w:hAnsiTheme="minorHAnsi" w:cstheme="minorHAnsi"/>
            <w:bCs/>
            <w:lang w:bidi="he-IL"/>
            <w:rPrChange w:id="644" w:author="owner" w:date="2018-05-26T17:57:00Z">
              <w:rPr>
                <w:rFonts w:asciiTheme="minorHAnsi" w:hAnsiTheme="minorHAnsi" w:cstheme="minorHAnsi"/>
                <w:bCs/>
                <w:highlight w:val="yellow"/>
                <w:lang w:bidi="he-IL"/>
              </w:rPr>
            </w:rPrChange>
          </w:rPr>
          <w:delText>7</w:delText>
        </w:r>
        <w:r w:rsidRPr="00427B27" w:rsidDel="00427B27">
          <w:rPr>
            <w:rFonts w:asciiTheme="minorHAnsi" w:hAnsiTheme="minorHAnsi" w:cstheme="minorHAnsi"/>
            <w:bCs/>
            <w:lang w:bidi="he-IL"/>
            <w:rPrChange w:id="645" w:author="owner" w:date="2018-05-26T17:57:00Z">
              <w:rPr>
                <w:rFonts w:asciiTheme="minorHAnsi" w:hAnsiTheme="minorHAnsi" w:cstheme="minorHAnsi"/>
                <w:bCs/>
                <w:highlight w:val="yellow"/>
                <w:lang w:bidi="he-IL"/>
              </w:rPr>
            </w:rPrChange>
          </w:rPr>
          <w:delText>.</w:delText>
        </w:r>
      </w:del>
      <w:ins w:id="646" w:author="owner" w:date="2018-05-26T17:57:00Z">
        <w:r w:rsidR="00427B27" w:rsidRPr="00427B27">
          <w:rPr>
            <w:rFonts w:asciiTheme="minorHAnsi" w:hAnsiTheme="minorHAnsi" w:cstheme="minorHAnsi"/>
            <w:bCs/>
            <w:lang w:bidi="he-IL"/>
            <w:rPrChange w:id="647" w:author="owner" w:date="2018-05-26T17:57:00Z">
              <w:rPr>
                <w:rFonts w:asciiTheme="minorHAnsi" w:hAnsiTheme="minorHAnsi" w:cstheme="minorHAnsi"/>
                <w:bCs/>
                <w:highlight w:val="yellow"/>
                <w:lang w:bidi="he-IL"/>
              </w:rPr>
            </w:rPrChange>
          </w:rPr>
          <w:t>Note:</w:t>
        </w:r>
      </w:ins>
      <w:r w:rsidRPr="00427B27">
        <w:rPr>
          <w:rFonts w:asciiTheme="minorHAnsi" w:hAnsiTheme="minorHAnsi" w:cstheme="minorHAnsi"/>
          <w:bCs/>
          <w:lang w:bidi="he-IL"/>
          <w:rPrChange w:id="648" w:author="owner" w:date="2018-05-26T17:57:00Z">
            <w:rPr>
              <w:rFonts w:asciiTheme="minorHAnsi" w:hAnsiTheme="minorHAnsi" w:cstheme="minorHAnsi"/>
              <w:bCs/>
              <w:highlight w:val="yellow"/>
              <w:lang w:bidi="he-IL"/>
            </w:rPr>
          </w:rPrChange>
        </w:rPr>
        <w:t xml:space="preserve"> As mice are housed </w:t>
      </w:r>
      <w:r w:rsidR="00411438" w:rsidRPr="00427B27">
        <w:rPr>
          <w:rFonts w:asciiTheme="minorHAnsi" w:hAnsiTheme="minorHAnsi" w:cstheme="minorHAnsi"/>
          <w:bCs/>
          <w:lang w:bidi="he-IL"/>
          <w:rPrChange w:id="649" w:author="owner" w:date="2018-05-26T17:57:00Z">
            <w:rPr>
              <w:rFonts w:asciiTheme="minorHAnsi" w:hAnsiTheme="minorHAnsi" w:cstheme="minorHAnsi"/>
              <w:bCs/>
              <w:highlight w:val="yellow"/>
              <w:lang w:bidi="he-IL"/>
            </w:rPr>
          </w:rPrChange>
        </w:rPr>
        <w:t>individually</w:t>
      </w:r>
      <w:r w:rsidRPr="00427B27">
        <w:rPr>
          <w:rFonts w:asciiTheme="minorHAnsi" w:hAnsiTheme="minorHAnsi" w:cstheme="minorHAnsi"/>
          <w:bCs/>
          <w:lang w:bidi="he-IL"/>
          <w:rPrChange w:id="650" w:author="owner" w:date="2018-05-26T17:57:00Z">
            <w:rPr>
              <w:rFonts w:asciiTheme="minorHAnsi" w:hAnsiTheme="minorHAnsi" w:cstheme="minorHAnsi"/>
              <w:bCs/>
              <w:highlight w:val="yellow"/>
              <w:lang w:bidi="he-IL"/>
            </w:rPr>
          </w:rPrChange>
        </w:rPr>
        <w:t xml:space="preserve"> there is no need to change the sawdust even after 144 h</w:t>
      </w:r>
      <w:r w:rsidR="000110AC" w:rsidRPr="00427B27">
        <w:rPr>
          <w:rFonts w:asciiTheme="minorHAnsi" w:hAnsiTheme="minorHAnsi" w:cstheme="minorHAnsi"/>
          <w:bCs/>
          <w:lang w:bidi="he-IL"/>
          <w:rPrChange w:id="651" w:author="owner" w:date="2018-05-26T17:57:00Z">
            <w:rPr>
              <w:rFonts w:asciiTheme="minorHAnsi" w:hAnsiTheme="minorHAnsi" w:cstheme="minorHAnsi"/>
              <w:bCs/>
              <w:highlight w:val="yellow"/>
              <w:lang w:bidi="he-IL"/>
            </w:rPr>
          </w:rPrChange>
        </w:rPr>
        <w:fldChar w:fldCharType="begin" w:fldLock="1"/>
      </w:r>
      <w:r w:rsidR="006915FA">
        <w:rPr>
          <w:rFonts w:asciiTheme="minorHAnsi" w:hAnsiTheme="minorHAnsi" w:cstheme="minorHAnsi"/>
          <w:bCs/>
          <w:lang w:bidi="he-IL"/>
        </w:rPr>
        <w:instrText>ADDIN CSL_CITATION { "citationItems" : [ { "id" : "ITEM-1", "itemData" : { "DOI" : "10.1016/B978-0-12-382008-2.00022-2", "ISBN" : "9780123820082", "abstract" : "The aim of appropriate housing and maintenance of laboratory mice is to provide an environment that offers the conditions the animals need for their well-being. These conditions should be selected depending on the hygienic status of the animals, their genetic characteristics (e.g. immunodeficiency) and their use as breeders or in experiments. Various housing systems are available for small rodents, which offer biocontainment or bioprotection measures depending on needs. This chapter further briefly discusses identification of animals, the prophylactic and therapeutic use of drugs and computer-assisted management of animal colonies.", "author" : [ { "dropping-particle" : "", "family" : "Hedrich", "given" : "Hans J\u00fcrgen", "non-dropping-particle" : "", "parse-names" : false, "suffix" : "" }, { "dropping-particle" : "", "family" : "Nicklas", "given" : "Werner", "non-dropping-particle" : "", "parse-names" : false, "suffix" : "" } ], "container-title" : "The Laboratory Mouse", "id" : "ITEM-1", "issued" : { "date-parts" : [ [ "2012" ] ] }, "page" : "521-545", "title" : "Housing and Maintenance", "type" : "chapter" }, "uris" : [ "http://www.mendeley.com/documents/?uuid=2a63a2a1-85b9-40ee-8b76-6e9e1c1b2858" ] } ], "mendeley" : { "formattedCitation" : "&lt;sup&gt;92&lt;/sup&gt;", "plainTextFormattedCitation" : "92", "previouslyFormattedCitation" : "&lt;sup&gt;94&lt;/sup&gt;" }, "properties" : { "noteIndex" : 0 }, "schema" : "https://github.com/citation-style-language/schema/raw/master/csl-citation.json" }</w:instrText>
      </w:r>
      <w:r w:rsidR="000110AC" w:rsidRPr="00427B27">
        <w:rPr>
          <w:rFonts w:asciiTheme="minorHAnsi" w:hAnsiTheme="minorHAnsi" w:cstheme="minorHAnsi"/>
          <w:bCs/>
          <w:lang w:bidi="he-IL"/>
          <w:rPrChange w:id="652" w:author="owner" w:date="2018-05-26T17:57:00Z">
            <w:rPr>
              <w:rFonts w:asciiTheme="minorHAnsi" w:hAnsiTheme="minorHAnsi" w:cstheme="minorHAnsi"/>
              <w:bCs/>
              <w:highlight w:val="yellow"/>
              <w:lang w:bidi="he-IL"/>
            </w:rPr>
          </w:rPrChange>
        </w:rPr>
        <w:fldChar w:fldCharType="separate"/>
      </w:r>
      <w:r w:rsidR="006915FA" w:rsidRPr="006915FA">
        <w:rPr>
          <w:rFonts w:asciiTheme="minorHAnsi" w:hAnsiTheme="minorHAnsi" w:cstheme="minorHAnsi"/>
          <w:bCs/>
          <w:noProof/>
          <w:vertAlign w:val="superscript"/>
          <w:lang w:bidi="he-IL"/>
        </w:rPr>
        <w:t>92</w:t>
      </w:r>
      <w:r w:rsidR="000110AC" w:rsidRPr="00427B27">
        <w:rPr>
          <w:rFonts w:asciiTheme="minorHAnsi" w:hAnsiTheme="minorHAnsi" w:cstheme="minorHAnsi"/>
          <w:bCs/>
          <w:lang w:bidi="he-IL"/>
          <w:rPrChange w:id="653" w:author="owner" w:date="2018-05-26T17:57:00Z">
            <w:rPr>
              <w:rFonts w:asciiTheme="minorHAnsi" w:hAnsiTheme="minorHAnsi" w:cstheme="minorHAnsi"/>
              <w:bCs/>
              <w:highlight w:val="yellow"/>
              <w:lang w:bidi="he-IL"/>
            </w:rPr>
          </w:rPrChange>
        </w:rPr>
        <w:fldChar w:fldCharType="end"/>
      </w:r>
      <w:r w:rsidRPr="00427B27">
        <w:rPr>
          <w:rFonts w:asciiTheme="minorHAnsi" w:hAnsiTheme="minorHAnsi" w:cstheme="minorHAnsi"/>
          <w:bCs/>
          <w:lang w:bidi="he-IL"/>
          <w:rPrChange w:id="654" w:author="owner" w:date="2018-05-26T17:57:00Z">
            <w:rPr>
              <w:rFonts w:asciiTheme="minorHAnsi" w:hAnsiTheme="minorHAnsi" w:cstheme="minorHAnsi"/>
              <w:bCs/>
              <w:highlight w:val="yellow"/>
              <w:lang w:bidi="he-IL"/>
            </w:rPr>
          </w:rPrChange>
        </w:rPr>
        <w:t xml:space="preserve">. </w:t>
      </w:r>
    </w:p>
    <w:p w14:paraId="2C1BB04F" w14:textId="77777777" w:rsidR="00033DE6" w:rsidRPr="00CA38F9" w:rsidRDefault="00033DE6" w:rsidP="00033DE6">
      <w:pPr>
        <w:pStyle w:val="NormalWeb"/>
        <w:spacing w:before="0" w:beforeAutospacing="0" w:after="0" w:afterAutospacing="0"/>
        <w:rPr>
          <w:rFonts w:asciiTheme="minorHAnsi" w:hAnsiTheme="minorHAnsi" w:cstheme="minorHAnsi"/>
          <w:bCs/>
          <w:highlight w:val="yellow"/>
          <w:lang w:bidi="he-IL"/>
        </w:rPr>
      </w:pPr>
    </w:p>
    <w:p w14:paraId="6F478DB5" w14:textId="09F6C3B4" w:rsidR="00D62710" w:rsidRPr="00CA38F9" w:rsidRDefault="00033DE6" w:rsidP="0006719A">
      <w:pPr>
        <w:pStyle w:val="NormalWeb"/>
        <w:spacing w:before="0" w:beforeAutospacing="0" w:after="0" w:afterAutospacing="0"/>
        <w:rPr>
          <w:rFonts w:asciiTheme="minorHAnsi" w:hAnsiTheme="minorHAnsi" w:cstheme="minorHAnsi"/>
          <w:bCs/>
          <w:highlight w:val="yellow"/>
          <w:lang w:bidi="he-IL"/>
        </w:rPr>
      </w:pPr>
      <w:proofErr w:type="gramStart"/>
      <w:r w:rsidRPr="00CA38F9">
        <w:rPr>
          <w:rFonts w:asciiTheme="minorHAnsi" w:hAnsiTheme="minorHAnsi" w:cstheme="minorHAnsi"/>
          <w:bCs/>
          <w:highlight w:val="yellow"/>
          <w:lang w:bidi="he-IL"/>
        </w:rPr>
        <w:t>4.</w:t>
      </w:r>
      <w:proofErr w:type="gramEnd"/>
      <w:del w:id="655" w:author="owner" w:date="2018-05-26T17:58:00Z">
        <w:r w:rsidR="00316324" w:rsidDel="0006719A">
          <w:rPr>
            <w:rFonts w:asciiTheme="minorHAnsi" w:hAnsiTheme="minorHAnsi" w:cstheme="minorHAnsi"/>
            <w:bCs/>
            <w:highlight w:val="yellow"/>
            <w:lang w:bidi="he-IL"/>
          </w:rPr>
          <w:delText>8</w:delText>
        </w:r>
      </w:del>
      <w:ins w:id="656" w:author="owner" w:date="2018-05-26T17:58:00Z">
        <w:r w:rsidR="0006719A">
          <w:rPr>
            <w:rFonts w:asciiTheme="minorHAnsi" w:hAnsiTheme="minorHAnsi" w:cstheme="minorHAnsi"/>
            <w:bCs/>
            <w:highlight w:val="yellow"/>
            <w:lang w:bidi="he-IL"/>
          </w:rPr>
          <w:t>6</w:t>
        </w:r>
      </w:ins>
      <w:r w:rsidRPr="00CA38F9">
        <w:rPr>
          <w:rFonts w:asciiTheme="minorHAnsi" w:hAnsiTheme="minorHAnsi" w:cstheme="minorHAnsi"/>
          <w:bCs/>
          <w:highlight w:val="yellow"/>
          <w:lang w:bidi="he-IL"/>
        </w:rPr>
        <w:t xml:space="preserve">. Switch nozzles' positions every 12 h (when test duration is 24 h) or once a day (when test duration exceeds 24 h) to counterbalance the possibility </w:t>
      </w:r>
      <w:r w:rsidR="0058073A" w:rsidRPr="00CA38F9">
        <w:rPr>
          <w:rFonts w:asciiTheme="minorHAnsi" w:hAnsiTheme="minorHAnsi" w:cstheme="minorHAnsi"/>
          <w:bCs/>
          <w:highlight w:val="yellow"/>
          <w:lang w:bidi="he-IL"/>
        </w:rPr>
        <w:t>that the results were confounded by position preference.</w:t>
      </w:r>
    </w:p>
    <w:p w14:paraId="41957220" w14:textId="77777777" w:rsidR="00D62710" w:rsidRPr="00CA38F9" w:rsidRDefault="00D62710" w:rsidP="0058073A">
      <w:pPr>
        <w:pStyle w:val="NormalWeb"/>
        <w:spacing w:before="0" w:beforeAutospacing="0" w:after="0" w:afterAutospacing="0"/>
        <w:rPr>
          <w:rFonts w:asciiTheme="minorHAnsi" w:hAnsiTheme="minorHAnsi" w:cstheme="minorHAnsi"/>
          <w:bCs/>
          <w:highlight w:val="yellow"/>
          <w:lang w:bidi="he-IL"/>
        </w:rPr>
      </w:pPr>
    </w:p>
    <w:p w14:paraId="2FBBA8E8" w14:textId="7008D5E6" w:rsidR="00D62710" w:rsidRPr="00CA38F9" w:rsidRDefault="00D62710" w:rsidP="0006719A">
      <w:pPr>
        <w:pStyle w:val="NormalWeb"/>
        <w:spacing w:before="0" w:beforeAutospacing="0" w:after="0" w:afterAutospacing="0"/>
        <w:rPr>
          <w:rFonts w:asciiTheme="minorHAnsi" w:hAnsiTheme="minorHAnsi" w:cstheme="minorHAnsi"/>
          <w:bCs/>
          <w:highlight w:val="yellow"/>
          <w:lang w:bidi="he-IL"/>
        </w:rPr>
      </w:pPr>
      <w:proofErr w:type="gramStart"/>
      <w:r w:rsidRPr="00CA38F9">
        <w:rPr>
          <w:rFonts w:asciiTheme="minorHAnsi" w:hAnsiTheme="minorHAnsi" w:cstheme="minorHAnsi"/>
          <w:bCs/>
          <w:highlight w:val="yellow"/>
          <w:lang w:bidi="he-IL"/>
        </w:rPr>
        <w:t>4.</w:t>
      </w:r>
      <w:proofErr w:type="gramEnd"/>
      <w:del w:id="657" w:author="owner" w:date="2018-05-26T17:58:00Z">
        <w:r w:rsidR="00316324" w:rsidDel="0006719A">
          <w:rPr>
            <w:rFonts w:asciiTheme="minorHAnsi" w:hAnsiTheme="minorHAnsi" w:cstheme="minorHAnsi"/>
            <w:bCs/>
            <w:highlight w:val="yellow"/>
            <w:lang w:bidi="he-IL"/>
          </w:rPr>
          <w:delText>9</w:delText>
        </w:r>
      </w:del>
      <w:ins w:id="658" w:author="owner" w:date="2018-05-26T17:58:00Z">
        <w:r w:rsidR="0006719A">
          <w:rPr>
            <w:rFonts w:asciiTheme="minorHAnsi" w:hAnsiTheme="minorHAnsi" w:cstheme="minorHAnsi"/>
            <w:bCs/>
            <w:highlight w:val="yellow"/>
            <w:lang w:bidi="he-IL"/>
          </w:rPr>
          <w:t>7</w:t>
        </w:r>
      </w:ins>
      <w:r w:rsidRPr="00CA38F9">
        <w:rPr>
          <w:rFonts w:asciiTheme="minorHAnsi" w:hAnsiTheme="minorHAnsi" w:cstheme="minorHAnsi"/>
          <w:bCs/>
          <w:highlight w:val="yellow"/>
          <w:lang w:bidi="he-IL"/>
        </w:rPr>
        <w:t>. Weigh bottles each day to estimate con</w:t>
      </w:r>
      <w:r w:rsidR="0095414F" w:rsidRPr="00CA38F9">
        <w:rPr>
          <w:rFonts w:asciiTheme="minorHAnsi" w:hAnsiTheme="minorHAnsi" w:cstheme="minorHAnsi"/>
          <w:bCs/>
          <w:highlight w:val="yellow"/>
          <w:lang w:bidi="he-IL"/>
        </w:rPr>
        <w:t>sumption from each bottle</w:t>
      </w:r>
      <w:r w:rsidRPr="00CA38F9">
        <w:rPr>
          <w:rFonts w:asciiTheme="minorHAnsi" w:hAnsiTheme="minorHAnsi" w:cstheme="minorHAnsi"/>
          <w:bCs/>
          <w:highlight w:val="yellow"/>
          <w:lang w:bidi="he-IL"/>
        </w:rPr>
        <w:t>.</w:t>
      </w:r>
    </w:p>
    <w:p w14:paraId="65051CB9" w14:textId="391208A3" w:rsidR="00D62710" w:rsidRPr="00F643B4" w:rsidRDefault="00D62710" w:rsidP="00D62710">
      <w:pPr>
        <w:pStyle w:val="NormalWeb"/>
        <w:tabs>
          <w:tab w:val="left" w:pos="5947"/>
        </w:tabs>
        <w:spacing w:before="0" w:beforeAutospacing="0" w:after="0" w:afterAutospacing="0"/>
        <w:rPr>
          <w:rFonts w:asciiTheme="minorHAnsi" w:hAnsiTheme="minorHAnsi" w:cstheme="minorHAnsi"/>
          <w:bCs/>
          <w:lang w:bidi="he-IL"/>
        </w:rPr>
      </w:pPr>
      <w:r w:rsidRPr="00F643B4">
        <w:rPr>
          <w:rFonts w:asciiTheme="minorHAnsi" w:hAnsiTheme="minorHAnsi" w:cstheme="minorHAnsi"/>
          <w:bCs/>
          <w:lang w:bidi="he-IL"/>
        </w:rPr>
        <w:tab/>
      </w:r>
    </w:p>
    <w:p w14:paraId="303C4E00" w14:textId="2ECC499E" w:rsidR="00D03B22" w:rsidRDefault="00D62710" w:rsidP="0006719A">
      <w:pPr>
        <w:pStyle w:val="NormalWeb"/>
        <w:spacing w:before="0" w:beforeAutospacing="0" w:after="0" w:afterAutospacing="0"/>
        <w:rPr>
          <w:rFonts w:asciiTheme="minorHAnsi" w:hAnsiTheme="minorHAnsi" w:cstheme="minorHAnsi"/>
          <w:bCs/>
          <w:lang w:bidi="he-IL"/>
        </w:rPr>
      </w:pPr>
      <w:proofErr w:type="gramStart"/>
      <w:r w:rsidRPr="0006719A">
        <w:rPr>
          <w:rFonts w:asciiTheme="minorHAnsi" w:hAnsiTheme="minorHAnsi" w:cstheme="minorHAnsi"/>
          <w:bCs/>
          <w:lang w:bidi="he-IL"/>
          <w:rPrChange w:id="659" w:author="owner" w:date="2018-05-26T17:58:00Z">
            <w:rPr>
              <w:rFonts w:asciiTheme="minorHAnsi" w:hAnsiTheme="minorHAnsi" w:cstheme="minorHAnsi"/>
              <w:bCs/>
              <w:highlight w:val="yellow"/>
              <w:lang w:bidi="he-IL"/>
            </w:rPr>
          </w:rPrChange>
        </w:rPr>
        <w:t>4.</w:t>
      </w:r>
      <w:proofErr w:type="gramEnd"/>
      <w:del w:id="660" w:author="owner" w:date="2018-05-26T17:58:00Z">
        <w:r w:rsidR="00316324" w:rsidRPr="0006719A" w:rsidDel="0006719A">
          <w:rPr>
            <w:rFonts w:asciiTheme="minorHAnsi" w:hAnsiTheme="minorHAnsi" w:cstheme="minorHAnsi"/>
            <w:bCs/>
            <w:lang w:bidi="he-IL"/>
            <w:rPrChange w:id="661" w:author="owner" w:date="2018-05-26T17:58:00Z">
              <w:rPr>
                <w:rFonts w:asciiTheme="minorHAnsi" w:hAnsiTheme="minorHAnsi" w:cstheme="minorHAnsi"/>
                <w:bCs/>
                <w:highlight w:val="yellow"/>
                <w:lang w:bidi="he-IL"/>
              </w:rPr>
            </w:rPrChange>
          </w:rPr>
          <w:delText>10</w:delText>
        </w:r>
      </w:del>
      <w:ins w:id="662" w:author="owner" w:date="2018-05-26T17:58:00Z">
        <w:r w:rsidR="0006719A">
          <w:rPr>
            <w:rFonts w:asciiTheme="minorHAnsi" w:hAnsiTheme="minorHAnsi" w:cstheme="minorHAnsi"/>
            <w:bCs/>
            <w:lang w:bidi="he-IL"/>
          </w:rPr>
          <w:t>8</w:t>
        </w:r>
      </w:ins>
      <w:r w:rsidRPr="0006719A">
        <w:rPr>
          <w:rFonts w:asciiTheme="minorHAnsi" w:hAnsiTheme="minorHAnsi" w:cstheme="minorHAnsi"/>
          <w:bCs/>
          <w:lang w:bidi="he-IL"/>
          <w:rPrChange w:id="663" w:author="owner" w:date="2018-05-26T17:58:00Z">
            <w:rPr>
              <w:rFonts w:asciiTheme="minorHAnsi" w:hAnsiTheme="minorHAnsi" w:cstheme="minorHAnsi"/>
              <w:bCs/>
              <w:highlight w:val="yellow"/>
              <w:lang w:bidi="he-IL"/>
            </w:rPr>
          </w:rPrChange>
        </w:rPr>
        <w:t>. Calculate sucrose preference as ratio of sucrose intake from total fluid intake (</w:t>
      </w:r>
      <w:r w:rsidRPr="0006719A">
        <w:rPr>
          <w:rFonts w:asciiTheme="minorHAnsi" w:hAnsiTheme="minorHAnsi" w:cstheme="minorHAnsi"/>
          <w:bCs/>
          <w:i/>
          <w:iCs/>
          <w:lang w:bidi="he-IL"/>
          <w:rPrChange w:id="664" w:author="owner" w:date="2018-05-26T17:58:00Z">
            <w:rPr>
              <w:rFonts w:asciiTheme="minorHAnsi" w:hAnsiTheme="minorHAnsi" w:cstheme="minorHAnsi"/>
              <w:bCs/>
              <w:i/>
              <w:iCs/>
              <w:highlight w:val="yellow"/>
              <w:lang w:bidi="he-IL"/>
            </w:rPr>
          </w:rPrChange>
        </w:rPr>
        <w:t>i.e.</w:t>
      </w:r>
      <w:r w:rsidRPr="0006719A">
        <w:rPr>
          <w:rFonts w:asciiTheme="minorHAnsi" w:hAnsiTheme="minorHAnsi" w:cstheme="minorHAnsi"/>
          <w:bCs/>
          <w:lang w:bidi="he-IL"/>
          <w:rPrChange w:id="665" w:author="owner" w:date="2018-05-26T17:58:00Z">
            <w:rPr>
              <w:rFonts w:asciiTheme="minorHAnsi" w:hAnsiTheme="minorHAnsi" w:cstheme="minorHAnsi"/>
              <w:bCs/>
              <w:highlight w:val="yellow"/>
              <w:lang w:bidi="he-IL"/>
            </w:rPr>
          </w:rPrChange>
        </w:rPr>
        <w:t>, sucrose / sucrose + water).</w:t>
      </w:r>
    </w:p>
    <w:p w14:paraId="13938318" w14:textId="3DEC9BAA" w:rsidR="004E0AF5" w:rsidRPr="001B1519" w:rsidRDefault="00647B96" w:rsidP="00015A8C">
      <w:pPr>
        <w:pStyle w:val="NormalWeb"/>
        <w:tabs>
          <w:tab w:val="left" w:pos="1866"/>
          <w:tab w:val="left" w:pos="7903"/>
        </w:tabs>
        <w:spacing w:before="0" w:beforeAutospacing="0" w:after="0" w:afterAutospacing="0"/>
        <w:rPr>
          <w:rFonts w:asciiTheme="minorHAnsi" w:hAnsiTheme="minorHAnsi" w:cstheme="minorHAnsi"/>
          <w:b/>
        </w:rPr>
      </w:pPr>
      <w:r>
        <w:rPr>
          <w:rFonts w:asciiTheme="minorHAnsi" w:hAnsiTheme="minorHAnsi" w:cstheme="minorHAnsi"/>
          <w:b/>
        </w:rPr>
        <w:tab/>
      </w:r>
      <w:r w:rsidR="00015A8C">
        <w:rPr>
          <w:rFonts w:asciiTheme="minorHAnsi" w:hAnsiTheme="minorHAnsi" w:cstheme="minorHAnsi"/>
          <w:b/>
        </w:rPr>
        <w:tab/>
      </w:r>
    </w:p>
    <w:p w14:paraId="32754102" w14:textId="77777777" w:rsidR="0031260B" w:rsidRDefault="006305D7" w:rsidP="00431939">
      <w:pPr>
        <w:pStyle w:val="NormalWeb"/>
        <w:spacing w:before="0" w:beforeAutospacing="0" w:after="0" w:afterAutospacing="0"/>
        <w:rPr>
          <w:rFonts w:asciiTheme="minorHAnsi" w:hAnsiTheme="minorHAnsi" w:cstheme="minorHAnsi"/>
          <w:b/>
        </w:rPr>
      </w:pPr>
      <w:r w:rsidRPr="001B1519">
        <w:rPr>
          <w:rFonts w:asciiTheme="minorHAnsi" w:hAnsiTheme="minorHAnsi" w:cstheme="minorHAnsi"/>
          <w:b/>
        </w:rPr>
        <w:t>REPRESENTATIVE RESULTS</w:t>
      </w:r>
      <w:r w:rsidR="00EF1462" w:rsidRPr="001B1519">
        <w:rPr>
          <w:rFonts w:asciiTheme="minorHAnsi" w:hAnsiTheme="minorHAnsi" w:cstheme="minorHAnsi"/>
          <w:b/>
        </w:rPr>
        <w:t>:</w:t>
      </w:r>
    </w:p>
    <w:p w14:paraId="3413996A" w14:textId="41193CBE" w:rsidR="00860382" w:rsidRDefault="002A25F3" w:rsidP="006915FA">
      <w:pPr>
        <w:pStyle w:val="NormalWeb"/>
        <w:spacing w:before="0" w:beforeAutospacing="0" w:after="0" w:afterAutospacing="0"/>
        <w:rPr>
          <w:ins w:id="666" w:author="owner" w:date="2018-05-27T20:56:00Z"/>
          <w:rFonts w:asciiTheme="minorHAnsi" w:hAnsiTheme="minorHAnsi" w:cstheme="minorHAnsi"/>
          <w:bCs/>
          <w:lang w:bidi="he-IL"/>
        </w:rPr>
        <w:pPrChange w:id="667" w:author="owner" w:date="2018-05-30T21:42:00Z">
          <w:pPr>
            <w:pStyle w:val="NormalWeb"/>
            <w:spacing w:before="0" w:beforeAutospacing="0" w:after="0" w:afterAutospacing="0"/>
            <w:ind w:firstLine="720"/>
          </w:pPr>
        </w:pPrChange>
      </w:pPr>
      <w:ins w:id="668" w:author="owner" w:date="2018-05-26T19:16:00Z">
        <w:r>
          <w:rPr>
            <w:rFonts w:asciiTheme="minorHAnsi" w:hAnsiTheme="minorHAnsi" w:cstheme="minorHAnsi"/>
            <w:bCs/>
            <w:lang w:bidi="he-IL"/>
          </w:rPr>
          <w:t>In order to corroborate</w:t>
        </w:r>
      </w:ins>
      <w:ins w:id="669" w:author="owner" w:date="2018-05-26T19:15:00Z">
        <w:r>
          <w:rPr>
            <w:rFonts w:asciiTheme="minorHAnsi" w:hAnsiTheme="minorHAnsi" w:cstheme="minorHAnsi"/>
            <w:bCs/>
            <w:lang w:bidi="he-IL"/>
          </w:rPr>
          <w:t xml:space="preserve"> the efficacy of the UCMS </w:t>
        </w:r>
      </w:ins>
      <w:ins w:id="670" w:author="owner" w:date="2018-05-26T19:17:00Z">
        <w:r>
          <w:rPr>
            <w:rFonts w:asciiTheme="minorHAnsi" w:hAnsiTheme="minorHAnsi" w:cstheme="minorHAnsi"/>
            <w:bCs/>
            <w:lang w:bidi="he-IL"/>
          </w:rPr>
          <w:t xml:space="preserve">procedure </w:t>
        </w:r>
      </w:ins>
      <w:ins w:id="671" w:author="owner" w:date="2018-05-27T21:03:00Z">
        <w:r w:rsidR="00FD5279">
          <w:rPr>
            <w:rFonts w:asciiTheme="minorHAnsi" w:hAnsiTheme="minorHAnsi" w:cstheme="minorHAnsi"/>
            <w:bCs/>
            <w:lang w:bidi="he-IL"/>
          </w:rPr>
          <w:t>for</w:t>
        </w:r>
      </w:ins>
      <w:ins w:id="672" w:author="owner" w:date="2018-05-26T19:17:00Z">
        <w:r>
          <w:rPr>
            <w:rFonts w:asciiTheme="minorHAnsi" w:hAnsiTheme="minorHAnsi" w:cstheme="minorHAnsi"/>
            <w:bCs/>
            <w:lang w:bidi="he-IL"/>
          </w:rPr>
          <w:t xml:space="preserve"> induc</w:t>
        </w:r>
      </w:ins>
      <w:ins w:id="673" w:author="owner" w:date="2018-05-27T21:03:00Z">
        <w:r w:rsidR="00FD5279">
          <w:rPr>
            <w:rFonts w:asciiTheme="minorHAnsi" w:hAnsiTheme="minorHAnsi" w:cstheme="minorHAnsi"/>
            <w:bCs/>
            <w:lang w:bidi="he-IL"/>
          </w:rPr>
          <w:t>ing</w:t>
        </w:r>
      </w:ins>
      <w:ins w:id="674" w:author="owner" w:date="2018-05-26T19:17:00Z">
        <w:r>
          <w:rPr>
            <w:rFonts w:asciiTheme="minorHAnsi" w:hAnsiTheme="minorHAnsi" w:cstheme="minorHAnsi"/>
            <w:bCs/>
            <w:lang w:bidi="he-IL"/>
          </w:rPr>
          <w:t xml:space="preserve"> </w:t>
        </w:r>
      </w:ins>
      <w:ins w:id="675" w:author="owner" w:date="2018-05-27T20:54:00Z">
        <w:r w:rsidR="00A56B38">
          <w:rPr>
            <w:rFonts w:asciiTheme="minorHAnsi" w:hAnsiTheme="minorHAnsi" w:cstheme="minorHAnsi"/>
            <w:bCs/>
            <w:lang w:bidi="he-IL"/>
          </w:rPr>
          <w:t>depressive-like</w:t>
        </w:r>
      </w:ins>
      <w:ins w:id="676" w:author="owner" w:date="2018-05-26T19:17:00Z">
        <w:r>
          <w:rPr>
            <w:rFonts w:asciiTheme="minorHAnsi" w:hAnsiTheme="minorHAnsi" w:cstheme="minorHAnsi"/>
            <w:bCs/>
            <w:lang w:bidi="he-IL"/>
          </w:rPr>
          <w:t xml:space="preserve"> deficits a manipulation check was conducted. Male ICR outbred mice were randomly assigned to either UCMS o</w:t>
        </w:r>
      </w:ins>
      <w:ins w:id="677" w:author="owner" w:date="2018-05-26T19:18:00Z">
        <w:r w:rsidR="00FE3844">
          <w:rPr>
            <w:rFonts w:asciiTheme="minorHAnsi" w:hAnsiTheme="minorHAnsi" w:cstheme="minorHAnsi"/>
            <w:bCs/>
            <w:lang w:bidi="he-IL"/>
          </w:rPr>
          <w:t>r naïve condition</w:t>
        </w:r>
      </w:ins>
      <w:ins w:id="678" w:author="owner" w:date="2018-05-30T20:39:00Z">
        <w:r w:rsidR="00FE3844">
          <w:rPr>
            <w:rFonts w:asciiTheme="minorHAnsi" w:hAnsiTheme="minorHAnsi" w:cstheme="minorHAnsi"/>
            <w:bCs/>
            <w:lang w:bidi="he-IL"/>
          </w:rPr>
          <w:t>s</w:t>
        </w:r>
      </w:ins>
      <w:ins w:id="679" w:author="owner" w:date="2018-05-26T19:18:00Z">
        <w:r>
          <w:rPr>
            <w:rFonts w:asciiTheme="minorHAnsi" w:hAnsiTheme="minorHAnsi" w:cstheme="minorHAnsi"/>
            <w:bCs/>
            <w:lang w:bidi="he-IL"/>
          </w:rPr>
          <w:t xml:space="preserve"> (4 weeks</w:t>
        </w:r>
      </w:ins>
      <w:ins w:id="680" w:author="owner" w:date="2018-05-26T19:21:00Z">
        <w:r w:rsidR="00794274">
          <w:rPr>
            <w:rFonts w:asciiTheme="minorHAnsi" w:hAnsiTheme="minorHAnsi" w:cstheme="minorHAnsi"/>
            <w:bCs/>
            <w:lang w:bidi="he-IL"/>
          </w:rPr>
          <w:t xml:space="preserve">, as described </w:t>
        </w:r>
      </w:ins>
      <w:ins w:id="681" w:author="owner" w:date="2018-05-30T20:38:00Z">
        <w:r w:rsidR="00FE3844">
          <w:rPr>
            <w:rFonts w:asciiTheme="minorHAnsi" w:hAnsiTheme="minorHAnsi" w:cstheme="minorHAnsi"/>
            <w:bCs/>
            <w:lang w:bidi="he-IL"/>
          </w:rPr>
          <w:t xml:space="preserve">in </w:t>
        </w:r>
        <w:r w:rsidR="00FE3844">
          <w:rPr>
            <w:rFonts w:asciiTheme="minorHAnsi" w:hAnsiTheme="minorHAnsi" w:cstheme="minorHAnsi"/>
            <w:b/>
            <w:lang w:bidi="he-IL"/>
          </w:rPr>
          <w:t>2.2.</w:t>
        </w:r>
      </w:ins>
      <w:ins w:id="682" w:author="owner" w:date="2018-05-26T19:18:00Z">
        <w:r w:rsidR="00FE3844">
          <w:rPr>
            <w:rFonts w:asciiTheme="minorHAnsi" w:hAnsiTheme="minorHAnsi" w:cstheme="minorHAnsi"/>
            <w:bCs/>
            <w:lang w:bidi="he-IL"/>
          </w:rPr>
          <w:t>)</w:t>
        </w:r>
      </w:ins>
      <w:ins w:id="683" w:author="owner" w:date="2018-05-30T20:39:00Z">
        <w:r w:rsidR="00FE3844">
          <w:rPr>
            <w:rFonts w:asciiTheme="minorHAnsi" w:hAnsiTheme="minorHAnsi" w:cstheme="minorHAnsi"/>
            <w:bCs/>
            <w:lang w:bidi="he-IL"/>
          </w:rPr>
          <w:t>. S</w:t>
        </w:r>
      </w:ins>
      <w:ins w:id="684" w:author="owner" w:date="2018-05-26T19:18:00Z">
        <w:r>
          <w:rPr>
            <w:rFonts w:asciiTheme="minorHAnsi" w:hAnsiTheme="minorHAnsi" w:cstheme="minorHAnsi"/>
            <w:bCs/>
            <w:lang w:bidi="he-IL"/>
          </w:rPr>
          <w:t>ubsequently</w:t>
        </w:r>
      </w:ins>
      <w:ins w:id="685" w:author="owner" w:date="2018-05-26T19:19:00Z">
        <w:r>
          <w:rPr>
            <w:rFonts w:asciiTheme="minorHAnsi" w:hAnsiTheme="minorHAnsi" w:cstheme="minorHAnsi"/>
            <w:bCs/>
            <w:lang w:bidi="he-IL"/>
          </w:rPr>
          <w:t xml:space="preserve"> the SPT</w:t>
        </w:r>
      </w:ins>
      <w:ins w:id="686" w:author="owner" w:date="2018-05-26T19:21:00Z">
        <w:r w:rsidR="00794274">
          <w:rPr>
            <w:rFonts w:asciiTheme="minorHAnsi" w:hAnsiTheme="minorHAnsi" w:cstheme="minorHAnsi"/>
            <w:bCs/>
            <w:lang w:bidi="he-IL"/>
          </w:rPr>
          <w:t xml:space="preserve"> (6 d, as described </w:t>
        </w:r>
      </w:ins>
      <w:ins w:id="687" w:author="owner" w:date="2018-05-30T20:38:00Z">
        <w:r w:rsidR="00FE3844">
          <w:rPr>
            <w:rFonts w:asciiTheme="minorHAnsi" w:hAnsiTheme="minorHAnsi" w:cstheme="minorHAnsi"/>
            <w:bCs/>
            <w:lang w:bidi="he-IL"/>
          </w:rPr>
          <w:t xml:space="preserve">in </w:t>
        </w:r>
      </w:ins>
      <w:ins w:id="688" w:author="owner" w:date="2018-05-30T20:39:00Z">
        <w:r w:rsidR="00FE3844">
          <w:rPr>
            <w:rFonts w:asciiTheme="minorHAnsi" w:hAnsiTheme="minorHAnsi" w:cstheme="minorHAnsi"/>
            <w:b/>
            <w:lang w:bidi="he-IL"/>
          </w:rPr>
          <w:t>4.</w:t>
        </w:r>
      </w:ins>
      <w:ins w:id="689" w:author="owner" w:date="2018-05-26T19:21:00Z">
        <w:r w:rsidR="00794274">
          <w:rPr>
            <w:rFonts w:asciiTheme="minorHAnsi" w:hAnsiTheme="minorHAnsi" w:cstheme="minorHAnsi"/>
            <w:bCs/>
            <w:lang w:bidi="he-IL"/>
          </w:rPr>
          <w:t>)</w:t>
        </w:r>
      </w:ins>
      <w:ins w:id="690" w:author="owner" w:date="2018-05-26T19:19:00Z">
        <w:r>
          <w:rPr>
            <w:rFonts w:asciiTheme="minorHAnsi" w:hAnsiTheme="minorHAnsi" w:cstheme="minorHAnsi"/>
            <w:bCs/>
            <w:lang w:bidi="he-IL"/>
          </w:rPr>
          <w:t xml:space="preserve"> was </w:t>
        </w:r>
      </w:ins>
      <w:ins w:id="691" w:author="owner" w:date="2018-05-30T20:40:00Z">
        <w:r w:rsidR="00FE3844">
          <w:rPr>
            <w:rFonts w:asciiTheme="minorHAnsi" w:hAnsiTheme="minorHAnsi" w:cstheme="minorHAnsi"/>
            <w:bCs/>
            <w:lang w:bidi="he-IL"/>
          </w:rPr>
          <w:t>administered</w:t>
        </w:r>
      </w:ins>
      <w:ins w:id="692" w:author="owner" w:date="2018-05-26T19:19:00Z">
        <w:r>
          <w:rPr>
            <w:rFonts w:asciiTheme="minorHAnsi" w:hAnsiTheme="minorHAnsi" w:cstheme="minorHAnsi"/>
            <w:bCs/>
            <w:lang w:bidi="he-IL"/>
          </w:rPr>
          <w:t xml:space="preserve"> to assess whether mice undergone UCMS demonstrate</w:t>
        </w:r>
      </w:ins>
      <w:ins w:id="693" w:author="owner" w:date="2018-05-26T19:20:00Z">
        <w:r w:rsidR="00FE3844">
          <w:rPr>
            <w:rFonts w:asciiTheme="minorHAnsi" w:hAnsiTheme="minorHAnsi" w:cstheme="minorHAnsi"/>
            <w:bCs/>
            <w:lang w:bidi="he-IL"/>
          </w:rPr>
          <w:t>d</w:t>
        </w:r>
        <w:r>
          <w:rPr>
            <w:rFonts w:asciiTheme="minorHAnsi" w:hAnsiTheme="minorHAnsi" w:cstheme="minorHAnsi"/>
            <w:bCs/>
            <w:lang w:bidi="he-IL"/>
          </w:rPr>
          <w:t xml:space="preserve"> hedonic deficit</w:t>
        </w:r>
      </w:ins>
      <w:ins w:id="694" w:author="owner" w:date="2018-05-30T20:40:00Z">
        <w:r w:rsidR="00FE3844">
          <w:rPr>
            <w:rFonts w:asciiTheme="minorHAnsi" w:hAnsiTheme="minorHAnsi" w:cstheme="minorHAnsi"/>
            <w:bCs/>
            <w:lang w:bidi="he-IL"/>
          </w:rPr>
          <w:t>s</w:t>
        </w:r>
      </w:ins>
      <w:ins w:id="695" w:author="owner" w:date="2018-05-26T19:18:00Z">
        <w:r>
          <w:rPr>
            <w:rFonts w:asciiTheme="minorHAnsi" w:hAnsiTheme="minorHAnsi" w:cstheme="minorHAnsi"/>
            <w:bCs/>
            <w:lang w:bidi="he-IL"/>
          </w:rPr>
          <w:t>.</w:t>
        </w:r>
      </w:ins>
      <w:ins w:id="696" w:author="owner" w:date="2018-05-27T20:55:00Z">
        <w:r w:rsidR="00860382">
          <w:rPr>
            <w:rFonts w:asciiTheme="minorHAnsi" w:hAnsiTheme="minorHAnsi" w:cstheme="minorHAnsi"/>
            <w:bCs/>
            <w:lang w:bidi="he-IL"/>
          </w:rPr>
          <w:t xml:space="preserve"> Shortly after mice were sacrificed and the hippocampus was dissected ou</w:t>
        </w:r>
        <w:r w:rsidR="00980161">
          <w:rPr>
            <w:rFonts w:asciiTheme="minorHAnsi" w:hAnsiTheme="minorHAnsi" w:cstheme="minorHAnsi"/>
            <w:bCs/>
            <w:lang w:bidi="he-IL"/>
          </w:rPr>
          <w:t xml:space="preserve">t entirely for </w:t>
        </w:r>
      </w:ins>
      <w:ins w:id="697" w:author="owner" w:date="2018-05-27T22:19:00Z">
        <w:r w:rsidR="00980161">
          <w:rPr>
            <w:rFonts w:asciiTheme="minorHAnsi" w:hAnsiTheme="minorHAnsi" w:cstheme="minorHAnsi"/>
            <w:bCs/>
            <w:lang w:bidi="he-IL"/>
          </w:rPr>
          <w:t>BDNF (a protein highly implicated in the pathophysiology of depression</w:t>
        </w:r>
        <w:r w:rsidR="00980161">
          <w:rPr>
            <w:rFonts w:asciiTheme="minorHAnsi" w:hAnsiTheme="minorHAnsi" w:cstheme="minorHAnsi"/>
            <w:bCs/>
            <w:lang w:bidi="he-IL"/>
          </w:rPr>
          <w:fldChar w:fldCharType="begin" w:fldLock="1"/>
        </w:r>
      </w:ins>
      <w:r w:rsidR="006915FA">
        <w:rPr>
          <w:rFonts w:asciiTheme="minorHAnsi" w:hAnsiTheme="minorHAnsi" w:cstheme="minorHAnsi"/>
          <w:bCs/>
          <w:lang w:bidi="he-IL"/>
        </w:rPr>
        <w:instrText>ADDIN CSL_CITATION { "citationItems" : [ { "id" : "ITEM-1", "itemData" : { "DOI" : "10.1016/S0896-6273(02)00653-0", "ISBN" : "0470094265", "ISSN" : "08966273", "PMID" : "12861244", "abstract" : "Current treatments for depression are inadequate for many individuals, and progress in understanding the neurobiology of depression is slow. Several promising hypotheses of depression and antidepressant action have been formulated recently. These hypotheses are based largely on dysregulation of the hypothalamic-pituitary-adrenal axis and hippocampus and implicate corticotropin-releasing factor, glucocorticoids, brain-derived neurotrophic factor, and CREB. Recent work has looked beyond hippocampus to other brain areas that are also likely involved. For example, nucleus accumbens, amygdala, and certain hypothalamic nuclei are critical in regulating motivation, eating, sleeping, energy level, circadian rhythm, and responses to rewarding and aversive stimuli, which are all abnormal in depressed patients. A neurobiologic understanding of depression also requires identification of the genes that make individuals vulnerable or resistant to the syndrome. These advances will fundamentally improve the treatment and prevention of depression.", "author" : [ { "dropping-particle" : "", "family" : "Nestler", "given" : "Eric J.", "non-dropping-particle" : "", "parse-names" : false, "suffix" : "" }, { "dropping-particle" : "", "family" : "Barrot", "given" : "Michel", "non-dropping-particle" : "", "parse-names" : false, "suffix" : "" }, { "dropping-particle" : "", "family" : "DiLeone", "given" : "Ralph J.", "non-dropping-particle" : "", "parse-names" : false, "suffix" : "" }, { "dropping-particle" : "", "family" : "Eisch", "given" : "Amelia J.", "non-dropping-particle" : "", "parse-names" : false, "suffix" : "" }, { "dropping-particle" : "", "family" : "Gold", "given" : "Stephen J.", "non-dropping-particle" : "", "parse-names" : false, "suffix" : "" }, { "dropping-particle" : "", "family" : "Monteggia", "given" : "Lisa M.", "non-dropping-particle" : "", "parse-names" : false, "suffix" : "" } ], "container-title" : "Neuron", "id" : "ITEM-1", "issue" : "1", "issued" : { "date-parts" : [ [ "2002" ] ] }, "page" : "13-25", "title" : "Neurobiology of depression", "type" : "article", "volume" : "34" }, "uris" : [ "http://www.mendeley.com/documents/?uuid=8ba6f193-3d7e-492d-ba04-7cbfce3243db" ] }, { "id" : "ITEM-2", "itemData" : { "DOI" : "10.1038/mp.2013.105", "ISBN" : "1359-4184", "ISSN" : "1476-5578", "PMID" : "23958957", "abstract" : "Meta-analyses, published in 2008-2010, have confirmed abnormally low serum brain-derived neurotrophic factor (BDNF) concentrations in depressed patients and normalization of this by antidepressant treatment. These findings are believed to reflect peripheral manifestations of the neurotrophin hypothesis, which states that depression is secondary to an altered expression of BDNF in the brain. Since the publication of these meta-analyses, the field has seen a huge increase in studies on these topics. This motivated us to update the evidence on the aforementioned associations and, in addition, to compile the data on serum BDNF concentrations in relation to the symptom severity of depression. Using a manifold of data as compared with earlier meta-analyses, we find low serum BDNF concentrations in 2384 antidepressant-free depressed patients relative to 2982 healthy controls and to 1249 antidepressant-treated depressed patients (Cohen's d=-0.71 and -0.56, P-values &lt;0.0000001). When publication bias is accounted for, these effect-sizes become substantially smaller (d=-0.47 and -0.34, respectively, P-values&lt;0.0001). We detect between-study heterogeneity in outcomes for which only year of publication and sample size are significant moderators, with more recent papers and larger samples sizes in general being associated with smaller between-group differences. Finally, the aggregated data negate consistent associations between serum BDNF concentrations and the symptom severity of depression. Our findings corroborate the claim that altered serum BDNF concentrations are peripheral manifestations of depression. However, here we highlight that the evidence for this claim is slimmer as was initially thought and amidst a lot of noise.", "author" : [ { "dropping-particle" : "", "family" : "Molendijk", "given" : "M L", "non-dropping-particle" : "", "parse-names" : false, "suffix" : "" }, { "dropping-particle" : "", "family" : "Spinhoven", "given" : "P", "non-dropping-particle" : "", "parse-names" : false, "suffix" : "" }, { "dropping-particle" : "", "family" : "Polak", "given" : "M", "non-dropping-particle" : "", "parse-names" : false, "suffix" : "" }, { "dropping-particle" : "", "family" : "Bus", "given" : "B A A", "non-dropping-particle" : "", "parse-names" : false, "suffix" : "" }, { "dropping-particle" : "", "family" : "Penninx", "given" : "B W J H", "non-dropping-particle" : "", "parse-names" : false, "suffix" : "" }, { "dropping-particle" : "", "family" : "Elzinga", "given" : "B M", "non-dropping-particle" : "", "parse-names" : false, "suffix" : "" } ], "container-title" : "Molecular psychiatry", "id" : "ITEM-2", "issue" : "7", "issued" : { "date-parts" : [ [ "2014" ] ] }, "page" : "791-800", "title" : "Serum BDNF concentrations as peripheral manifestations of depression: evidence from a systematic review and meta-analyses on 179 associations (N=9484).", "type" : "article-journal", "volume" : "19" }, "uris" : [ "http://www.mendeley.com/documents/?uuid=5958d3a6-dbcb-47ae-9951-2898eca22c63" ] } ], "mendeley" : { "formattedCitation" : "&lt;sup&gt;70, 93&lt;/sup&gt;", "plainTextFormattedCitation" : "70, 93", "previouslyFormattedCitation" : "&lt;sup&gt;70, 95&lt;/sup&gt;" }, "properties" : { "noteIndex" : 0 }, "schema" : "https://github.com/citation-style-language/schema/raw/master/csl-citation.json" }</w:instrText>
      </w:r>
      <w:ins w:id="698" w:author="owner" w:date="2018-05-27T22:19:00Z">
        <w:r w:rsidR="00980161">
          <w:rPr>
            <w:rFonts w:asciiTheme="minorHAnsi" w:hAnsiTheme="minorHAnsi" w:cstheme="minorHAnsi"/>
            <w:bCs/>
            <w:lang w:bidi="he-IL"/>
          </w:rPr>
          <w:fldChar w:fldCharType="separate"/>
        </w:r>
      </w:ins>
      <w:r w:rsidR="006915FA" w:rsidRPr="006915FA">
        <w:rPr>
          <w:rFonts w:asciiTheme="minorHAnsi" w:hAnsiTheme="minorHAnsi" w:cstheme="minorHAnsi"/>
          <w:bCs/>
          <w:noProof/>
          <w:vertAlign w:val="superscript"/>
          <w:lang w:bidi="he-IL"/>
        </w:rPr>
        <w:t>70, 93</w:t>
      </w:r>
      <w:ins w:id="699" w:author="owner" w:date="2018-05-27T22:19:00Z">
        <w:r w:rsidR="00980161">
          <w:rPr>
            <w:rFonts w:asciiTheme="minorHAnsi" w:hAnsiTheme="minorHAnsi" w:cstheme="minorHAnsi"/>
            <w:bCs/>
            <w:lang w:bidi="he-IL"/>
          </w:rPr>
          <w:fldChar w:fldCharType="end"/>
        </w:r>
        <w:r w:rsidR="00980161">
          <w:rPr>
            <w:rFonts w:asciiTheme="minorHAnsi" w:hAnsiTheme="minorHAnsi" w:cstheme="minorHAnsi"/>
            <w:bCs/>
            <w:lang w:bidi="he-IL"/>
          </w:rPr>
          <w:t xml:space="preserve">) </w:t>
        </w:r>
      </w:ins>
      <w:ins w:id="700" w:author="owner" w:date="2018-05-27T20:55:00Z">
        <w:r w:rsidR="00980161">
          <w:rPr>
            <w:rFonts w:asciiTheme="minorHAnsi" w:hAnsiTheme="minorHAnsi" w:cstheme="minorHAnsi"/>
            <w:bCs/>
            <w:lang w:bidi="he-IL"/>
          </w:rPr>
          <w:t>assessment</w:t>
        </w:r>
      </w:ins>
      <w:ins w:id="701" w:author="owner" w:date="2018-05-30T21:42:00Z">
        <w:r w:rsidR="0072015F">
          <w:rPr>
            <w:rFonts w:asciiTheme="minorHAnsi" w:hAnsiTheme="minorHAnsi" w:cstheme="minorHAnsi"/>
            <w:bCs/>
            <w:lang w:bidi="he-IL"/>
          </w:rPr>
          <w:t xml:space="preserve"> via enzyme-linked immunosorbent assay (ELISA). S</w:t>
        </w:r>
      </w:ins>
      <w:ins w:id="702" w:author="owner" w:date="2018-05-27T21:14:00Z">
        <w:r w:rsidR="003E3537">
          <w:rPr>
            <w:rFonts w:asciiTheme="minorHAnsi" w:hAnsiTheme="minorHAnsi" w:cstheme="minorHAnsi"/>
            <w:bCs/>
            <w:lang w:bidi="he-IL"/>
          </w:rPr>
          <w:t xml:space="preserve">ee </w:t>
        </w:r>
        <w:r w:rsidR="003E3537">
          <w:rPr>
            <w:rFonts w:asciiTheme="minorHAnsi" w:hAnsiTheme="minorHAnsi" w:cstheme="minorHAnsi"/>
            <w:b/>
            <w:lang w:bidi="he-IL"/>
          </w:rPr>
          <w:t>Fig. 1</w:t>
        </w:r>
        <w:r w:rsidR="0072015F">
          <w:rPr>
            <w:rFonts w:asciiTheme="minorHAnsi" w:hAnsiTheme="minorHAnsi" w:cstheme="minorHAnsi"/>
            <w:bCs/>
            <w:lang w:bidi="he-IL"/>
          </w:rPr>
          <w:t xml:space="preserve"> for study design</w:t>
        </w:r>
      </w:ins>
      <w:ins w:id="703" w:author="owner" w:date="2018-05-27T20:55:00Z">
        <w:r w:rsidR="00860382">
          <w:rPr>
            <w:rFonts w:asciiTheme="minorHAnsi" w:hAnsiTheme="minorHAnsi" w:cstheme="minorHAnsi"/>
            <w:bCs/>
            <w:lang w:bidi="he-IL"/>
          </w:rPr>
          <w:t>.</w:t>
        </w:r>
      </w:ins>
      <w:ins w:id="704" w:author="owner" w:date="2018-05-26T19:22:00Z">
        <w:r w:rsidR="00794274">
          <w:rPr>
            <w:rFonts w:asciiTheme="minorHAnsi" w:hAnsiTheme="minorHAnsi" w:cstheme="minorHAnsi"/>
            <w:bCs/>
            <w:lang w:bidi="he-IL"/>
          </w:rPr>
          <w:t xml:space="preserve"> </w:t>
        </w:r>
      </w:ins>
    </w:p>
    <w:p w14:paraId="75136CA1" w14:textId="77777777" w:rsidR="00860382" w:rsidRDefault="00860382">
      <w:pPr>
        <w:pStyle w:val="NormalWeb"/>
        <w:spacing w:before="0" w:beforeAutospacing="0" w:after="0" w:afterAutospacing="0"/>
        <w:rPr>
          <w:ins w:id="705" w:author="owner" w:date="2018-05-27T20:56:00Z"/>
          <w:rFonts w:asciiTheme="minorHAnsi" w:hAnsiTheme="minorHAnsi" w:cstheme="minorHAnsi"/>
          <w:bCs/>
          <w:lang w:bidi="he-IL"/>
        </w:rPr>
        <w:pPrChange w:id="706" w:author="owner" w:date="2018-05-27T20:56:00Z">
          <w:pPr>
            <w:pStyle w:val="NormalWeb"/>
            <w:spacing w:before="0" w:beforeAutospacing="0" w:after="0" w:afterAutospacing="0"/>
            <w:ind w:firstLine="720"/>
          </w:pPr>
        </w:pPrChange>
      </w:pPr>
    </w:p>
    <w:p w14:paraId="018CD7D4" w14:textId="785AC996" w:rsidR="002A25F3" w:rsidRDefault="00794274" w:rsidP="006915FA">
      <w:pPr>
        <w:pStyle w:val="NormalWeb"/>
        <w:spacing w:before="0" w:beforeAutospacing="0" w:after="0" w:afterAutospacing="0"/>
        <w:rPr>
          <w:ins w:id="707" w:author="owner" w:date="2018-05-26T19:14:00Z"/>
          <w:rFonts w:asciiTheme="minorHAnsi" w:hAnsiTheme="minorHAnsi" w:cstheme="minorHAnsi"/>
          <w:bCs/>
          <w:lang w:bidi="he-IL"/>
        </w:rPr>
        <w:pPrChange w:id="708" w:author="owner" w:date="2018-05-27T21:00:00Z">
          <w:pPr>
            <w:pStyle w:val="NormalWeb"/>
            <w:spacing w:before="0" w:beforeAutospacing="0" w:after="0" w:afterAutospacing="0"/>
            <w:ind w:firstLine="720"/>
          </w:pPr>
        </w:pPrChange>
      </w:pPr>
      <w:ins w:id="709" w:author="owner" w:date="2018-05-26T19:22:00Z">
        <w:r>
          <w:rPr>
            <w:rFonts w:asciiTheme="minorHAnsi" w:hAnsiTheme="minorHAnsi" w:cstheme="minorHAnsi"/>
            <w:bCs/>
            <w:lang w:bidi="he-IL"/>
          </w:rPr>
          <w:lastRenderedPageBreak/>
          <w:t xml:space="preserve">Independent samples </w:t>
        </w:r>
        <w:r>
          <w:rPr>
            <w:rFonts w:asciiTheme="minorHAnsi" w:hAnsiTheme="minorHAnsi" w:cstheme="minorHAnsi"/>
            <w:bCs/>
            <w:i/>
            <w:iCs/>
            <w:lang w:bidi="he-IL"/>
          </w:rPr>
          <w:t>t</w:t>
        </w:r>
      </w:ins>
      <w:ins w:id="710" w:author="owner" w:date="2018-05-27T20:43:00Z">
        <w:r w:rsidR="00E9338A">
          <w:rPr>
            <w:rFonts w:asciiTheme="minorHAnsi" w:hAnsiTheme="minorHAnsi" w:cstheme="minorHAnsi"/>
            <w:bCs/>
            <w:lang w:bidi="he-IL"/>
          </w:rPr>
          <w:t>-</w:t>
        </w:r>
      </w:ins>
      <w:ins w:id="711" w:author="owner" w:date="2018-05-26T19:22:00Z">
        <w:r>
          <w:rPr>
            <w:rFonts w:asciiTheme="minorHAnsi" w:hAnsiTheme="minorHAnsi" w:cstheme="minorHAnsi"/>
            <w:bCs/>
            <w:lang w:bidi="he-IL"/>
          </w:rPr>
          <w:t>test revealed a significant difference between the groups in their sucrose preference</w:t>
        </w:r>
      </w:ins>
      <w:ins w:id="712" w:author="owner" w:date="2018-05-26T19:25:00Z">
        <w:r>
          <w:rPr>
            <w:rFonts w:asciiTheme="minorHAnsi" w:hAnsiTheme="minorHAnsi" w:cstheme="minorHAnsi"/>
            <w:bCs/>
            <w:lang w:bidi="he-IL"/>
          </w:rPr>
          <w:t xml:space="preserve"> (</w:t>
        </w:r>
        <w:proofErr w:type="gramStart"/>
        <w:r>
          <w:rPr>
            <w:rFonts w:asciiTheme="minorHAnsi" w:hAnsiTheme="minorHAnsi" w:cstheme="minorHAnsi"/>
            <w:bCs/>
            <w:i/>
            <w:iCs/>
            <w:lang w:bidi="he-IL"/>
          </w:rPr>
          <w:t>t</w:t>
        </w:r>
        <w:r>
          <w:rPr>
            <w:rFonts w:asciiTheme="minorHAnsi" w:hAnsiTheme="minorHAnsi" w:cstheme="minorHAnsi"/>
            <w:bCs/>
            <w:vertAlign w:val="subscript"/>
            <w:lang w:bidi="he-IL"/>
          </w:rPr>
          <w:t>(</w:t>
        </w:r>
        <w:proofErr w:type="gramEnd"/>
        <w:r>
          <w:rPr>
            <w:rFonts w:asciiTheme="minorHAnsi" w:hAnsiTheme="minorHAnsi" w:cstheme="minorHAnsi"/>
            <w:bCs/>
            <w:vertAlign w:val="subscript"/>
            <w:lang w:bidi="he-IL"/>
          </w:rPr>
          <w:t>23)</w:t>
        </w:r>
        <w:r>
          <w:rPr>
            <w:rFonts w:asciiTheme="minorHAnsi" w:hAnsiTheme="minorHAnsi" w:cstheme="minorHAnsi"/>
            <w:bCs/>
            <w:lang w:bidi="he-IL"/>
          </w:rPr>
          <w:t xml:space="preserve"> = 2.32, </w:t>
        </w:r>
        <w:r>
          <w:rPr>
            <w:rFonts w:asciiTheme="minorHAnsi" w:hAnsiTheme="minorHAnsi" w:cstheme="minorHAnsi"/>
            <w:bCs/>
            <w:i/>
            <w:iCs/>
            <w:lang w:bidi="he-IL"/>
          </w:rPr>
          <w:t>p</w:t>
        </w:r>
        <w:r>
          <w:rPr>
            <w:rFonts w:asciiTheme="minorHAnsi" w:hAnsiTheme="minorHAnsi" w:cstheme="minorHAnsi"/>
            <w:bCs/>
            <w:lang w:bidi="he-IL"/>
          </w:rPr>
          <w:t xml:space="preserve"> &lt; 0.05)</w:t>
        </w:r>
      </w:ins>
      <w:ins w:id="713" w:author="owner" w:date="2018-05-26T19:22:00Z">
        <w:r>
          <w:rPr>
            <w:rFonts w:asciiTheme="minorHAnsi" w:hAnsiTheme="minorHAnsi" w:cstheme="minorHAnsi"/>
            <w:bCs/>
            <w:lang w:bidi="he-IL"/>
          </w:rPr>
          <w:t>.</w:t>
        </w:r>
      </w:ins>
      <w:ins w:id="714" w:author="owner" w:date="2018-05-26T19:23:00Z">
        <w:r>
          <w:rPr>
            <w:rFonts w:asciiTheme="minorHAnsi" w:hAnsiTheme="minorHAnsi" w:cstheme="minorHAnsi"/>
            <w:bCs/>
            <w:lang w:bidi="he-IL"/>
          </w:rPr>
          <w:t xml:space="preserve"> The UCMS group demonstrated diminished sucrose preference compared to the </w:t>
        </w:r>
      </w:ins>
      <w:ins w:id="715" w:author="owner" w:date="2018-05-26T19:24:00Z">
        <w:r>
          <w:rPr>
            <w:rFonts w:asciiTheme="minorHAnsi" w:hAnsiTheme="minorHAnsi" w:cstheme="minorHAnsi"/>
            <w:bCs/>
            <w:lang w:bidi="he-IL"/>
          </w:rPr>
          <w:t>naïve</w:t>
        </w:r>
      </w:ins>
      <w:ins w:id="716" w:author="owner" w:date="2018-05-26T19:23:00Z">
        <w:r>
          <w:rPr>
            <w:rFonts w:asciiTheme="minorHAnsi" w:hAnsiTheme="minorHAnsi" w:cstheme="minorHAnsi"/>
            <w:bCs/>
            <w:lang w:bidi="he-IL"/>
          </w:rPr>
          <w:t xml:space="preserve"> </w:t>
        </w:r>
      </w:ins>
      <w:ins w:id="717" w:author="owner" w:date="2018-05-26T19:24:00Z">
        <w:r>
          <w:rPr>
            <w:rFonts w:asciiTheme="minorHAnsi" w:hAnsiTheme="minorHAnsi" w:cstheme="minorHAnsi"/>
            <w:bCs/>
            <w:lang w:bidi="he-IL"/>
          </w:rPr>
          <w:t>group</w:t>
        </w:r>
      </w:ins>
      <w:ins w:id="718" w:author="owner" w:date="2018-05-27T22:00:00Z">
        <w:r w:rsidR="006E797E">
          <w:rPr>
            <w:rFonts w:asciiTheme="minorHAnsi" w:hAnsiTheme="minorHAnsi" w:cstheme="minorHAnsi"/>
            <w:bCs/>
            <w:lang w:bidi="he-IL"/>
          </w:rPr>
          <w:t xml:space="preserve"> (see </w:t>
        </w:r>
        <w:r w:rsidR="006E797E">
          <w:rPr>
            <w:rFonts w:asciiTheme="minorHAnsi" w:hAnsiTheme="minorHAnsi" w:cstheme="minorHAnsi"/>
            <w:b/>
            <w:lang w:bidi="he-IL"/>
          </w:rPr>
          <w:t>Fig. 2A</w:t>
        </w:r>
        <w:r w:rsidR="006E797E">
          <w:rPr>
            <w:rFonts w:asciiTheme="minorHAnsi" w:hAnsiTheme="minorHAnsi" w:cstheme="minorHAnsi"/>
            <w:bCs/>
            <w:lang w:bidi="he-IL"/>
          </w:rPr>
          <w:t>)</w:t>
        </w:r>
      </w:ins>
      <w:ins w:id="719" w:author="owner" w:date="2018-05-26T19:24:00Z">
        <w:r>
          <w:rPr>
            <w:rFonts w:asciiTheme="minorHAnsi" w:hAnsiTheme="minorHAnsi" w:cstheme="minorHAnsi"/>
            <w:bCs/>
            <w:lang w:bidi="he-IL"/>
          </w:rPr>
          <w:t xml:space="preserve">. This </w:t>
        </w:r>
      </w:ins>
      <w:ins w:id="720" w:author="owner" w:date="2018-05-27T21:00:00Z">
        <w:r w:rsidR="009A6D73">
          <w:rPr>
            <w:rFonts w:asciiTheme="minorHAnsi" w:hAnsiTheme="minorHAnsi" w:cstheme="minorHAnsi"/>
            <w:bCs/>
            <w:lang w:bidi="he-IL"/>
          </w:rPr>
          <w:t>suggests</w:t>
        </w:r>
      </w:ins>
      <w:ins w:id="721" w:author="owner" w:date="2018-05-26T19:24:00Z">
        <w:r>
          <w:rPr>
            <w:rFonts w:asciiTheme="minorHAnsi" w:hAnsiTheme="minorHAnsi" w:cstheme="minorHAnsi"/>
            <w:bCs/>
            <w:lang w:bidi="he-IL"/>
          </w:rPr>
          <w:t xml:space="preserve"> that </w:t>
        </w:r>
      </w:ins>
      <w:ins w:id="722" w:author="owner" w:date="2018-05-26T19:25:00Z">
        <w:r>
          <w:rPr>
            <w:rFonts w:asciiTheme="minorHAnsi" w:hAnsiTheme="minorHAnsi" w:cstheme="minorHAnsi"/>
            <w:bCs/>
            <w:lang w:bidi="he-IL"/>
          </w:rPr>
          <w:t xml:space="preserve">the </w:t>
        </w:r>
      </w:ins>
      <w:ins w:id="723" w:author="owner" w:date="2018-05-26T19:24:00Z">
        <w:r>
          <w:rPr>
            <w:rFonts w:asciiTheme="minorHAnsi" w:hAnsiTheme="minorHAnsi" w:cstheme="minorHAnsi"/>
            <w:bCs/>
            <w:lang w:bidi="he-IL"/>
          </w:rPr>
          <w:t xml:space="preserve">UCMS </w:t>
        </w:r>
      </w:ins>
      <w:ins w:id="724" w:author="owner" w:date="2018-05-26T19:25:00Z">
        <w:r>
          <w:rPr>
            <w:rFonts w:asciiTheme="minorHAnsi" w:hAnsiTheme="minorHAnsi" w:cstheme="minorHAnsi"/>
            <w:bCs/>
            <w:lang w:bidi="he-IL"/>
          </w:rPr>
          <w:t xml:space="preserve">protocol </w:t>
        </w:r>
      </w:ins>
      <w:ins w:id="725" w:author="owner" w:date="2018-05-26T19:24:00Z">
        <w:r>
          <w:rPr>
            <w:rFonts w:asciiTheme="minorHAnsi" w:hAnsiTheme="minorHAnsi" w:cstheme="minorHAnsi"/>
            <w:bCs/>
            <w:lang w:bidi="he-IL"/>
          </w:rPr>
          <w:t>was effective in inducing</w:t>
        </w:r>
      </w:ins>
      <w:ins w:id="726" w:author="owner" w:date="2018-05-26T19:25:00Z">
        <w:r>
          <w:rPr>
            <w:rFonts w:asciiTheme="minorHAnsi" w:hAnsiTheme="minorHAnsi" w:cstheme="minorHAnsi"/>
            <w:bCs/>
            <w:lang w:bidi="he-IL"/>
          </w:rPr>
          <w:t xml:space="preserve"> anhedonia.</w:t>
        </w:r>
      </w:ins>
      <w:ins w:id="727" w:author="owner" w:date="2018-05-27T20:46:00Z">
        <w:r w:rsidR="00E9338A">
          <w:rPr>
            <w:rFonts w:asciiTheme="minorHAnsi" w:hAnsiTheme="minorHAnsi" w:cstheme="minorHAnsi"/>
            <w:bCs/>
            <w:lang w:bidi="he-IL"/>
          </w:rPr>
          <w:t xml:space="preserve"> </w:t>
        </w:r>
      </w:ins>
      <w:ins w:id="728" w:author="owner" w:date="2018-05-27T20:49:00Z">
        <w:r w:rsidR="00E9338A">
          <w:rPr>
            <w:rFonts w:asciiTheme="minorHAnsi" w:hAnsiTheme="minorHAnsi" w:cstheme="minorHAnsi"/>
            <w:bCs/>
            <w:lang w:bidi="he-IL"/>
          </w:rPr>
          <w:t>I</w:t>
        </w:r>
      </w:ins>
      <w:ins w:id="729" w:author="owner" w:date="2018-05-27T20:47:00Z">
        <w:r w:rsidR="00E9338A">
          <w:rPr>
            <w:rFonts w:asciiTheme="minorHAnsi" w:hAnsiTheme="minorHAnsi" w:cstheme="minorHAnsi"/>
            <w:bCs/>
            <w:lang w:bidi="he-IL"/>
          </w:rPr>
          <w:t xml:space="preserve">ndependent samples </w:t>
        </w:r>
        <w:r w:rsidR="00E9338A">
          <w:rPr>
            <w:rFonts w:asciiTheme="minorHAnsi" w:hAnsiTheme="minorHAnsi" w:cstheme="minorHAnsi"/>
            <w:bCs/>
            <w:i/>
            <w:iCs/>
            <w:lang w:bidi="he-IL"/>
          </w:rPr>
          <w:t>t</w:t>
        </w:r>
        <w:r w:rsidR="00E9338A">
          <w:rPr>
            <w:rFonts w:asciiTheme="minorHAnsi" w:hAnsiTheme="minorHAnsi" w:cstheme="minorHAnsi"/>
            <w:bCs/>
            <w:lang w:bidi="he-IL"/>
          </w:rPr>
          <w:t xml:space="preserve">-test </w:t>
        </w:r>
      </w:ins>
      <w:ins w:id="730" w:author="owner" w:date="2018-05-27T20:48:00Z">
        <w:r w:rsidR="00E9338A">
          <w:rPr>
            <w:rFonts w:asciiTheme="minorHAnsi" w:hAnsiTheme="minorHAnsi" w:cstheme="minorHAnsi"/>
            <w:bCs/>
            <w:lang w:bidi="he-IL"/>
          </w:rPr>
          <w:t xml:space="preserve">on hippocampal BDNF levels </w:t>
        </w:r>
      </w:ins>
      <w:ins w:id="731" w:author="owner" w:date="2018-05-27T20:47:00Z">
        <w:r w:rsidR="00E9338A">
          <w:rPr>
            <w:rFonts w:asciiTheme="minorHAnsi" w:hAnsiTheme="minorHAnsi" w:cstheme="minorHAnsi"/>
            <w:bCs/>
            <w:lang w:bidi="he-IL"/>
          </w:rPr>
          <w:t>revealed a significant difference between the groups</w:t>
        </w:r>
      </w:ins>
      <w:ins w:id="732" w:author="owner" w:date="2018-05-27T20:49:00Z">
        <w:r w:rsidR="00E9338A">
          <w:rPr>
            <w:rFonts w:asciiTheme="minorHAnsi" w:hAnsiTheme="minorHAnsi" w:cstheme="minorHAnsi"/>
            <w:bCs/>
            <w:lang w:bidi="he-IL"/>
          </w:rPr>
          <w:t xml:space="preserve"> (</w:t>
        </w:r>
        <w:proofErr w:type="gramStart"/>
        <w:r w:rsidR="00E9338A">
          <w:rPr>
            <w:rFonts w:asciiTheme="minorHAnsi" w:hAnsiTheme="minorHAnsi" w:cstheme="minorHAnsi"/>
            <w:bCs/>
            <w:i/>
            <w:iCs/>
            <w:lang w:bidi="he-IL"/>
          </w:rPr>
          <w:t>t</w:t>
        </w:r>
        <w:r w:rsidR="00E9338A">
          <w:rPr>
            <w:rFonts w:asciiTheme="minorHAnsi" w:hAnsiTheme="minorHAnsi" w:cstheme="minorHAnsi"/>
            <w:bCs/>
            <w:vertAlign w:val="subscript"/>
            <w:lang w:bidi="he-IL"/>
          </w:rPr>
          <w:t>(</w:t>
        </w:r>
        <w:proofErr w:type="gramEnd"/>
        <w:r w:rsidR="00E9338A">
          <w:rPr>
            <w:rFonts w:asciiTheme="minorHAnsi" w:hAnsiTheme="minorHAnsi" w:cstheme="minorHAnsi"/>
            <w:bCs/>
            <w:vertAlign w:val="subscript"/>
            <w:lang w:bidi="he-IL"/>
          </w:rPr>
          <w:t>23)</w:t>
        </w:r>
        <w:r w:rsidR="00E9338A">
          <w:rPr>
            <w:rFonts w:asciiTheme="minorHAnsi" w:hAnsiTheme="minorHAnsi" w:cstheme="minorHAnsi"/>
            <w:bCs/>
            <w:lang w:bidi="he-IL"/>
          </w:rPr>
          <w:t xml:space="preserve"> = 2.</w:t>
        </w:r>
      </w:ins>
      <w:ins w:id="733" w:author="owner" w:date="2018-05-27T20:51:00Z">
        <w:r w:rsidR="00E9338A">
          <w:rPr>
            <w:rFonts w:asciiTheme="minorHAnsi" w:hAnsiTheme="minorHAnsi" w:cstheme="minorHAnsi"/>
            <w:bCs/>
            <w:lang w:bidi="he-IL"/>
          </w:rPr>
          <w:t>43</w:t>
        </w:r>
      </w:ins>
      <w:ins w:id="734" w:author="owner" w:date="2018-05-27T20:49:00Z">
        <w:r w:rsidR="00E9338A">
          <w:rPr>
            <w:rFonts w:asciiTheme="minorHAnsi" w:hAnsiTheme="minorHAnsi" w:cstheme="minorHAnsi"/>
            <w:bCs/>
            <w:lang w:bidi="he-IL"/>
          </w:rPr>
          <w:t xml:space="preserve">, </w:t>
        </w:r>
        <w:r w:rsidR="00E9338A">
          <w:rPr>
            <w:rFonts w:asciiTheme="minorHAnsi" w:hAnsiTheme="minorHAnsi" w:cstheme="minorHAnsi"/>
            <w:bCs/>
            <w:i/>
            <w:iCs/>
            <w:lang w:bidi="he-IL"/>
          </w:rPr>
          <w:t>p</w:t>
        </w:r>
        <w:r w:rsidR="00E9338A">
          <w:rPr>
            <w:rFonts w:asciiTheme="minorHAnsi" w:hAnsiTheme="minorHAnsi" w:cstheme="minorHAnsi"/>
            <w:bCs/>
            <w:lang w:bidi="he-IL"/>
          </w:rPr>
          <w:t xml:space="preserve"> &lt; 0.05)</w:t>
        </w:r>
      </w:ins>
      <w:ins w:id="735" w:author="owner" w:date="2018-05-27T20:48:00Z">
        <w:r w:rsidR="00E9338A">
          <w:rPr>
            <w:rFonts w:asciiTheme="minorHAnsi" w:hAnsiTheme="minorHAnsi" w:cstheme="minorHAnsi"/>
            <w:bCs/>
            <w:lang w:bidi="he-IL"/>
          </w:rPr>
          <w:t>.</w:t>
        </w:r>
      </w:ins>
      <w:ins w:id="736" w:author="owner" w:date="2018-05-27T20:50:00Z">
        <w:r w:rsidR="00E9338A">
          <w:rPr>
            <w:rFonts w:asciiTheme="minorHAnsi" w:hAnsiTheme="minorHAnsi" w:cstheme="minorHAnsi"/>
            <w:bCs/>
            <w:lang w:bidi="he-IL"/>
          </w:rPr>
          <w:t xml:space="preserve"> The UCMS group demonstrated diminished hippocampal BDNF levels compared to the naïve group</w:t>
        </w:r>
      </w:ins>
      <w:ins w:id="737" w:author="owner" w:date="2018-05-27T22:01:00Z">
        <w:r w:rsidR="006E797E">
          <w:rPr>
            <w:rFonts w:asciiTheme="minorHAnsi" w:hAnsiTheme="minorHAnsi" w:cstheme="minorHAnsi"/>
            <w:bCs/>
            <w:lang w:bidi="he-IL"/>
          </w:rPr>
          <w:t xml:space="preserve"> (see </w:t>
        </w:r>
        <w:r w:rsidR="006E797E">
          <w:rPr>
            <w:rFonts w:asciiTheme="minorHAnsi" w:hAnsiTheme="minorHAnsi" w:cstheme="minorHAnsi"/>
            <w:b/>
            <w:lang w:bidi="he-IL"/>
          </w:rPr>
          <w:t>Fig. 2B</w:t>
        </w:r>
        <w:r w:rsidR="006E797E">
          <w:rPr>
            <w:rFonts w:asciiTheme="minorHAnsi" w:hAnsiTheme="minorHAnsi" w:cstheme="minorHAnsi"/>
            <w:bCs/>
            <w:lang w:bidi="he-IL"/>
          </w:rPr>
          <w:t>)</w:t>
        </w:r>
      </w:ins>
      <w:ins w:id="738" w:author="owner" w:date="2018-05-27T20:50:00Z">
        <w:r w:rsidR="00E9338A">
          <w:rPr>
            <w:rFonts w:asciiTheme="minorHAnsi" w:hAnsiTheme="minorHAnsi" w:cstheme="minorHAnsi"/>
            <w:bCs/>
            <w:lang w:bidi="he-IL"/>
          </w:rPr>
          <w:t>.</w:t>
        </w:r>
      </w:ins>
      <w:ins w:id="739" w:author="owner" w:date="2018-05-27T20:51:00Z">
        <w:r w:rsidR="00492501">
          <w:rPr>
            <w:rFonts w:asciiTheme="minorHAnsi" w:hAnsiTheme="minorHAnsi" w:cstheme="minorHAnsi"/>
            <w:bCs/>
            <w:lang w:bidi="he-IL"/>
          </w:rPr>
          <w:t xml:space="preserve"> This suggest</w:t>
        </w:r>
      </w:ins>
      <w:ins w:id="740" w:author="owner" w:date="2018-05-27T21:00:00Z">
        <w:r w:rsidR="009A6D73">
          <w:rPr>
            <w:rFonts w:asciiTheme="minorHAnsi" w:hAnsiTheme="minorHAnsi" w:cstheme="minorHAnsi"/>
            <w:bCs/>
            <w:lang w:bidi="he-IL"/>
          </w:rPr>
          <w:t>s</w:t>
        </w:r>
      </w:ins>
      <w:ins w:id="741" w:author="owner" w:date="2018-05-27T20:51:00Z">
        <w:r w:rsidR="00492501">
          <w:rPr>
            <w:rFonts w:asciiTheme="minorHAnsi" w:hAnsiTheme="minorHAnsi" w:cstheme="minorHAnsi"/>
            <w:bCs/>
            <w:lang w:bidi="he-IL"/>
          </w:rPr>
          <w:t xml:space="preserve"> that the UCMS protocol led to diminution in hippocampal BDNF levels, as evident in human depressio</w:t>
        </w:r>
      </w:ins>
      <w:ins w:id="742" w:author="owner" w:date="2018-05-27T20:52:00Z">
        <w:r w:rsidR="00492501">
          <w:rPr>
            <w:rFonts w:asciiTheme="minorHAnsi" w:hAnsiTheme="minorHAnsi" w:cstheme="minorHAnsi"/>
            <w:bCs/>
            <w:lang w:bidi="he-IL"/>
          </w:rPr>
          <w:t>n</w:t>
        </w:r>
      </w:ins>
      <w:ins w:id="743" w:author="owner" w:date="2018-05-27T21:02:00Z">
        <w:r w:rsidR="00FD5279">
          <w:rPr>
            <w:rFonts w:asciiTheme="minorHAnsi" w:hAnsiTheme="minorHAnsi" w:cstheme="minorHAnsi"/>
            <w:bCs/>
            <w:lang w:bidi="he-IL"/>
          </w:rPr>
          <w:fldChar w:fldCharType="begin" w:fldLock="1"/>
        </w:r>
      </w:ins>
      <w:r w:rsidR="006915FA">
        <w:rPr>
          <w:rFonts w:asciiTheme="minorHAnsi" w:hAnsiTheme="minorHAnsi" w:cstheme="minorHAnsi"/>
          <w:bCs/>
          <w:lang w:bidi="he-IL"/>
        </w:rPr>
        <w:instrText>ADDIN CSL_CITATION { "citationItems" : [ { "id" : "ITEM-1", "itemData" : { "DOI" : "10.1016/S0006-3223(01)01083-6", "ISBN" : "0006-3223 (Print)\\r0006-3223 (Linking)", "ISSN" : "00063223", "PMID" : "11522260", "abstract" : "Background: The cAMP signaling pathway, and its downstream neurotrophic factor BDNF, are major targets of antidepressant medications. Abnormalities in this pathway have previously been reported in postmortem brain of subjects with mood disorders. This study was designed to test whether the diagnosis of a mood disorder, or treatment with an antidepressant or mood stabilizer was associated with changes in hippocampal BDNF in postmortem brain. Methods: Frozen postmortem anterior hippocampus sections were obtained from the Stanley Foundation Neuropathology Consortium. Tissue from subjects with major depression, bipolar disorder, schizophrenia and nonpsychiatric control subjects were stained for BDNF using immunohistochemistry. Results: Increased BDNF expression was found in dentate gyrus, hilus and supragranular regions in subjects treated with antidepressant medications at the time of death, compared with antidepressant-untreated subjects. Furthermore, there was a trend toward increased BDNF expression in hilar and supragranular regions in depressed subjects treated with antidepressants, compared with the subjects not on these medications at the time of death. Conclusions: These findings are consistent with recent studies measuring CREB levels in this same subject sample, and support current animal and cellular models of antidepressant function. ?? 2001 Society of Biological Psychiatry.", "author" : [ { "dropping-particle" : "", "family" : "Chen", "given" : "Biao", "non-dropping-particle" : "", "parse-names" : false, "suffix" : "" }, { "dropping-particle" : "", "family" : "Dowlatshahi", "given" : "Dar", "non-dropping-particle" : "", "parse-names" : false, "suffix" : "" }, { "dropping-particle" : "", "family" : "MacQueen", "given" : "Glenda M.", "non-dropping-particle" : "", "parse-names" : false, "suffix" : "" }, { "dropping-particle" : "", "family" : "Wang", "given" : "Jun Feng", "non-dropping-particle" : "", "parse-names" : false, "suffix" : "" }, { "dropping-particle" : "", "family" : "Young", "given" : "L. Trevor", "non-dropping-particle" : "", "parse-names" : false, "suffix" : "" } ], "container-title" : "Biological Psychiatry", "id" : "ITEM-1", "issue" : "4", "issued" : { "date-parts" : [ [ "2001" ] ] }, "page" : "260-265", "title" : "Increased hippocampal BDNF immunoreactivity in subjects treated with antidepressant medication", "type" : "article-journal", "volume" : "50" }, "uris" : [ "http://www.mendeley.com/documents/?uuid=3c05b43b-c825-48a9-9a93-cfef07d8a9d7" ] } ], "mendeley" : { "formattedCitation" : "&lt;sup&gt;94&lt;/sup&gt;", "plainTextFormattedCitation" : "94", "previouslyFormattedCitation" : "&lt;sup&gt;96&lt;/sup&gt;" }, "properties" : { "noteIndex" : 0 }, "schema" : "https://github.com/citation-style-language/schema/raw/master/csl-citation.json" }</w:instrText>
      </w:r>
      <w:r w:rsidR="00FD5279">
        <w:rPr>
          <w:rFonts w:asciiTheme="minorHAnsi" w:hAnsiTheme="minorHAnsi" w:cstheme="minorHAnsi"/>
          <w:bCs/>
          <w:lang w:bidi="he-IL"/>
        </w:rPr>
        <w:fldChar w:fldCharType="separate"/>
      </w:r>
      <w:r w:rsidR="006915FA" w:rsidRPr="006915FA">
        <w:rPr>
          <w:rFonts w:asciiTheme="minorHAnsi" w:hAnsiTheme="minorHAnsi" w:cstheme="minorHAnsi"/>
          <w:bCs/>
          <w:noProof/>
          <w:vertAlign w:val="superscript"/>
          <w:lang w:bidi="he-IL"/>
        </w:rPr>
        <w:t>94</w:t>
      </w:r>
      <w:ins w:id="744" w:author="owner" w:date="2018-05-27T21:02:00Z">
        <w:r w:rsidR="00FD5279">
          <w:rPr>
            <w:rFonts w:asciiTheme="minorHAnsi" w:hAnsiTheme="minorHAnsi" w:cstheme="minorHAnsi"/>
            <w:bCs/>
            <w:lang w:bidi="he-IL"/>
          </w:rPr>
          <w:fldChar w:fldCharType="end"/>
        </w:r>
      </w:ins>
      <w:ins w:id="745" w:author="owner" w:date="2018-05-27T20:52:00Z">
        <w:r w:rsidR="00492501">
          <w:rPr>
            <w:rFonts w:asciiTheme="minorHAnsi" w:hAnsiTheme="minorHAnsi" w:cstheme="minorHAnsi"/>
            <w:bCs/>
            <w:lang w:bidi="he-IL"/>
          </w:rPr>
          <w:t>.</w:t>
        </w:r>
      </w:ins>
      <w:ins w:id="746" w:author="owner" w:date="2018-05-26T19:18:00Z">
        <w:r w:rsidR="002A25F3">
          <w:rPr>
            <w:rFonts w:asciiTheme="minorHAnsi" w:hAnsiTheme="minorHAnsi" w:cstheme="minorHAnsi"/>
            <w:bCs/>
            <w:lang w:bidi="he-IL"/>
          </w:rPr>
          <w:t xml:space="preserve"> </w:t>
        </w:r>
      </w:ins>
    </w:p>
    <w:p w14:paraId="40A7C2C4" w14:textId="77777777" w:rsidR="002A25F3" w:rsidRDefault="002A25F3">
      <w:pPr>
        <w:pStyle w:val="NormalWeb"/>
        <w:spacing w:before="0" w:beforeAutospacing="0" w:after="0" w:afterAutospacing="0"/>
        <w:rPr>
          <w:ins w:id="747" w:author="owner" w:date="2018-05-26T19:14:00Z"/>
          <w:rFonts w:asciiTheme="minorHAnsi" w:hAnsiTheme="minorHAnsi" w:cstheme="minorHAnsi"/>
          <w:bCs/>
          <w:lang w:bidi="he-IL"/>
        </w:rPr>
        <w:pPrChange w:id="748" w:author="owner" w:date="2018-05-26T18:03:00Z">
          <w:pPr>
            <w:pStyle w:val="NormalWeb"/>
            <w:spacing w:before="0" w:beforeAutospacing="0" w:after="0" w:afterAutospacing="0"/>
            <w:ind w:firstLine="720"/>
          </w:pPr>
        </w:pPrChange>
      </w:pPr>
    </w:p>
    <w:p w14:paraId="7E1EFD84" w14:textId="5D1287D1" w:rsidR="003E3537" w:rsidRDefault="00431939">
      <w:pPr>
        <w:pStyle w:val="NormalWeb"/>
        <w:spacing w:before="0" w:beforeAutospacing="0" w:after="0" w:afterAutospacing="0"/>
        <w:rPr>
          <w:ins w:id="749" w:author="owner" w:date="2018-05-27T21:07:00Z"/>
          <w:rFonts w:asciiTheme="minorHAnsi" w:hAnsiTheme="minorHAnsi" w:cstheme="minorHAnsi"/>
          <w:bCs/>
          <w:lang w:bidi="he-IL"/>
        </w:rPr>
        <w:pPrChange w:id="750" w:author="owner" w:date="2018-05-30T21:42:00Z">
          <w:pPr>
            <w:pStyle w:val="NormalWeb"/>
            <w:spacing w:before="0" w:beforeAutospacing="0" w:after="0" w:afterAutospacing="0"/>
            <w:ind w:firstLine="720"/>
          </w:pPr>
        </w:pPrChange>
      </w:pPr>
      <w:del w:id="751" w:author="owner" w:date="2018-05-27T21:05:00Z">
        <w:r w:rsidDel="003E3537">
          <w:rPr>
            <w:rFonts w:asciiTheme="minorHAnsi" w:hAnsiTheme="minorHAnsi" w:cstheme="minorHAnsi"/>
            <w:bCs/>
            <w:lang w:bidi="he-IL"/>
          </w:rPr>
          <w:delText>The following</w:delText>
        </w:r>
      </w:del>
      <w:ins w:id="752" w:author="owner" w:date="2018-05-27T21:05:00Z">
        <w:r w:rsidR="003E3537">
          <w:rPr>
            <w:rFonts w:asciiTheme="minorHAnsi" w:hAnsiTheme="minorHAnsi" w:cstheme="minorHAnsi"/>
            <w:bCs/>
            <w:lang w:bidi="he-IL"/>
          </w:rPr>
          <w:t>In a</w:t>
        </w:r>
      </w:ins>
      <w:ins w:id="753" w:author="owner" w:date="2018-05-27T21:06:00Z">
        <w:r w:rsidR="003E3537">
          <w:rPr>
            <w:rFonts w:asciiTheme="minorHAnsi" w:hAnsiTheme="minorHAnsi" w:cstheme="minorHAnsi"/>
            <w:bCs/>
            <w:lang w:bidi="he-IL"/>
          </w:rPr>
          <w:t>nother</w:t>
        </w:r>
      </w:ins>
      <w:ins w:id="754" w:author="owner" w:date="2018-05-27T21:05:00Z">
        <w:r w:rsidR="003E3537">
          <w:rPr>
            <w:rFonts w:asciiTheme="minorHAnsi" w:hAnsiTheme="minorHAnsi" w:cstheme="minorHAnsi"/>
            <w:bCs/>
            <w:lang w:bidi="he-IL"/>
          </w:rPr>
          <w:t xml:space="preserve"> study from our lab</w:t>
        </w:r>
      </w:ins>
      <w:ins w:id="755" w:author="owner" w:date="2018-05-27T21:11:00Z">
        <w:r w:rsidR="003E3537">
          <w:rPr>
            <w:rFonts w:asciiTheme="minorHAnsi" w:hAnsiTheme="minorHAnsi" w:cstheme="minorHAnsi"/>
            <w:bCs/>
            <w:lang w:bidi="he-IL"/>
          </w:rPr>
          <w:t xml:space="preserve"> we examined the </w:t>
        </w:r>
      </w:ins>
      <w:ins w:id="756" w:author="owner" w:date="2018-05-27T21:12:00Z">
        <w:r w:rsidR="003E3537">
          <w:rPr>
            <w:rFonts w:asciiTheme="minorHAnsi" w:hAnsiTheme="minorHAnsi" w:cstheme="minorHAnsi"/>
            <w:bCs/>
            <w:lang w:bidi="he-IL"/>
          </w:rPr>
          <w:t xml:space="preserve">potential antidepressant-like effects of two drugs </w:t>
        </w:r>
      </w:ins>
      <w:ins w:id="757" w:author="owner" w:date="2018-05-30T20:42:00Z">
        <w:r w:rsidR="00FE3844">
          <w:rPr>
            <w:rFonts w:asciiTheme="minorHAnsi" w:hAnsiTheme="minorHAnsi" w:cstheme="minorHAnsi"/>
            <w:bCs/>
            <w:lang w:bidi="he-IL"/>
          </w:rPr>
          <w:t>following UCMS protocol</w:t>
        </w:r>
      </w:ins>
      <w:ins w:id="758" w:author="owner" w:date="2018-05-27T21:12:00Z">
        <w:r w:rsidR="003E3537">
          <w:rPr>
            <w:rFonts w:asciiTheme="minorHAnsi" w:hAnsiTheme="minorHAnsi" w:cstheme="minorHAnsi"/>
            <w:bCs/>
            <w:lang w:bidi="he-IL"/>
          </w:rPr>
          <w:t>.</w:t>
        </w:r>
      </w:ins>
      <w:del w:id="759" w:author="owner" w:date="2018-05-27T21:06:00Z">
        <w:r w:rsidDel="003E3537">
          <w:rPr>
            <w:rFonts w:asciiTheme="minorHAnsi" w:hAnsiTheme="minorHAnsi" w:cstheme="minorHAnsi"/>
            <w:bCs/>
            <w:lang w:bidi="he-IL"/>
          </w:rPr>
          <w:delText xml:space="preserve"> results are derived from </w:delText>
        </w:r>
        <w:r w:rsidR="000406EA" w:rsidDel="003E3537">
          <w:rPr>
            <w:rFonts w:asciiTheme="minorHAnsi" w:hAnsiTheme="minorHAnsi" w:cstheme="minorHAnsi"/>
            <w:bCs/>
            <w:lang w:bidi="he-IL"/>
          </w:rPr>
          <w:delText xml:space="preserve">previously published </w:delText>
        </w:r>
        <w:r w:rsidDel="003E3537">
          <w:rPr>
            <w:rFonts w:asciiTheme="minorHAnsi" w:hAnsiTheme="minorHAnsi" w:cstheme="minorHAnsi"/>
            <w:bCs/>
            <w:lang w:bidi="he-IL"/>
          </w:rPr>
          <w:delText>stud</w:delText>
        </w:r>
        <w:r w:rsidR="00FA3285" w:rsidDel="003E3537">
          <w:rPr>
            <w:rFonts w:asciiTheme="minorHAnsi" w:hAnsiTheme="minorHAnsi" w:cstheme="minorHAnsi"/>
            <w:bCs/>
            <w:lang w:bidi="he-IL"/>
          </w:rPr>
          <w:delText>y</w:delText>
        </w:r>
        <w:r w:rsidDel="003E3537">
          <w:rPr>
            <w:rFonts w:asciiTheme="minorHAnsi" w:hAnsiTheme="minorHAnsi" w:cstheme="minorHAnsi"/>
            <w:bCs/>
            <w:lang w:bidi="he-IL"/>
          </w:rPr>
          <w:delText xml:space="preserve"> </w:delText>
        </w:r>
        <w:r w:rsidR="007945AE" w:rsidDel="003E3537">
          <w:rPr>
            <w:rFonts w:asciiTheme="minorHAnsi" w:hAnsiTheme="minorHAnsi" w:cstheme="minorHAnsi"/>
            <w:bCs/>
            <w:lang w:bidi="he-IL"/>
          </w:rPr>
          <w:delText>from</w:delText>
        </w:r>
        <w:r w:rsidDel="003E3537">
          <w:rPr>
            <w:rFonts w:asciiTheme="minorHAnsi" w:hAnsiTheme="minorHAnsi" w:cstheme="minorHAnsi"/>
            <w:bCs/>
            <w:lang w:bidi="he-IL"/>
          </w:rPr>
          <w:delText xml:space="preserve"> our lab</w:delText>
        </w:r>
      </w:del>
      <w:r w:rsidR="000406EA">
        <w:rPr>
          <w:rFonts w:asciiTheme="minorHAnsi" w:hAnsiTheme="minorHAnsi" w:cstheme="minorHAnsi"/>
          <w:bCs/>
          <w:lang w:bidi="he-IL"/>
        </w:rPr>
        <w:fldChar w:fldCharType="begin" w:fldLock="1"/>
      </w:r>
      <w:r w:rsidR="0011101D">
        <w:rPr>
          <w:rFonts w:asciiTheme="minorHAnsi" w:hAnsiTheme="minorHAnsi" w:cstheme="minorHAnsi"/>
          <w:bCs/>
          <w:lang w:bidi="he-IL"/>
        </w:rPr>
        <w:instrText>ADDIN CSL_CITATION { "citationItems" : [ { "id" : "ITEM-1", "itemData" : { "DOI" : "10.1371/journal.pone.0188043", "ISBN" : "1111111111", "ISSN" : "19326203", "PMID" : "29141007", "abstract" : "Anhedonia is defined as a diminished ability to obtain pleasure from otherwise positive stimuli. Anxiety and mood disorders have been previously associated with dysregulation of the reward system, with anhedonia as a core element of major depressive disorder (MDD). The aim of the present study was to investigate whether stress-induced anhedonia could be prevented by treatments with escitalopram or novel herbal treatment (NHT) in an animal model of depression. Unpredictable chronic mild stress (UCMS) was administered for 4 weeks on ICR outbred mice. Following stress exposure, animals were randomly assigned to pharmacological treatment groups (i.e., saline, escitalopram or NHT). Treatments were delivered for 3 weeks. Hedonic tone was examined via ethanol and sucrose preferences. Biological indices pertinent to MDD and anhedonia were assessed: namely, hippocampal brain-derived neurotrophic factor (BDNF) and striatal dopamine receptor D2 (Drd2) mRNA expression levels. The results indicate that the UCMS-induced reductions in ethanol or sucrose preferences were normalized by escitalopram or NHT. This implies a resemblance between sucrose and ethanol in their hedonic-eliciting property. On a neurobiological aspect, UCMS-induced reduction in hippocampal BDNF levels was normalized by escitalopram or NHT, while UCMS-induced reduction in striatal Drd2 mRNA levels was normalized solely by NHT. The results accentuate the association of stress and anhedonia, and pinpoint a distinct effect for NHT on striatal Drd2 expression.", "author" : [ { "dropping-particle" : "", "family" : "Burstein", "given" : "Or", "non-dropping-particle" : "", "parse-names" : false, "suffix" : "" }, { "dropping-particle" : "", "family" : "Franko", "given" : "Motty", "non-dropping-particle" : "", "parse-names" : false, "suffix" : "" }, { "dropping-particle" : "", "family" : "Gale", "given" : "Eyal", "non-dropping-particle" : "", "parse-names" : false, "suffix" : "" }, { "dropping-particle" : "", "family" : "Handelsman", "given" : "Assaf", "non-dropping-particle" : "", "parse-names" : false, "suffix" : "" }, { "dropping-particle" : "", "family" : "Barak", "given" : "Segev", "non-dropping-particle" : "", "parse-names" : false, "suffix" : "" }, { "dropping-particle" : "", "family" : "Motsan", "given" : "Shai", "non-dropping-particle" : "", "parse-names" : false, "suffix" : "" }, { "dropping-particle" : "", "family" : "Shamir", "given" : "Alon", "non-dropping-particle" : "", "parse-names" : false, "suffix" : "" }, { "dropping-particle" : "", "family" : "Toledano", "given" : "Roni", "non-dropping-particle" : "", "parse-names" : false, "suffix" : "" }, { "dropping-particle" : "", "family" : "Simhon", "given" : "Omri", "non-dropping-particle" : "", "parse-names" : false, "suffix" : "" }, { "dropping-particle" : "", "family" : "Hirshler", "given" : "Yafit", "non-dropping-particle" : "", "parse-names" : false, "suffix" : "" }, { "dropping-particle" : "", "family" : "Chen", "given" : "Gang", "non-dropping-particle" : "", "parse-names" : false, "suffix" : "" }, { "dropping-particle" : "", "family" : "Doron", "given" : "Ravid", "non-dropping-particle" : "", "parse-names" : false, "suffix" : "" } ], "container-title" : "PLoS ONE", "id" : "ITEM-1", "issue" : "11", "issued" : { "date-parts" : [ [ "2017" ] ] }, "title" : "Escitalopram and NHT normalized stress-induced anhedonia and molecular neuroadaptations in a mouse model of depression", "type" : "article-journal", "volume" : "12" }, "uris" : [ "http://www.mendeley.com/documents/?uuid=70d2afb6-9af4-44d8-8501-4635c1cb48f5" ] } ], "mendeley" : { "formattedCitation" : "&lt;sup&gt;30&lt;/sup&gt;", "plainTextFormattedCitation" : "30", "previouslyFormattedCitation" : "&lt;sup&gt;30&lt;/sup&gt;" }, "properties" : { "noteIndex" : 0 }, "schema" : "https://github.com/citation-style-language/schema/raw/master/csl-citation.json" }</w:instrText>
      </w:r>
      <w:r w:rsidR="000406EA">
        <w:rPr>
          <w:rFonts w:asciiTheme="minorHAnsi" w:hAnsiTheme="minorHAnsi" w:cstheme="minorHAnsi"/>
          <w:bCs/>
          <w:lang w:bidi="he-IL"/>
        </w:rPr>
        <w:fldChar w:fldCharType="separate"/>
      </w:r>
      <w:r w:rsidR="0011101D" w:rsidRPr="0011101D">
        <w:rPr>
          <w:rFonts w:asciiTheme="minorHAnsi" w:hAnsiTheme="minorHAnsi" w:cstheme="minorHAnsi"/>
          <w:bCs/>
          <w:noProof/>
          <w:vertAlign w:val="superscript"/>
          <w:lang w:bidi="he-IL"/>
        </w:rPr>
        <w:t>30</w:t>
      </w:r>
      <w:r w:rsidR="000406EA">
        <w:rPr>
          <w:rFonts w:asciiTheme="minorHAnsi" w:hAnsiTheme="minorHAnsi" w:cstheme="minorHAnsi"/>
          <w:bCs/>
          <w:lang w:bidi="he-IL"/>
        </w:rPr>
        <w:fldChar w:fldCharType="end"/>
      </w:r>
      <w:del w:id="760" w:author="owner" w:date="2018-05-27T21:06:00Z">
        <w:r w:rsidDel="003E3537">
          <w:rPr>
            <w:rFonts w:asciiTheme="minorHAnsi" w:hAnsiTheme="minorHAnsi" w:cstheme="minorHAnsi"/>
            <w:bCs/>
            <w:lang w:bidi="he-IL"/>
          </w:rPr>
          <w:delText xml:space="preserve">. </w:delText>
        </w:r>
        <w:r w:rsidR="0099127C" w:rsidDel="003E3537">
          <w:rPr>
            <w:rFonts w:asciiTheme="minorHAnsi" w:hAnsiTheme="minorHAnsi" w:cstheme="minorHAnsi"/>
            <w:bCs/>
            <w:lang w:bidi="he-IL"/>
          </w:rPr>
          <w:delText xml:space="preserve">Male </w:delText>
        </w:r>
      </w:del>
      <w:del w:id="761" w:author="owner" w:date="2018-05-27T21:07:00Z">
        <w:r w:rsidR="0099127C" w:rsidDel="003E3537">
          <w:rPr>
            <w:rFonts w:asciiTheme="minorHAnsi" w:hAnsiTheme="minorHAnsi" w:cstheme="minorHAnsi"/>
            <w:bCs/>
            <w:lang w:bidi="he-IL"/>
          </w:rPr>
          <w:delText>ICR outbred mice were</w:delText>
        </w:r>
      </w:del>
      <w:del w:id="762" w:author="owner" w:date="2018-05-27T21:06:00Z">
        <w:r w:rsidR="0099127C" w:rsidDel="003E3537">
          <w:rPr>
            <w:rFonts w:asciiTheme="minorHAnsi" w:hAnsiTheme="minorHAnsi" w:cstheme="minorHAnsi"/>
            <w:bCs/>
            <w:lang w:bidi="he-IL"/>
          </w:rPr>
          <w:delText xml:space="preserve"> </w:delText>
        </w:r>
      </w:del>
      <w:del w:id="763" w:author="owner" w:date="2018-05-27T21:07:00Z">
        <w:r w:rsidR="0099127C" w:rsidDel="003E3537">
          <w:rPr>
            <w:rFonts w:asciiTheme="minorHAnsi" w:hAnsiTheme="minorHAnsi" w:cstheme="minorHAnsi"/>
            <w:bCs/>
            <w:lang w:bidi="he-IL"/>
          </w:rPr>
          <w:delText xml:space="preserve">assigned to either </w:delText>
        </w:r>
        <w:r w:rsidR="00BE7B4F" w:rsidDel="003E3537">
          <w:rPr>
            <w:rFonts w:asciiTheme="minorHAnsi" w:hAnsiTheme="minorHAnsi" w:cstheme="minorHAnsi"/>
            <w:bCs/>
            <w:lang w:bidi="he-IL"/>
          </w:rPr>
          <w:delText xml:space="preserve">the </w:delText>
        </w:r>
        <w:r w:rsidR="0099127C" w:rsidDel="003E3537">
          <w:rPr>
            <w:rFonts w:asciiTheme="minorHAnsi" w:hAnsiTheme="minorHAnsi" w:cstheme="minorHAnsi"/>
            <w:bCs/>
            <w:lang w:bidi="he-IL"/>
          </w:rPr>
          <w:delText xml:space="preserve">UCMS </w:delText>
        </w:r>
        <w:r w:rsidR="00BE7B4F" w:rsidDel="003E3537">
          <w:rPr>
            <w:rFonts w:asciiTheme="minorHAnsi" w:hAnsiTheme="minorHAnsi" w:cstheme="minorHAnsi"/>
            <w:bCs/>
            <w:lang w:bidi="he-IL"/>
          </w:rPr>
          <w:delText xml:space="preserve">group </w:delText>
        </w:r>
        <w:r w:rsidR="0099127C" w:rsidDel="003E3537">
          <w:rPr>
            <w:rFonts w:asciiTheme="minorHAnsi" w:hAnsiTheme="minorHAnsi" w:cstheme="minorHAnsi"/>
            <w:bCs/>
            <w:lang w:bidi="he-IL"/>
          </w:rPr>
          <w:delText xml:space="preserve">or </w:delText>
        </w:r>
        <w:r w:rsidR="00BE7B4F" w:rsidDel="003E3537">
          <w:rPr>
            <w:rFonts w:asciiTheme="minorHAnsi" w:hAnsiTheme="minorHAnsi" w:cstheme="minorHAnsi"/>
            <w:bCs/>
            <w:lang w:bidi="he-IL"/>
          </w:rPr>
          <w:delText xml:space="preserve">the </w:delText>
        </w:r>
        <w:r w:rsidR="0099127C" w:rsidDel="003E3537">
          <w:rPr>
            <w:rFonts w:asciiTheme="minorHAnsi" w:hAnsiTheme="minorHAnsi" w:cstheme="minorHAnsi"/>
            <w:bCs/>
            <w:lang w:bidi="he-IL"/>
          </w:rPr>
          <w:delText xml:space="preserve">naïve </w:delText>
        </w:r>
        <w:r w:rsidR="00BE7B4F" w:rsidDel="003E3537">
          <w:rPr>
            <w:rFonts w:asciiTheme="minorHAnsi" w:hAnsiTheme="minorHAnsi" w:cstheme="minorHAnsi"/>
            <w:bCs/>
            <w:lang w:bidi="he-IL"/>
          </w:rPr>
          <w:delText>group</w:delText>
        </w:r>
      </w:del>
      <w:ins w:id="764" w:author="owner" w:date="2018-05-27T21:08:00Z">
        <w:r w:rsidR="003E3537">
          <w:rPr>
            <w:rFonts w:asciiTheme="minorHAnsi" w:hAnsiTheme="minorHAnsi" w:cstheme="minorHAnsi"/>
            <w:bCs/>
            <w:lang w:bidi="he-IL"/>
          </w:rPr>
          <w:t xml:space="preserve"> </w:t>
        </w:r>
      </w:ins>
      <w:ins w:id="765" w:author="owner" w:date="2018-05-27T21:13:00Z">
        <w:r w:rsidR="003E3537">
          <w:rPr>
            <w:rFonts w:asciiTheme="minorHAnsi" w:hAnsiTheme="minorHAnsi" w:cstheme="minorHAnsi"/>
            <w:bCs/>
            <w:lang w:bidi="he-IL"/>
          </w:rPr>
          <w:t>F</w:t>
        </w:r>
      </w:ins>
      <w:ins w:id="766" w:author="owner" w:date="2018-05-27T21:08:00Z">
        <w:r w:rsidR="003E3537">
          <w:rPr>
            <w:rFonts w:asciiTheme="minorHAnsi" w:hAnsiTheme="minorHAnsi" w:cstheme="minorHAnsi"/>
            <w:bCs/>
            <w:lang w:bidi="he-IL"/>
          </w:rPr>
          <w:t xml:space="preserve">ollowing the UCMS </w:t>
        </w:r>
      </w:ins>
      <w:ins w:id="767" w:author="owner" w:date="2018-05-27T21:10:00Z">
        <w:r w:rsidR="003E3537">
          <w:rPr>
            <w:rFonts w:asciiTheme="minorHAnsi" w:hAnsiTheme="minorHAnsi" w:cstheme="minorHAnsi"/>
            <w:bCs/>
            <w:lang w:bidi="he-IL"/>
          </w:rPr>
          <w:t>procedure</w:t>
        </w:r>
      </w:ins>
      <w:ins w:id="768" w:author="owner" w:date="2018-05-27T21:13:00Z">
        <w:r w:rsidR="003E3537">
          <w:rPr>
            <w:rFonts w:asciiTheme="minorHAnsi" w:hAnsiTheme="minorHAnsi" w:cstheme="minorHAnsi"/>
            <w:bCs/>
            <w:lang w:bidi="he-IL"/>
          </w:rPr>
          <w:t xml:space="preserve"> (as described </w:t>
        </w:r>
      </w:ins>
      <w:ins w:id="769" w:author="owner" w:date="2018-05-30T20:42:00Z">
        <w:r w:rsidR="00FE3844">
          <w:rPr>
            <w:rFonts w:asciiTheme="minorHAnsi" w:hAnsiTheme="minorHAnsi" w:cstheme="minorHAnsi"/>
            <w:bCs/>
            <w:lang w:bidi="he-IL"/>
          </w:rPr>
          <w:t xml:space="preserve">in </w:t>
        </w:r>
        <w:r w:rsidR="00FE3844">
          <w:rPr>
            <w:rFonts w:asciiTheme="minorHAnsi" w:hAnsiTheme="minorHAnsi" w:cstheme="minorHAnsi"/>
            <w:b/>
            <w:lang w:bidi="he-IL"/>
          </w:rPr>
          <w:t>2.</w:t>
        </w:r>
      </w:ins>
      <w:ins w:id="770" w:author="owner" w:date="2018-05-27T21:13:00Z">
        <w:r w:rsidR="003E3537">
          <w:rPr>
            <w:rFonts w:asciiTheme="minorHAnsi" w:hAnsiTheme="minorHAnsi" w:cstheme="minorHAnsi"/>
            <w:bCs/>
            <w:lang w:bidi="he-IL"/>
          </w:rPr>
          <w:t>)</w:t>
        </w:r>
      </w:ins>
      <w:ins w:id="771" w:author="owner" w:date="2018-05-27T21:10:00Z">
        <w:r w:rsidR="003E3537">
          <w:rPr>
            <w:rFonts w:asciiTheme="minorHAnsi" w:hAnsiTheme="minorHAnsi" w:cstheme="minorHAnsi"/>
            <w:bCs/>
            <w:lang w:bidi="he-IL"/>
          </w:rPr>
          <w:t xml:space="preserve"> </w:t>
        </w:r>
      </w:ins>
      <w:ins w:id="772" w:author="owner" w:date="2018-05-27T21:13:00Z">
        <w:r w:rsidR="003E3537">
          <w:rPr>
            <w:rFonts w:asciiTheme="minorHAnsi" w:hAnsiTheme="minorHAnsi" w:cstheme="minorHAnsi"/>
            <w:bCs/>
            <w:lang w:bidi="he-IL"/>
          </w:rPr>
          <w:t xml:space="preserve">male ICR outbred </w:t>
        </w:r>
      </w:ins>
      <w:ins w:id="773" w:author="owner" w:date="2018-05-27T21:08:00Z">
        <w:r w:rsidR="003E3537">
          <w:rPr>
            <w:rFonts w:asciiTheme="minorHAnsi" w:hAnsiTheme="minorHAnsi" w:cstheme="minorHAnsi"/>
            <w:bCs/>
            <w:lang w:bidi="he-IL"/>
          </w:rPr>
          <w:t xml:space="preserve">mice received chronic (3 weeks) treatment with the </w:t>
        </w:r>
      </w:ins>
      <w:ins w:id="774" w:author="owner" w:date="2018-05-27T21:09:00Z">
        <w:r w:rsidR="003E3537">
          <w:rPr>
            <w:rFonts w:asciiTheme="minorHAnsi" w:hAnsiTheme="minorHAnsi" w:cstheme="minorHAnsi"/>
            <w:bCs/>
            <w:lang w:bidi="he-IL"/>
          </w:rPr>
          <w:t xml:space="preserve">SSRI escitalopram (15 mg/kg; </w:t>
        </w:r>
        <w:proofErr w:type="spellStart"/>
        <w:r w:rsidR="003E3537">
          <w:rPr>
            <w:rFonts w:asciiTheme="minorHAnsi" w:hAnsiTheme="minorHAnsi" w:cstheme="minorHAnsi"/>
            <w:bCs/>
            <w:lang w:bidi="he-IL"/>
          </w:rPr>
          <w:t>i.p</w:t>
        </w:r>
        <w:proofErr w:type="spellEnd"/>
        <w:r w:rsidR="003E3537">
          <w:rPr>
            <w:rFonts w:asciiTheme="minorHAnsi" w:hAnsiTheme="minorHAnsi" w:cstheme="minorHAnsi"/>
            <w:bCs/>
            <w:lang w:bidi="he-IL"/>
          </w:rPr>
          <w:t xml:space="preserve">.), NHT (30 mg/kg; </w:t>
        </w:r>
        <w:proofErr w:type="spellStart"/>
        <w:r w:rsidR="003E3537">
          <w:rPr>
            <w:rFonts w:asciiTheme="minorHAnsi" w:hAnsiTheme="minorHAnsi" w:cstheme="minorHAnsi"/>
            <w:bCs/>
            <w:lang w:bidi="he-IL"/>
          </w:rPr>
          <w:t>i.p</w:t>
        </w:r>
        <w:proofErr w:type="spellEnd"/>
        <w:r w:rsidR="003E3537">
          <w:rPr>
            <w:rFonts w:asciiTheme="minorHAnsi" w:hAnsiTheme="minorHAnsi" w:cstheme="minorHAnsi"/>
            <w:bCs/>
            <w:lang w:bidi="he-IL"/>
          </w:rPr>
          <w:t>.; for more information regarding NHT see</w:t>
        </w:r>
        <w:r w:rsidR="003E3537">
          <w:rPr>
            <w:rFonts w:asciiTheme="minorHAnsi" w:hAnsiTheme="minorHAnsi" w:cstheme="minorHAnsi"/>
            <w:bCs/>
            <w:lang w:bidi="he-IL"/>
          </w:rPr>
          <w:fldChar w:fldCharType="begin" w:fldLock="1"/>
        </w:r>
      </w:ins>
      <w:r w:rsidR="00E7286A">
        <w:rPr>
          <w:rFonts w:asciiTheme="minorHAnsi" w:hAnsiTheme="minorHAnsi" w:cstheme="minorHAnsi"/>
          <w:bCs/>
          <w:lang w:bidi="he-IL"/>
        </w:rPr>
        <w:instrText>ADDIN CSL_CITATION { "citationItems" : [ { "id" : "ITEM-1", "itemData" : { "DOI" : "10.1371/journal.pone.0188043", "ISBN" : "1111111111", "ISSN" : "19326203", "PMID" : "29141007", "abstract" : "Anhedonia is defined as a diminished ability to obtain pleasure from otherwise positive stimuli. Anxiety and mood disorders have been previously associated with dysregulation of the reward system, with anhedonia as a core element of major depressive disorder (MDD). The aim of the present study was to investigate whether stress-induced anhedonia could be prevented by treatments with escitalopram or novel herbal treatment (NHT) in an animal model of depression. Unpredictable chronic mild stress (UCMS) was administered for 4 weeks on ICR outbred mice. Following stress exposure, animals were randomly assigned to pharmacological treatment groups (i.e., saline, escitalopram or NHT). Treatments were delivered for 3 weeks. Hedonic tone was examined via ethanol and sucrose preferences. Biological indices pertinent to MDD and anhedonia were assessed: namely, hippocampal brain-derived neurotrophic factor (BDNF) and striatal dopamine receptor D2 (Drd2) mRNA expression levels. The results indicate that the UCMS-induced reductions in ethanol or sucrose preferences were normalized by escitalopram or NHT. This implies a resemblance between sucrose and ethanol in their hedonic-eliciting property. On a neurobiological aspect, UCMS-induced reduction in hippocampal BDNF levels was normalized by escitalopram or NHT, while UCMS-induced reduction in striatal Drd2 mRNA levels was normalized solely by NHT. The results accentuate the association of stress and anhedonia, and pinpoint a distinct effect for NHT on striatal Drd2 expression.", "author" : [ { "dropping-particle" : "", "family" : "Burstein", "given" : "Or", "non-dropping-particle" : "", "parse-names" : false, "suffix" : "" }, { "dropping-particle" : "", "family" : "Franko", "given" : "Motty", "non-dropping-particle" : "", "parse-names" : false, "suffix" : "" }, { "dropping-particle" : "", "family" : "Gale", "given" : "Eyal", "non-dropping-particle" : "", "parse-names" : false, "suffix" : "" }, { "dropping-particle" : "", "family" : "Handelsman", "given" : "Assaf", "non-dropping-particle" : "", "parse-names" : false, "suffix" : "" }, { "dropping-particle" : "", "family" : "Barak", "given" : "Segev", "non-dropping-particle" : "", "parse-names" : false, "suffix" : "" }, { "dropping-particle" : "", "family" : "Motsan", "given" : "Shai", "non-dropping-particle" : "", "parse-names" : false, "suffix" : "" }, { "dropping-particle" : "", "family" : "Shamir", "given" : "Alon", "non-dropping-particle" : "", "parse-names" : false, "suffix" : "" }, { "dropping-particle" : "", "family" : "Toledano", "given" : "Roni", "non-dropping-particle" : "", "parse-names" : false, "suffix" : "" }, { "dropping-particle" : "", "family" : "Simhon", "given" : "Omri", "non-dropping-particle" : "", "parse-names" : false, "suffix" : "" }, { "dropping-particle" : "", "family" : "Hirshler", "given" : "Yafit", "non-dropping-particle" : "", "parse-names" : false, "suffix" : "" }, { "dropping-particle" : "", "family" : "Chen", "given" : "Gang", "non-dropping-particle" : "", "parse-names" : false, "suffix" : "" }, { "dropping-particle" : "", "family" : "Doron", "given" : "Ravid", "non-dropping-particle" : "", "parse-names" : false, "suffix" : "" } ], "container-title" : "PLoS ONE", "id" : "ITEM-1", "issue" : "11", "issued" : { "date-parts" : [ [ "2017" ] ] }, "title" : "Escitalopram and NHT normalized stress-induced anhedonia and molecular neuroadaptations in a mouse model of depression", "type" : "article-journal", "volume" : "12" }, "uris" : [ "http://www.mendeley.com/documents/?uuid=70d2afb6-9af4-44d8-8501-4635c1cb48f5" ] }, { "id" : "ITEM-2", "itemData" : { "DOI" : "10.1016/j.lfs.2013.10.025", "ISBN" : "0024-3205", "ISSN" : "00243205", "PMID" : "24184295", "abstract" : "Aims Depression is a chronic, recurring and potentially life-threatening illness. Current treatments for depression are characterized by a low success rate and associated with a wide variety of side effects. The aim of the present study was to evaluate the behavioral and biological anti-depressant effects of a novel herbal treatment (NHT), as well as to assess its potential side effects, in comparison to treatment with the selective serotonin reuptake inhibitor escitalopram. Main methods Depressive-like behavior was evaluated using the forced swim test (FST) and the tail suspension test (TST). Sexual behavior was evaluated following treatment by measuring latency before first mount and number of total mounts. Brain derived neurotrophic factor (BDNF) levels were evaluated using enzyme-linked immunosorbent assay. Serotonin transporter (SERT) levels in the pre-frontal cortex (PFC) and hypothalamus were evaluated using high affinity binding assay. Key findings (1) The NHT reduced depressive-like behavior in the FST and TST; (2) BDNF levels in the PFC of mice treated both with the NHT and escitalopram were increased; (3) SERT levels in the hypothalamus were significantly higher in the NHT group, in comparison to escitalopram and the control groups, and significantly lower in the PFC of the NHT group in comparison to the escitalopram group; and (4) the NHT led to less sexual dysfunction, compared to treatment with escitalopram. Significance Our NHT has the potential of being highly efficacious in treating depression in humans, while causing minimal to no influence on sexual function. ?? 2013 Elsevier Inc. All rights reserved.", "author" : [ { "dropping-particle" : "", "family" : "Doron", "given" : "Ravid", "non-dropping-particle" : "", "parse-names" : false, "suffix" : "" }, { "dropping-particle" : "", "family" : "Lotan", "given" : "Dafna", "non-dropping-particle" : "", "parse-names" : false, "suffix" : "" }, { "dropping-particle" : "", "family" : "Einat", "given" : "Nili", "non-dropping-particle" : "", "parse-names" : false, "suffix" : "" }, { "dropping-particle" : "", "family" : "Yaffe", "given" : "Roni", "non-dropping-particle" : "", "parse-names" : false, "suffix" : "" }, { "dropping-particle" : "", "family" : "Winer", "given" : "Avigail", "non-dropping-particle" : "", "parse-names" : false, "suffix" : "" }, { "dropping-particle" : "", "family" : "Marom", "given" : "Inbal", "non-dropping-particle" : "", "parse-names" : false, "suffix" : "" }, { "dropping-particle" : "", "family" : "Meron", "given" : "Gili", "non-dropping-particle" : "", "parse-names" : false, "suffix" : "" }, { "dropping-particle" : "", "family" : "Kately", "given" : "Nadav", "non-dropping-particle" : "", "parse-names" : false, "suffix" : "" }, { "dropping-particle" : "", "family" : "Rehavi", "given" : "Moshe", "non-dropping-particle" : "", "parse-names" : false, "suffix" : "" } ], "container-title" : "Life Sciences", "id" : "ITEM-2", "issue" : "2", "issued" : { "date-parts" : [ [ "2014" ] ] }, "page" : "151-157", "title" : "A novel herbal treatment reduces depressive-like behaviors and increases BDNF levels in the brain of stressed mice", "type" : "article-journal", "volume" : "94" }, "uris" : [ "http://www.mendeley.com/documents/?uuid=694c7437-31da-46d7-94e3-408d21576051" ] }, { "id" : "ITEM-3", "itemData" : { "DOI" : "10.1371/journal.pone.0091455", "ISBN" : "1932-6203", "ISSN" : "19326203", "PMID" : "24690945", "abstract" : "Anxiety disorders are a major public health concern worldwide. Studies indicate that repeated exposure to adverse experiences early in life can lead to anxiety disorders in adulthood. Current treatments for anxiety disorders are characterized by a low success rate and are associated with a wide variety of side effects. The aim of the present study was to evaluate the anxiolytic effects of a novel herbal treatment, in comparison to treatment with the selective serotonin reuptake inhibitor escitalopram. We recently demonstrated the anxiolytic effects of these treatments in BALB mice previously exposed to one week of stress. In the present study, ICR mice were exposed to post natal maternal separation and to 4 weeks of unpredictable chronic mild stress in adolescence, and treated during or following exposure to stress with the novel herbal treatment or with escitalopram. Anxiety-like behavior was evaluated in the elevated plus maze. Blood corticosterone levels were evaluated using radioimmunoassay. Brain derived neurotrophic factor levels in the hippocampus were evaluated using enzyme-linked immunosorbent assay. We found that (1) exposure to stress in childhood and adolescence increased anxiety-like behavior in adulthood; (2) the herbal treatment reduced anxiety-like behavior, both when treated during or following exposure to stress; (3) blood corticosterone levels were reduced following treatment with the herbal treatment or escitalopram, when treated during or following exposure to stress; (4) brain derived neurotrophic factor levels in the hippocampus of mice treated with the herbal treatment or escitalopram were increased, when treated either during or following exposure to stress. This study expands our previous findings and further points to the proposed herbal compound's potential to be highly efficacious in treating anxiety disorders in humans.", "author" : [ { "dropping-particle" : "", "family" : "Doron", "given" : "Ravid", "non-dropping-particle" : "", "parse-names" : false, "suffix" : "" }, { "dropping-particle" : "", "family" : "Lotan", "given" : "Dafna", "non-dropping-particle" : "", "parse-names" : false, "suffix" : "" }, { "dropping-particle" : "", "family" : "Versano", "given" : "Ziv", "non-dropping-particle" : "", "parse-names" : false, "suffix" : "" }, { "dropping-particle" : "", "family" : "Benatav", "given" : "Layla", "non-dropping-particle" : "", "parse-names" : false, "suffix" : "" }, { "dropping-particle" : "", "family" : "Franko", "given" : "Motty", "non-dropping-particle" : "", "parse-names" : false, "suffix" : "" }, { "dropping-particle" : "", "family" : "Armoza", "given" : "Shir", "non-dropping-particle" : "", "parse-names" : false, "suffix" : "" }, { "dropping-particle" : "", "family" : "Kately", "given" : "Nadav", "non-dropping-particle" : "", "parse-names" : false, "suffix" : "" }, { "dropping-particle" : "", "family" : "Rehavi", "given" : "Moshe", "non-dropping-particle" : "", "parse-names" : false, "suffix" : "" } ], "container-title" : "PLoS ONE", "id" : "ITEM-3", "issue" : "4", "issued" : { "date-parts" : [ [ "2014" ] ] }, "title" : "Escitalopram or novel herbal mixture treatments during or following exposure to stress reduce anxiety-like behavior through corticosterone and BDNF modifications", "type" : "article-journal", "volume" : "9" }, "uris" : [ "http://www.mendeley.com/documents/?uuid=a9515778-0c7f-4da5-9205-5ef3641fef22" ] }, { "id" : "ITEM-4", "itemData" : { "DOI" : "10.1016/j.lfs.2012.05.014", "ISBN" : "1533620970", "ISSN" : "00243205", "PMID" : "22683433", "abstract" : "Aims: Anxiety and stress disorders are currently among the ten most important public health concerns, and in recent years, have reached epidemic proportions. The current success rate of treatments for anxiety disorders is not high, reaching 50% at most. These treatments are also associated with a wide variety of side effects. The aim of the present study was to investigate the anxiolytic properties of a novel herbal treatment produced in our laboratory compared to a conventional treatment for anxiety disorders, namely SSRIs. Main methods: Anxiety-like behavior was evaluated in adult mice exposed to stress during childhood following 1, 2 and 3 weeks of treatment with the novel herbal treatment or escitalopram, using the novel open field and the elevated plus maze paradigms. The behavioral evaluation in these mice was followed by a biochemical assessment of their brain hippocampal BDNF levels and blood corticosterone levels. Key findings: The study showed that (1) the novel herbal treatment reduced anxiety-like behaviors in both behavioral tests. Interestingly, this reduction was observed only following a 3-week treatment; (2) following the novel treatment, corticosterone levels in the plasma of treated mice were reduced and this reduction was similar to the one observed following escitalopram treatment; and (3) BDNF levels in the hippocampus of mice treated both with the novel herbal treatment and escitalopram were increased. Significance: These behavioral and biological findings indicate that our novel herbal compound has the potential of being highly efficacious in treating anxiety disorders. ?? 2012 Elsevier Inc.", "author" : [ { "dropping-particle" : "", "family" : "Doron", "given" : "Ravid", "non-dropping-particle" : "", "parse-names" : false, "suffix" : "" }, { "dropping-particle" : "", "family" : "Lotan", "given" : "Dafna", "non-dropping-particle" : "", "parse-names" : false, "suffix" : "" }, { "dropping-particle" : "", "family" : "Rak-Rabl", "given" : "Anat", "non-dropping-particle" : "", "parse-names" : false, "suffix" : "" }, { "dropping-particle" : "", "family" : "Raskin-Ramot", "given" : "Adi", "non-dropping-particle" : "", "parse-names" : false, "suffix" : "" }, { "dropping-particle" : "", "family" : "Lavi", "given" : "Karen", "non-dropping-particle" : "", "parse-names" : false, "suffix" : "" }, { "dropping-particle" : "", "family" : "Rehavi", "given" : "Moshe", "non-dropping-particle" : "", "parse-names" : false, "suffix" : "" } ], "container-title" : "Life Sciences", "id" : "ITEM-4", "issue" : "25-26", "issued" : { "date-parts" : [ [ "2012" ] ] }, "page" : "995-1000", "title" : "Anxiolytic effects of a novel herbal treatment in mice models of anxiety", "type" : "article-journal", "volume" : "90" }, "uris" : [ "http://www.mendeley.com/documents/?uuid=e3c8050d-f8ed-4379-bf32-1766ecb34412" ] } ], "mendeley" : { "formattedCitation" : "&lt;sup&gt;25, 30, 50, 75&lt;/sup&gt;", "plainTextFormattedCitation" : "25, 30, 50, 75", "previouslyFormattedCitation" : "&lt;sup&gt;25, 30, 50, 75&lt;/sup&gt;" }, "properties" : { "noteIndex" : 0 }, "schema" : "https://github.com/citation-style-language/schema/raw/master/csl-citation.json" }</w:instrText>
      </w:r>
      <w:ins w:id="775" w:author="owner" w:date="2018-05-27T21:09:00Z">
        <w:r w:rsidR="003E3537">
          <w:rPr>
            <w:rFonts w:asciiTheme="minorHAnsi" w:hAnsiTheme="minorHAnsi" w:cstheme="minorHAnsi"/>
            <w:bCs/>
            <w:lang w:bidi="he-IL"/>
          </w:rPr>
          <w:fldChar w:fldCharType="separate"/>
        </w:r>
      </w:ins>
      <w:r w:rsidR="00364F71" w:rsidRPr="00364F71">
        <w:rPr>
          <w:rFonts w:asciiTheme="minorHAnsi" w:hAnsiTheme="minorHAnsi" w:cstheme="minorHAnsi"/>
          <w:bCs/>
          <w:noProof/>
          <w:vertAlign w:val="superscript"/>
          <w:lang w:bidi="he-IL"/>
        </w:rPr>
        <w:t>25, 30, 50, 75</w:t>
      </w:r>
      <w:ins w:id="776" w:author="owner" w:date="2018-05-27T21:09:00Z">
        <w:r w:rsidR="003E3537">
          <w:rPr>
            <w:rFonts w:asciiTheme="minorHAnsi" w:hAnsiTheme="minorHAnsi" w:cstheme="minorHAnsi"/>
            <w:bCs/>
            <w:lang w:bidi="he-IL"/>
          </w:rPr>
          <w:fldChar w:fldCharType="end"/>
        </w:r>
        <w:r w:rsidR="003E3537">
          <w:rPr>
            <w:rFonts w:asciiTheme="minorHAnsi" w:hAnsiTheme="minorHAnsi" w:cstheme="minorHAnsi"/>
            <w:bCs/>
            <w:lang w:bidi="he-IL"/>
          </w:rPr>
          <w:t xml:space="preserve">) or saline. Following treatment phase the SPT was conducted and hippocampal BDNF levels </w:t>
        </w:r>
      </w:ins>
      <w:ins w:id="777" w:author="owner" w:date="2018-05-27T21:14:00Z">
        <w:r w:rsidR="003E3537">
          <w:rPr>
            <w:rFonts w:asciiTheme="minorHAnsi" w:hAnsiTheme="minorHAnsi" w:cstheme="minorHAnsi"/>
            <w:bCs/>
            <w:lang w:bidi="he-IL"/>
          </w:rPr>
          <w:t>were</w:t>
        </w:r>
      </w:ins>
      <w:ins w:id="778" w:author="owner" w:date="2018-05-27T21:09:00Z">
        <w:r w:rsidR="003E3537">
          <w:rPr>
            <w:rFonts w:asciiTheme="minorHAnsi" w:hAnsiTheme="minorHAnsi" w:cstheme="minorHAnsi"/>
            <w:bCs/>
            <w:lang w:bidi="he-IL"/>
          </w:rPr>
          <w:t xml:space="preserve"> assessed</w:t>
        </w:r>
      </w:ins>
      <w:ins w:id="779" w:author="owner" w:date="2018-05-30T21:42:00Z">
        <w:r w:rsidR="0072015F">
          <w:rPr>
            <w:rFonts w:asciiTheme="minorHAnsi" w:hAnsiTheme="minorHAnsi" w:cstheme="minorHAnsi"/>
            <w:bCs/>
            <w:lang w:bidi="he-IL"/>
          </w:rPr>
          <w:t>. S</w:t>
        </w:r>
      </w:ins>
      <w:ins w:id="780" w:author="owner" w:date="2018-05-27T21:11:00Z">
        <w:r w:rsidR="003E3537">
          <w:rPr>
            <w:rFonts w:asciiTheme="minorHAnsi" w:hAnsiTheme="minorHAnsi" w:cstheme="minorHAnsi"/>
            <w:bCs/>
            <w:lang w:bidi="he-IL"/>
          </w:rPr>
          <w:t xml:space="preserve">ee </w:t>
        </w:r>
        <w:r w:rsidR="003E3537">
          <w:rPr>
            <w:rFonts w:asciiTheme="minorHAnsi" w:hAnsiTheme="minorHAnsi" w:cstheme="minorHAnsi"/>
            <w:b/>
            <w:lang w:bidi="he-IL"/>
          </w:rPr>
          <w:t>Fig. 3</w:t>
        </w:r>
        <w:r w:rsidR="0072015F">
          <w:rPr>
            <w:rFonts w:asciiTheme="minorHAnsi" w:hAnsiTheme="minorHAnsi" w:cstheme="minorHAnsi"/>
            <w:bCs/>
            <w:lang w:bidi="he-IL"/>
          </w:rPr>
          <w:t xml:space="preserve"> for study design</w:t>
        </w:r>
      </w:ins>
      <w:ins w:id="781" w:author="owner" w:date="2018-05-27T21:09:00Z">
        <w:r w:rsidR="003E3537">
          <w:rPr>
            <w:rFonts w:asciiTheme="minorHAnsi" w:hAnsiTheme="minorHAnsi" w:cstheme="minorHAnsi"/>
            <w:bCs/>
            <w:lang w:bidi="he-IL"/>
          </w:rPr>
          <w:t xml:space="preserve">. </w:t>
        </w:r>
      </w:ins>
    </w:p>
    <w:p w14:paraId="4198A55F" w14:textId="3F0F3524" w:rsidR="00AB6FCF" w:rsidDel="003E3537" w:rsidRDefault="000406EA">
      <w:pPr>
        <w:pStyle w:val="NormalWeb"/>
        <w:spacing w:before="0" w:beforeAutospacing="0" w:after="0" w:afterAutospacing="0"/>
        <w:rPr>
          <w:del w:id="782" w:author="owner" w:date="2018-05-27T21:15:00Z"/>
          <w:rFonts w:asciiTheme="minorHAnsi" w:hAnsiTheme="minorHAnsi" w:cstheme="minorHAnsi"/>
          <w:bCs/>
          <w:lang w:bidi="he-IL"/>
        </w:rPr>
        <w:pPrChange w:id="783" w:author="owner" w:date="2018-05-27T21:07:00Z">
          <w:pPr>
            <w:pStyle w:val="NormalWeb"/>
            <w:spacing w:before="0" w:beforeAutospacing="0" w:after="0" w:afterAutospacing="0"/>
            <w:ind w:firstLine="720"/>
          </w:pPr>
        </w:pPrChange>
      </w:pPr>
      <w:del w:id="784" w:author="owner" w:date="2018-05-27T21:15:00Z">
        <w:r w:rsidDel="003E3537">
          <w:rPr>
            <w:rFonts w:asciiTheme="minorHAnsi" w:hAnsiTheme="minorHAnsi" w:cstheme="minorHAnsi"/>
            <w:bCs/>
            <w:lang w:bidi="he-IL"/>
          </w:rPr>
          <w:delText xml:space="preserve">. </w:delText>
        </w:r>
        <w:r w:rsidR="0099127C" w:rsidDel="003E3537">
          <w:rPr>
            <w:rFonts w:asciiTheme="minorHAnsi" w:hAnsiTheme="minorHAnsi" w:cstheme="minorHAnsi"/>
            <w:bCs/>
            <w:lang w:bidi="he-IL"/>
          </w:rPr>
          <w:delText xml:space="preserve">Following </w:delText>
        </w:r>
      </w:del>
      <w:del w:id="785" w:author="owner" w:date="2018-05-26T17:58:00Z">
        <w:r w:rsidR="0099127C" w:rsidDel="0006719A">
          <w:rPr>
            <w:rFonts w:asciiTheme="minorHAnsi" w:hAnsiTheme="minorHAnsi" w:cstheme="minorHAnsi"/>
            <w:bCs/>
            <w:lang w:bidi="he-IL"/>
          </w:rPr>
          <w:delText xml:space="preserve">stress </w:delText>
        </w:r>
      </w:del>
      <w:del w:id="786" w:author="owner" w:date="2018-05-27T21:15:00Z">
        <w:r w:rsidR="0099127C" w:rsidDel="003E3537">
          <w:rPr>
            <w:rFonts w:asciiTheme="minorHAnsi" w:hAnsiTheme="minorHAnsi" w:cstheme="minorHAnsi"/>
            <w:bCs/>
            <w:lang w:bidi="he-IL"/>
          </w:rPr>
          <w:delText>procedure mice received chronic treatment with</w:delText>
        </w:r>
        <w:r w:rsidDel="003E3537">
          <w:rPr>
            <w:rFonts w:asciiTheme="minorHAnsi" w:hAnsiTheme="minorHAnsi" w:cstheme="minorHAnsi"/>
            <w:bCs/>
            <w:lang w:bidi="he-IL"/>
          </w:rPr>
          <w:delText xml:space="preserve"> the SSRI</w:delText>
        </w:r>
        <w:r w:rsidR="0099127C" w:rsidDel="003E3537">
          <w:rPr>
            <w:rFonts w:asciiTheme="minorHAnsi" w:hAnsiTheme="minorHAnsi" w:cstheme="minorHAnsi"/>
            <w:bCs/>
            <w:lang w:bidi="he-IL"/>
          </w:rPr>
          <w:delText xml:space="preserve"> escitalopram (15 mg/kg; i.p.), </w:delText>
        </w:r>
        <w:r w:rsidR="00D61C16" w:rsidDel="003E3537">
          <w:rPr>
            <w:rFonts w:asciiTheme="minorHAnsi" w:hAnsiTheme="minorHAnsi" w:cstheme="minorHAnsi"/>
            <w:bCs/>
            <w:lang w:bidi="he-IL"/>
          </w:rPr>
          <w:delText xml:space="preserve">NHT </w:delText>
        </w:r>
        <w:r w:rsidR="0099127C" w:rsidDel="003E3537">
          <w:rPr>
            <w:rFonts w:asciiTheme="minorHAnsi" w:hAnsiTheme="minorHAnsi" w:cstheme="minorHAnsi"/>
            <w:bCs/>
            <w:lang w:bidi="he-IL"/>
          </w:rPr>
          <w:delText>(30 mg/kg; i.p.; for more inf</w:delText>
        </w:r>
        <w:bookmarkStart w:id="787" w:name="_GoBack"/>
        <w:bookmarkEnd w:id="787"/>
        <w:r w:rsidR="0099127C" w:rsidDel="003E3537">
          <w:rPr>
            <w:rFonts w:asciiTheme="minorHAnsi" w:hAnsiTheme="minorHAnsi" w:cstheme="minorHAnsi"/>
            <w:bCs/>
            <w:lang w:bidi="he-IL"/>
          </w:rPr>
          <w:delText>ormation regarding NHT see</w:delText>
        </w:r>
        <w:r w:rsidR="0099127C" w:rsidDel="003E3537">
          <w:rPr>
            <w:rFonts w:asciiTheme="minorHAnsi" w:hAnsiTheme="minorHAnsi" w:cstheme="minorHAnsi"/>
            <w:bCs/>
            <w:lang w:bidi="he-IL"/>
          </w:rPr>
          <w:fldChar w:fldCharType="begin" w:fldLock="1"/>
        </w:r>
        <w:r w:rsidR="00CA0DE0" w:rsidDel="003E3537">
          <w:rPr>
            <w:rFonts w:asciiTheme="minorHAnsi" w:hAnsiTheme="minorHAnsi" w:cstheme="minorHAnsi"/>
            <w:bCs/>
            <w:lang w:bidi="he-IL"/>
          </w:rPr>
          <w:delInstrText>ADDIN CSL_CITATION { "citationItems" : [ { "id" : "ITEM-1", "itemData" : { "DOI" : "10.1371/journal.pone.0188043", "ISBN" : "1111111111", "ISSN" : "19326203", "PMID" : "29141007", "abstract" : "Anhedonia is defined as a diminished ability to obtain pleasure from otherwise positive stimuli. Anxiety and mood disorders have been previously associated with dysregulation of the reward system, with anhedonia as a core element of major depressive disorder (MDD). The aim of the present study was to investigate whether stress-induced anhedonia could be prevented by treatments with escitalopram or novel herbal treatment (NHT) in an animal model of depression. Unpredictable chronic mild stress (UCMS) was administered for 4 weeks on ICR outbred mice. Following stress exposure, animals were randomly assigned to pharmacological treatment groups (i.e., saline, escitalopram or NHT). Treatments were delivered for 3 weeks. Hedonic tone was examined via ethanol and sucrose preferences. Biological indices pertinent to MDD and anhedonia were assessed: namely, hippocampal brain-derived neurotrophic factor (BDNF) and striatal dopamine receptor D2 (Drd2) mRNA expression levels. The results indicate that the UCMS-induced reductions in ethanol or sucrose preferences were normalized by escitalopram or NHT. This implies a resemblance between sucrose and ethanol in their hedonic-eliciting property. On a neurobiological aspect, UCMS-induced reduction in hippocampal BDNF levels was normalized by escitalopram or NHT, while UCMS-induced reduction in striatal Drd2 mRNA levels was normalized solely by NHT. The results accentuate the association of stress and anhedonia, and pinpoint a distinct effect for NHT on striatal Drd2 expression.", "author" : [ { "dropping-particle" : "", "family" : "Burstein", "given" : "Or", "non-dropping-particle" : "", "parse-names" : false, "suffix" : "" }, { "dropping-particle" : "", "family" : "Franko", "given" : "Motty", "non-dropping-particle" : "", "parse-names" : false, "suffix" : "" }, { "dropping-particle" : "", "family" : "Gale", "given" : "Eyal", "non-dropping-particle" : "", "parse-names" : false, "suffix" : "" }, { "dropping-particle" : "", "family" : "Handelsman", "given" : "Assaf", "non-dropping-particle" : "", "parse-names" : false, "suffix" : "" }, { "dropping-particle" : "", "family" : "Barak", "given" : "Segev", "non-dropping-particle" : "", "parse-names" : false, "suffix" : "" }, { "dropping-particle" : "", "family" : "Motsan", "given" : "Shai", "non-dropping-particle" : "", "parse-names" : false, "suffix" : "" }, { "dropping-particle" : "", "family" : "Shamir", "given" : "Alon", "non-dropping-particle" : "", "parse-names" : false, "suffix" : "" }, { "dropping-particle" : "", "family" : "Toledano", "given" : "Roni", "non-dropping-particle" : "", "parse-names" : false, "suffix" : "" }, { "dropping-particle" : "", "family" : "Simhon", "given" : "Omri", "non-dropping-particle" : "", "parse-names" : false, "suffix" : "" }, { "dropping-particle" : "", "family" : "Hirshler", "given" : "Yafit", "non-dropping-particle" : "", "parse-names" : false, "suffix" : "" }, { "dropping-particle" : "", "family" : "Chen", "given" : "Gang", "non-dropping-particle" : "", "parse-names" : false, "suffix" : "" }, { "dropping-particle" : "", "family" : "Doron", "given" : "Ravid", "non-dropping-particle" : "", "parse-names" : false, "suffix" : "" } ], "container-title" : "PLoS ONE", "id" : "ITEM-1", "issue" : "11", "issued" : { "date-parts" : [ [ "2017" ] ] }, "title" : "Escitalopram and NHT normalized stress-induced anhedonia and molecular neuroadaptations in a mouse model of depression", "type" : "article-journal", "volume" : "12" }, "uris" : [ "http://www.mendeley.com/documents/?uuid=70d2afb6-9af4-44d8-8501-4635c1cb48f5" ] }, { "id" : "ITEM-2", "itemData" : { "DOI" : "10.1016/j.lfs.2013.10.025", "ISBN" : "0024-3205", "ISSN" : "00243205", "PMID" : "24184295", "abstract" : "Aims Depression is a chronic, recurring and potentially life-threatening illness. Current treatments for depression are characterized by a low success rate and associated with a wide variety of side effects. The aim of the present study was to evaluate the behavioral and biological anti-depressant effects of a novel herbal treatment (NHT), as well as to assess its potential side effects, in comparison to treatment with the selective serotonin reuptake inhibitor escitalopram. Main methods Depressive-like behavior was evaluated using the forced swim test (FST) and the tail suspension test (TST). Sexual behavior was evaluated following treatment by measuring latency before first mount and number of total mounts. Brain derived neurotrophic factor (BDNF) levels were evaluated using enzyme-linked immunosorbent assay. Serotonin transporter (SERT) levels in the pre-frontal cortex (PFC) and hypothalamus were evaluated using high affinity binding assay. Key findings (1) The NHT reduced depressive-like behavior in the FST and TST; (2) BDNF levels in the PFC of mice treated both with the NHT and escitalopram were increased; (3) SERT levels in the hypothalamus were significantly higher in the NHT group, in comparison to escitalopram and the control groups, and significantly lower in the PFC of the NHT group in comparison to the escitalopram group; and (4) the NHT led to less sexual dysfunction, compared to treatment with escitalopram. Significance Our NHT has the potential of being highly efficacious in treating depression in humans, while causing minimal to no influence on sexual function. ?? 2013 Elsevier Inc. All rights reserved.", "author" : [ { "dropping-particle" : "", "family" : "Doron", "given" : "Ravid", "non-dropping-particle" : "", "parse-names" : false, "suffix" : "" }, { "dropping-particle" : "", "family" : "Lotan", "given" : "Dafna", "non-dropping-particle" : "", "parse-names" : false, "suffix" : "" }, { "dropping-particle" : "", "family" : "Einat", "given" : "Nili", "non-dropping-particle" : "", "parse-names" : false, "suffix" : "" }, { "dropping-particle" : "", "family" : "Yaffe", "given" : "Roni", "non-dropping-particle" : "", "parse-names" : false, "suffix" : "" }, { "dropping-particle" : "", "family" : "Winer", "given" : "Avigail", "non-dropping-particle" : "", "parse-names" : false, "suffix" : "" }, { "dropping-particle" : "", "family" : "Marom", "given" : "Inbal", "non-dropping-particle" : "", "parse-names" : false, "suffix" : "" }, { "dropping-particle" : "", "family" : "Meron", "given" : "Gili", "non-dropping-particle" : "", "parse-names" : false, "suffix" : "" }, { "dropping-particle" : "", "family" : "Kately", "given" : "Nadav", "non-dropping-particle" : "", "parse-names" : false, "suffix" : "" }, { "dropping-particle" : "", "family" : "Rehavi", "given" : "Moshe", "non-dropping-particle" : "", "parse-names" : false, "suffix" : "" } ], "container-title" : "Life Sciences", "id" : "ITEM-2", "issue" : "2", "issued" : { "date-parts" : [ [ "2014" ] ] }, "page" : "151-157", "title" : "A novel herbal treatment reduces depressive-like behaviors and increases BDNF levels in the brain of stressed mice", "type" : "article-journal", "volume" : "94" }, "uris" : [ "http://www.mendeley.com/documents/?uuid=694c7437-31da-46d7-94e3-408d21576051" ] }, { "id" : "ITEM-3", "itemData" : { "DOI" : "10.1371/journal.pone.0091455", "ISBN" : "1932-6203", "ISSN" : "19326203", "PMID" : "24690945", "abstract" : "Anxiety disorders are a major public health concern worldwide. Studies indicate that repeated exposure to adverse experiences early in life can lead to anxiety disorders in adulthood. Current treatments for anxiety disorders are characterized by a low success rate and are associated with a wide variety of side effects. The aim of the present study was to evaluate the anxiolytic effects of a novel herbal treatment, in comparison to treatment with the selective serotonin reuptake inhibitor escitalopram. We recently demonstrated the anxiolytic effects of these treatments in BALB mice previously exposed to one week of stress. In the present study, ICR mice were exposed to post natal maternal separation and to 4 weeks of unpredictable chronic mild stress in adolescence, and treated during or following exposure to stress with the novel herbal treatment or with escitalopram. Anxiety-like behavior was evaluated in the elevated plus maze. Blood corticosterone levels were evaluated using radioimmunoassay. Brain derived neurotrophic factor levels in the hippocampus were evaluated using enzyme-linked immunosorbent assay. We found that (1) exposure to stress in childhood and adolescence increased anxiety-like behavior in adulthood; (2) the herbal treatment reduced anxiety-like behavior, both when treated during or following exposure to stress; (3) blood corticosterone levels were reduced following treatment with the herbal treatment or escitalopram, when treated during or following exposure to stress; (4) brain derived neurotrophic factor levels in the hippocampus of mice treated with the herbal treatment or escitalopram were increased, when treated either during or following exposure to stress. This study expands our previous findings and further points to the proposed herbal compound's potential to be highly efficacious in treating anxiety disorders in humans.", "author" : [ { "dropping-particle" : "", "family" : "Doron", "given" : "Ravid", "non-dropping-particle" : "", "parse-names" : false, "suffix" : "" }, { "dropping-particle" : "", "family" : "Lotan", "given" : "Dafna", "non-dropping-particle" : "", "parse-names" : false, "suffix" : "" }, { "dropping-particle" : "", "family" : "Versano", "given" : "Ziv", "non-dropping-particle" : "", "parse-names" : false, "suffix" : "" }, { "dropping-particle" : "", "family" : "Benatav", "given" : "Layla", "non-dropping-particle" : "", "parse-names" : false, "suffix" : "" }, { "dropping-particle" : "", "family" : "Franko", "given" : "Motty", "non-dropping-particle" : "", "parse-names" : false, "suffix" : "" }, { "dropping-particle" : "", "family" : "Armoza", "given" : "Shir", "non-dropping-particle" : "", "parse-names" : false, "suffix" : "" }, { "dropping-particle" : "", "family" : "Kately", "given" : "Nadav", "non-dropping-particle" : "", "parse-names" : false, "suffix" : "" }, { "dropping-particle" : "", "family" : "Rehavi", "given" : "Moshe", "non-dropping-particle" : "", "parse-names" : false, "suffix" : "" } ], "container-title" : "PLoS ONE", "id" : "ITEM-3", "issue" : "4", "issued" : { "date-parts" : [ [ "2014" ] ] }, "title" : "Escitalopram or novel herbal mixture treatments during or following exposure to stress reduce anxiety-like behavior through corticosterone and BDNF modifications", "type" : "article-journal", "volume" : "9" }, "uris" : [ "http://www.mendeley.com/documents/?uuid=a9515778-0c7f-4da5-9205-5ef3641fef22" ] }, { "id" : "ITEM-4", "itemData" : { "DOI" : "10.1016/j.lfs.2012.05.014", "ISBN" : "1533620970", "ISSN" : "00243205", "PMID" : "22683433", "abstract" : "Aims: Anxiety and stress disorders are currently among the ten most important public health concerns, and in recent years, have reached epidemic proportions. The current success rate of treatments for anxiety disorders is not high, reaching 50% at most. These treatments are also associated with a wide variety of side effects. The aim of the present study was to investigate the anxiolytic properties of a novel herbal treatment produced in our laboratory compared to a conventional treatment for anxiety disorders, namely SSRIs. Main methods: Anxiety-like behavior was evaluated in adult mice exposed to stress during childhood following 1, 2 and 3 weeks of treatment with the novel herbal treatment or escitalopram, using the novel open field and the elevated plus maze paradigms. The behavioral evaluation in these mice was followed by a biochemical assessment of their brain hippocampal BDNF levels and blood corticosterone levels. Key findings: The study showed that (1) the novel herbal treatment reduced anxiety-like behaviors in both behavioral tests. Interestingly, this reduction was observed only following a 3-week treatment; (2) following the novel treatment, corticosterone levels in the plasma of treated mice were reduced and this reduction was similar to the one observed following escitalopram treatment; and (3) BDNF levels in the hippocampus of mice treated both with the novel herbal treatment and escitalopram were increased. Significance: These behavioral and biological findings indicate that our novel herbal compound has the potential of being highly efficacious in treating anxiety disorders. ?? 2012 Elsevier Inc.", "author" : [ { "dropping-particle" : "", "family" : "Doron", "given" : "Ravid", "non-dropping-particle" : "", "parse-names" : false, "suffix" : "" }, { "dropping-particle" : "", "family" : "Lotan", "given" : "Dafna", "non-dropping-particle" : "", "parse-names" : false, "suffix" : "" }, { "dropping-particle" : "", "family" : "Rak-Rabl", "given" : "Anat", "non-dropping-particle" : "", "parse-names" : false, "suffix" : "" }, { "dropping-particle" : "", "family" : "Raskin-Ramot", "given" : "Adi", "non-dropping-particle" : "", "parse-names" : false, "suffix" : "" }, { "dropping-particle" : "", "family" : "Lavi", "given" : "Karen", "non-dropping-particle" : "", "parse-names" : false, "suffix" : "" }, { "dropping-particle" : "", "family" : "Rehavi", "given" : "Moshe", "non-dropping-particle" : "", "parse-names" : false, "suffix" : "" } ], "container-title" : "Life Sciences", "id" : "ITEM-4", "issue" : "25-26", "issued" : { "date-parts" : [ [ "2012" ] ] }, "page" : "995-1000", "title" : "Anxiolytic effects of a novel herbal treatment in mice models of anxiety", "type" : "article-journal", "volume" : "90" }, "uris" : [ "http://www.mendeley.com/documents/?uuid=e3c8050d-f8ed-4379-bf32-1766ecb34412" ] } ], "mendeley" : { "formattedCitation" : "&lt;sup&gt;22, 27, 50, 71&lt;/sup&gt;", "plainTextFormattedCitation" : "22, 27, 50, 71", "previouslyFormattedCitation" : "&lt;sup&gt;22, 27, 50, 71&lt;/sup&gt;" }, "properties" : { "noteIndex" : 0 }, "schema" : "https://github.com/citation-style-language/schema/raw/master/csl-citation.json" }</w:delInstrText>
        </w:r>
        <w:r w:rsidR="0099127C" w:rsidDel="003E3537">
          <w:rPr>
            <w:rFonts w:asciiTheme="minorHAnsi" w:hAnsiTheme="minorHAnsi" w:cstheme="minorHAnsi"/>
            <w:bCs/>
            <w:lang w:bidi="he-IL"/>
          </w:rPr>
          <w:fldChar w:fldCharType="separate"/>
        </w:r>
        <w:r w:rsidR="00EF4894" w:rsidRPr="00EF4894" w:rsidDel="003E3537">
          <w:rPr>
            <w:rFonts w:asciiTheme="minorHAnsi" w:hAnsiTheme="minorHAnsi" w:cstheme="minorHAnsi"/>
            <w:bCs/>
            <w:noProof/>
            <w:vertAlign w:val="superscript"/>
            <w:lang w:bidi="he-IL"/>
          </w:rPr>
          <w:delText>22, 27, 50, 71</w:delText>
        </w:r>
        <w:r w:rsidR="0099127C" w:rsidDel="003E3537">
          <w:rPr>
            <w:rFonts w:asciiTheme="minorHAnsi" w:hAnsiTheme="minorHAnsi" w:cstheme="minorHAnsi"/>
            <w:bCs/>
            <w:lang w:bidi="he-IL"/>
          </w:rPr>
          <w:fldChar w:fldCharType="end"/>
        </w:r>
        <w:r w:rsidR="0099127C" w:rsidDel="003E3537">
          <w:rPr>
            <w:rFonts w:asciiTheme="minorHAnsi" w:hAnsiTheme="minorHAnsi" w:cstheme="minorHAnsi"/>
            <w:bCs/>
            <w:lang w:bidi="he-IL"/>
          </w:rPr>
          <w:delText>) or saline for 3 weeks. Subsequently the SPT was conducted</w:delText>
        </w:r>
      </w:del>
      <w:del w:id="788" w:author="owner" w:date="2018-05-26T18:01:00Z">
        <w:r w:rsidR="00025DB8" w:rsidDel="00FD233A">
          <w:rPr>
            <w:rFonts w:asciiTheme="minorHAnsi" w:hAnsiTheme="minorHAnsi" w:cstheme="minorHAnsi"/>
            <w:bCs/>
            <w:lang w:bidi="he-IL"/>
          </w:rPr>
          <w:delText xml:space="preserve"> </w:delText>
        </w:r>
      </w:del>
      <w:del w:id="789" w:author="owner" w:date="2018-05-27T21:15:00Z">
        <w:r w:rsidR="00924600" w:rsidDel="003E3537">
          <w:rPr>
            <w:rFonts w:asciiTheme="minorHAnsi" w:hAnsiTheme="minorHAnsi" w:cstheme="minorHAnsi"/>
            <w:bCs/>
            <w:lang w:bidi="he-IL"/>
          </w:rPr>
          <w:delText xml:space="preserve">(see </w:delText>
        </w:r>
        <w:r w:rsidR="00924600" w:rsidRPr="007A55F5" w:rsidDel="003E3537">
          <w:rPr>
            <w:rFonts w:asciiTheme="minorHAnsi" w:hAnsiTheme="minorHAnsi" w:cstheme="minorHAnsi"/>
            <w:b/>
            <w:lang w:bidi="he-IL"/>
          </w:rPr>
          <w:delText>Fig. 1</w:delText>
        </w:r>
        <w:r w:rsidR="00924600" w:rsidDel="003E3537">
          <w:rPr>
            <w:rFonts w:asciiTheme="minorHAnsi" w:hAnsiTheme="minorHAnsi" w:cstheme="minorHAnsi"/>
            <w:bCs/>
            <w:lang w:bidi="he-IL"/>
          </w:rPr>
          <w:delText xml:space="preserve"> for study design)</w:delText>
        </w:r>
        <w:r w:rsidR="00E21FC3" w:rsidDel="003E3537">
          <w:rPr>
            <w:rFonts w:asciiTheme="minorHAnsi" w:hAnsiTheme="minorHAnsi" w:cstheme="minorHAnsi"/>
            <w:bCs/>
            <w:lang w:bidi="he-IL"/>
          </w:rPr>
          <w:delText>.</w:delText>
        </w:r>
        <w:r w:rsidDel="003E3537">
          <w:rPr>
            <w:rFonts w:asciiTheme="minorHAnsi" w:hAnsiTheme="minorHAnsi" w:cstheme="minorHAnsi"/>
            <w:bCs/>
            <w:lang w:bidi="he-IL"/>
          </w:rPr>
          <w:delText xml:space="preserve"> </w:delText>
        </w:r>
      </w:del>
    </w:p>
    <w:p w14:paraId="1D643D85" w14:textId="77777777" w:rsidR="0006719A" w:rsidRDefault="0006719A">
      <w:pPr>
        <w:pStyle w:val="NormalWeb"/>
        <w:spacing w:before="0" w:beforeAutospacing="0" w:after="0" w:afterAutospacing="0"/>
        <w:rPr>
          <w:ins w:id="790" w:author="owner" w:date="2018-05-26T18:00:00Z"/>
          <w:rFonts w:asciiTheme="minorHAnsi" w:hAnsiTheme="minorHAnsi" w:cstheme="minorHAnsi"/>
          <w:bCs/>
          <w:lang w:bidi="he-IL"/>
        </w:rPr>
        <w:pPrChange w:id="791" w:author="owner" w:date="2018-05-26T18:00:00Z">
          <w:pPr>
            <w:pStyle w:val="NormalWeb"/>
            <w:spacing w:before="0" w:beforeAutospacing="0" w:after="0" w:afterAutospacing="0"/>
            <w:ind w:firstLine="720"/>
          </w:pPr>
        </w:pPrChange>
      </w:pPr>
    </w:p>
    <w:p w14:paraId="07960433" w14:textId="0763C69B" w:rsidR="00092D7E" w:rsidRDefault="000406EA">
      <w:pPr>
        <w:pStyle w:val="NormalWeb"/>
        <w:spacing w:before="0" w:beforeAutospacing="0" w:after="0" w:afterAutospacing="0"/>
        <w:rPr>
          <w:ins w:id="792" w:author="owner" w:date="2018-05-26T18:03:00Z"/>
          <w:rFonts w:asciiTheme="minorHAnsi" w:hAnsiTheme="minorHAnsi" w:cstheme="minorHAnsi"/>
          <w:bCs/>
          <w:lang w:bidi="he-IL"/>
        </w:rPr>
        <w:pPrChange w:id="793" w:author="owner" w:date="2018-05-27T21:15:00Z">
          <w:pPr>
            <w:pStyle w:val="NormalWeb"/>
            <w:spacing w:before="0" w:beforeAutospacing="0" w:after="0" w:afterAutospacing="0"/>
            <w:ind w:firstLine="720"/>
          </w:pPr>
        </w:pPrChange>
      </w:pPr>
      <w:r>
        <w:rPr>
          <w:rFonts w:asciiTheme="minorHAnsi" w:hAnsiTheme="minorHAnsi" w:cstheme="minorHAnsi"/>
          <w:bCs/>
          <w:lang w:bidi="he-IL"/>
        </w:rPr>
        <w:t xml:space="preserve">Two-way </w:t>
      </w:r>
      <w:r w:rsidR="007E5FDB">
        <w:rPr>
          <w:rFonts w:asciiTheme="minorHAnsi" w:hAnsiTheme="minorHAnsi" w:cstheme="minorHAnsi"/>
          <w:bCs/>
          <w:lang w:bidi="he-IL"/>
        </w:rPr>
        <w:t>analysis of variance (</w:t>
      </w:r>
      <w:r>
        <w:rPr>
          <w:rFonts w:asciiTheme="minorHAnsi" w:hAnsiTheme="minorHAnsi" w:cstheme="minorHAnsi"/>
          <w:bCs/>
          <w:lang w:bidi="he-IL"/>
        </w:rPr>
        <w:t>ANOVA</w:t>
      </w:r>
      <w:r w:rsidR="007E5FDB">
        <w:rPr>
          <w:rFonts w:asciiTheme="minorHAnsi" w:hAnsiTheme="minorHAnsi" w:cstheme="minorHAnsi"/>
          <w:bCs/>
          <w:lang w:bidi="he-IL"/>
        </w:rPr>
        <w:t>)</w:t>
      </w:r>
      <w:r w:rsidR="00AB6FCF">
        <w:rPr>
          <w:rFonts w:asciiTheme="minorHAnsi" w:hAnsiTheme="minorHAnsi" w:cstheme="minorHAnsi"/>
          <w:bCs/>
          <w:lang w:bidi="he-IL"/>
        </w:rPr>
        <w:t xml:space="preserve"> on sucrose preference</w:t>
      </w:r>
      <w:r>
        <w:rPr>
          <w:rFonts w:asciiTheme="minorHAnsi" w:hAnsiTheme="minorHAnsi" w:cstheme="minorHAnsi"/>
          <w:bCs/>
          <w:lang w:bidi="he-IL"/>
        </w:rPr>
        <w:t xml:space="preserve"> revealed significant </w:t>
      </w:r>
      <w:r w:rsidR="00AB6FCF">
        <w:rPr>
          <w:rFonts w:asciiTheme="minorHAnsi" w:hAnsiTheme="minorHAnsi" w:cstheme="minorHAnsi"/>
          <w:bCs/>
          <w:lang w:bidi="he-IL"/>
        </w:rPr>
        <w:t>treatment (</w:t>
      </w:r>
      <w:proofErr w:type="gramStart"/>
      <w:r w:rsidR="00AB6FCF" w:rsidRPr="00AB6FCF">
        <w:rPr>
          <w:rFonts w:asciiTheme="minorHAnsi" w:hAnsiTheme="minorHAnsi" w:cstheme="minorHAnsi"/>
          <w:bCs/>
          <w:i/>
          <w:iCs/>
          <w:lang w:bidi="he-IL"/>
        </w:rPr>
        <w:t>F</w:t>
      </w:r>
      <w:r w:rsidR="00AB6FCF">
        <w:rPr>
          <w:rFonts w:asciiTheme="minorHAnsi" w:hAnsiTheme="minorHAnsi" w:cstheme="minorHAnsi"/>
          <w:bCs/>
          <w:vertAlign w:val="subscript"/>
          <w:lang w:bidi="he-IL"/>
        </w:rPr>
        <w:t>(</w:t>
      </w:r>
      <w:proofErr w:type="gramEnd"/>
      <w:r w:rsidR="00AB6FCF">
        <w:rPr>
          <w:rFonts w:asciiTheme="minorHAnsi" w:hAnsiTheme="minorHAnsi" w:cstheme="minorHAnsi"/>
          <w:bCs/>
          <w:vertAlign w:val="subscript"/>
          <w:lang w:bidi="he-IL"/>
        </w:rPr>
        <w:t xml:space="preserve">2,92) </w:t>
      </w:r>
      <w:r w:rsidR="00AB6FCF">
        <w:rPr>
          <w:rFonts w:asciiTheme="minorHAnsi" w:hAnsiTheme="minorHAnsi" w:cstheme="minorHAnsi"/>
          <w:bCs/>
          <w:lang w:bidi="he-IL"/>
        </w:rPr>
        <w:t xml:space="preserve">= 4.01, </w:t>
      </w:r>
      <w:r w:rsidR="00AB6FCF">
        <w:rPr>
          <w:rFonts w:asciiTheme="minorHAnsi" w:hAnsiTheme="minorHAnsi" w:cstheme="minorHAnsi"/>
          <w:bCs/>
          <w:i/>
          <w:iCs/>
          <w:lang w:bidi="he-IL"/>
        </w:rPr>
        <w:t>p</w:t>
      </w:r>
      <w:r w:rsidR="00AB6FCF">
        <w:rPr>
          <w:rFonts w:asciiTheme="minorHAnsi" w:hAnsiTheme="minorHAnsi" w:cstheme="minorHAnsi"/>
          <w:bCs/>
          <w:lang w:bidi="he-IL"/>
        </w:rPr>
        <w:t xml:space="preserve"> &lt; 0.05) and UCMS </w:t>
      </w:r>
      <w:r w:rsidR="00AB6FCF">
        <w:rPr>
          <w:rFonts w:ascii="Arial" w:hAnsi="Arial" w:cs="Arial"/>
          <w:color w:val="333333"/>
          <w:sz w:val="20"/>
          <w:szCs w:val="20"/>
          <w:shd w:val="clear" w:color="auto" w:fill="FFFFFF"/>
        </w:rPr>
        <w:t>×</w:t>
      </w:r>
      <w:r w:rsidR="00AB6FCF">
        <w:rPr>
          <w:rFonts w:asciiTheme="minorHAnsi" w:hAnsiTheme="minorHAnsi" w:cstheme="minorHAnsi"/>
          <w:bCs/>
          <w:lang w:bidi="he-IL"/>
        </w:rPr>
        <w:t xml:space="preserve"> treatment interaction (</w:t>
      </w:r>
      <w:r w:rsidR="00AB6FCF" w:rsidRPr="00AB6FCF">
        <w:rPr>
          <w:rFonts w:asciiTheme="minorHAnsi" w:hAnsiTheme="minorHAnsi" w:cstheme="minorHAnsi"/>
          <w:bCs/>
          <w:i/>
          <w:iCs/>
          <w:lang w:bidi="he-IL"/>
        </w:rPr>
        <w:t>F</w:t>
      </w:r>
      <w:r w:rsidR="00AB6FCF">
        <w:rPr>
          <w:rFonts w:asciiTheme="minorHAnsi" w:hAnsiTheme="minorHAnsi" w:cstheme="minorHAnsi"/>
          <w:bCs/>
          <w:vertAlign w:val="subscript"/>
          <w:lang w:bidi="he-IL"/>
        </w:rPr>
        <w:t xml:space="preserve">(2,92) </w:t>
      </w:r>
      <w:r w:rsidR="00AB6FCF">
        <w:rPr>
          <w:rFonts w:asciiTheme="minorHAnsi" w:hAnsiTheme="minorHAnsi" w:cstheme="minorHAnsi"/>
          <w:bCs/>
          <w:lang w:bidi="he-IL"/>
        </w:rPr>
        <w:t xml:space="preserve">= 4.92, </w:t>
      </w:r>
      <w:r w:rsidR="00AB6FCF">
        <w:rPr>
          <w:rFonts w:asciiTheme="minorHAnsi" w:hAnsiTheme="minorHAnsi" w:cstheme="minorHAnsi"/>
          <w:bCs/>
          <w:i/>
          <w:iCs/>
          <w:lang w:bidi="he-IL"/>
        </w:rPr>
        <w:t>p</w:t>
      </w:r>
      <w:r w:rsidR="00AB6FCF">
        <w:rPr>
          <w:rFonts w:asciiTheme="minorHAnsi" w:hAnsiTheme="minorHAnsi" w:cstheme="minorHAnsi"/>
          <w:bCs/>
          <w:lang w:bidi="he-IL"/>
        </w:rPr>
        <w:t xml:space="preserve"> &lt; 0.01) effects</w:t>
      </w:r>
      <w:r w:rsidR="00DD466A">
        <w:rPr>
          <w:rFonts w:asciiTheme="minorHAnsi" w:hAnsiTheme="minorHAnsi" w:cstheme="minorHAnsi"/>
          <w:bCs/>
          <w:lang w:bidi="he-IL"/>
        </w:rPr>
        <w:t xml:space="preserve"> (see </w:t>
      </w:r>
      <w:r w:rsidR="00DD466A">
        <w:rPr>
          <w:rFonts w:asciiTheme="minorHAnsi" w:hAnsiTheme="minorHAnsi" w:cstheme="minorHAnsi"/>
          <w:b/>
          <w:lang w:bidi="he-IL"/>
        </w:rPr>
        <w:t>Fig</w:t>
      </w:r>
      <w:r w:rsidR="003853D1">
        <w:rPr>
          <w:rFonts w:asciiTheme="minorHAnsi" w:hAnsiTheme="minorHAnsi" w:cstheme="minorHAnsi"/>
          <w:b/>
          <w:lang w:bidi="he-IL"/>
        </w:rPr>
        <w:t>.</w:t>
      </w:r>
      <w:r w:rsidR="00DD466A">
        <w:rPr>
          <w:rFonts w:asciiTheme="minorHAnsi" w:hAnsiTheme="minorHAnsi" w:cstheme="minorHAnsi"/>
          <w:b/>
          <w:lang w:bidi="he-IL"/>
        </w:rPr>
        <w:t xml:space="preserve"> </w:t>
      </w:r>
      <w:del w:id="794" w:author="owner" w:date="2018-05-27T21:15:00Z">
        <w:r w:rsidR="00DD466A" w:rsidDel="003E3537">
          <w:rPr>
            <w:rFonts w:asciiTheme="minorHAnsi" w:hAnsiTheme="minorHAnsi" w:cstheme="minorHAnsi"/>
            <w:b/>
            <w:lang w:bidi="he-IL"/>
          </w:rPr>
          <w:delText>2</w:delText>
        </w:r>
      </w:del>
      <w:ins w:id="795" w:author="owner" w:date="2018-05-27T21:15:00Z">
        <w:r w:rsidR="003E3537">
          <w:rPr>
            <w:rFonts w:asciiTheme="minorHAnsi" w:hAnsiTheme="minorHAnsi" w:cstheme="minorHAnsi"/>
            <w:b/>
            <w:lang w:bidi="he-IL"/>
          </w:rPr>
          <w:t>4A</w:t>
        </w:r>
      </w:ins>
      <w:r w:rsidR="00DD466A">
        <w:rPr>
          <w:rFonts w:asciiTheme="minorHAnsi" w:hAnsiTheme="minorHAnsi" w:cstheme="minorHAnsi"/>
          <w:bCs/>
          <w:lang w:bidi="he-IL"/>
        </w:rPr>
        <w:t>)</w:t>
      </w:r>
      <w:r w:rsidR="00AB6FCF">
        <w:rPr>
          <w:rFonts w:asciiTheme="minorHAnsi" w:hAnsiTheme="minorHAnsi" w:cstheme="minorHAnsi"/>
          <w:bCs/>
          <w:lang w:bidi="he-IL"/>
        </w:rPr>
        <w:t xml:space="preserve">. </w:t>
      </w:r>
      <w:proofErr w:type="spellStart"/>
      <w:r w:rsidR="00AB6FCF">
        <w:rPr>
          <w:rFonts w:asciiTheme="minorHAnsi" w:hAnsiTheme="minorHAnsi" w:cstheme="minorHAnsi"/>
          <w:bCs/>
          <w:lang w:bidi="he-IL"/>
        </w:rPr>
        <w:t>Sidak</w:t>
      </w:r>
      <w:proofErr w:type="spellEnd"/>
      <w:r w:rsidR="00AB6FCF">
        <w:rPr>
          <w:rFonts w:asciiTheme="minorHAnsi" w:hAnsiTheme="minorHAnsi" w:cstheme="minorHAnsi"/>
          <w:bCs/>
          <w:lang w:bidi="he-IL"/>
        </w:rPr>
        <w:t xml:space="preserve"> post-hoc analysis revealed that the UCMS-saline group demonstrated a significant </w:t>
      </w:r>
      <w:r w:rsidR="008F1FB1">
        <w:rPr>
          <w:rFonts w:asciiTheme="minorHAnsi" w:hAnsiTheme="minorHAnsi" w:cstheme="minorHAnsi"/>
          <w:bCs/>
          <w:lang w:bidi="he-IL"/>
        </w:rPr>
        <w:t>decrease</w:t>
      </w:r>
      <w:r w:rsidR="00AB6FCF">
        <w:rPr>
          <w:rFonts w:asciiTheme="minorHAnsi" w:hAnsiTheme="minorHAnsi" w:cstheme="minorHAnsi"/>
          <w:bCs/>
          <w:lang w:bidi="he-IL"/>
        </w:rPr>
        <w:t xml:space="preserve"> in sucrose preference compared to the naïve-saline group (</w:t>
      </w:r>
      <w:r w:rsidR="00AB6FCF">
        <w:rPr>
          <w:rFonts w:asciiTheme="minorHAnsi" w:hAnsiTheme="minorHAnsi" w:cstheme="minorHAnsi"/>
          <w:bCs/>
          <w:i/>
          <w:iCs/>
          <w:lang w:bidi="he-IL"/>
        </w:rPr>
        <w:t>p</w:t>
      </w:r>
      <w:r w:rsidR="00AB6FCF">
        <w:rPr>
          <w:rFonts w:asciiTheme="minorHAnsi" w:hAnsiTheme="minorHAnsi" w:cstheme="minorHAnsi"/>
          <w:bCs/>
          <w:lang w:bidi="he-IL"/>
        </w:rPr>
        <w:t xml:space="preserve"> &lt; 0.001); no </w:t>
      </w:r>
      <w:r w:rsidR="008F1FB1">
        <w:rPr>
          <w:rFonts w:asciiTheme="minorHAnsi" w:hAnsiTheme="minorHAnsi" w:cstheme="minorHAnsi"/>
          <w:bCs/>
          <w:lang w:bidi="he-IL"/>
        </w:rPr>
        <w:t>decreases</w:t>
      </w:r>
      <w:r w:rsidR="00AB6FCF">
        <w:rPr>
          <w:rFonts w:asciiTheme="minorHAnsi" w:hAnsiTheme="minorHAnsi" w:cstheme="minorHAnsi"/>
          <w:bCs/>
          <w:lang w:bidi="he-IL"/>
        </w:rPr>
        <w:t xml:space="preserve"> w</w:t>
      </w:r>
      <w:r w:rsidR="008F1FB1">
        <w:rPr>
          <w:rFonts w:asciiTheme="minorHAnsi" w:hAnsiTheme="minorHAnsi" w:cstheme="minorHAnsi"/>
          <w:bCs/>
          <w:lang w:bidi="he-IL"/>
        </w:rPr>
        <w:t>ere</w:t>
      </w:r>
      <w:r w:rsidR="00AB6FCF">
        <w:rPr>
          <w:rFonts w:asciiTheme="minorHAnsi" w:hAnsiTheme="minorHAnsi" w:cstheme="minorHAnsi"/>
          <w:bCs/>
          <w:lang w:bidi="he-IL"/>
        </w:rPr>
        <w:t xml:space="preserve"> </w:t>
      </w:r>
      <w:r w:rsidR="008F1FB1">
        <w:rPr>
          <w:rFonts w:asciiTheme="minorHAnsi" w:hAnsiTheme="minorHAnsi" w:cstheme="minorHAnsi"/>
          <w:bCs/>
          <w:lang w:bidi="he-IL"/>
        </w:rPr>
        <w:t>observed in the UCMS-escitalopram and in the UCMS-NHT groups compared to the naïve groups (</w:t>
      </w:r>
      <w:r w:rsidR="007E5FDB">
        <w:rPr>
          <w:rFonts w:asciiTheme="minorHAnsi" w:hAnsiTheme="minorHAnsi" w:cstheme="minorHAnsi"/>
          <w:bCs/>
          <w:lang w:bidi="he-IL"/>
        </w:rPr>
        <w:t>not significant [</w:t>
      </w:r>
      <w:r w:rsidR="008F1FB1">
        <w:rPr>
          <w:rFonts w:asciiTheme="minorHAnsi" w:hAnsiTheme="minorHAnsi" w:cstheme="minorHAnsi"/>
          <w:bCs/>
          <w:i/>
          <w:iCs/>
          <w:lang w:bidi="he-IL"/>
        </w:rPr>
        <w:t>N.S.</w:t>
      </w:r>
      <w:r w:rsidR="007E5FDB">
        <w:rPr>
          <w:rFonts w:asciiTheme="minorHAnsi" w:hAnsiTheme="minorHAnsi" w:cstheme="minorHAnsi"/>
          <w:bCs/>
          <w:lang w:bidi="he-IL"/>
        </w:rPr>
        <w:t>]</w:t>
      </w:r>
      <w:r w:rsidR="008F1FB1">
        <w:rPr>
          <w:rFonts w:asciiTheme="minorHAnsi" w:hAnsiTheme="minorHAnsi" w:cstheme="minorHAnsi"/>
          <w:bCs/>
          <w:lang w:bidi="he-IL"/>
        </w:rPr>
        <w:t xml:space="preserve">). Additionally, the UCMS-saline group demonstrated decreased sucrose preference compared to both the UCMS-escitalopram </w:t>
      </w:r>
      <w:r w:rsidR="004A3045">
        <w:rPr>
          <w:rFonts w:asciiTheme="minorHAnsi" w:hAnsiTheme="minorHAnsi" w:cstheme="minorHAnsi"/>
          <w:bCs/>
          <w:lang w:bidi="he-IL"/>
        </w:rPr>
        <w:t>(</w:t>
      </w:r>
      <w:r w:rsidR="004A3045">
        <w:rPr>
          <w:rFonts w:asciiTheme="minorHAnsi" w:hAnsiTheme="minorHAnsi" w:cstheme="minorHAnsi"/>
          <w:bCs/>
          <w:i/>
          <w:iCs/>
          <w:lang w:bidi="he-IL"/>
        </w:rPr>
        <w:t>p</w:t>
      </w:r>
      <w:r w:rsidR="004A3045">
        <w:rPr>
          <w:rFonts w:asciiTheme="minorHAnsi" w:hAnsiTheme="minorHAnsi" w:cstheme="minorHAnsi"/>
          <w:bCs/>
          <w:lang w:bidi="he-IL"/>
        </w:rPr>
        <w:t xml:space="preserve"> &lt; 0.05) </w:t>
      </w:r>
      <w:r w:rsidR="008F1FB1">
        <w:rPr>
          <w:rFonts w:asciiTheme="minorHAnsi" w:hAnsiTheme="minorHAnsi" w:cstheme="minorHAnsi"/>
          <w:bCs/>
          <w:lang w:bidi="he-IL"/>
        </w:rPr>
        <w:t xml:space="preserve">and the UCMS-NHT </w:t>
      </w:r>
      <w:r w:rsidR="004A3045">
        <w:rPr>
          <w:rFonts w:asciiTheme="minorHAnsi" w:hAnsiTheme="minorHAnsi" w:cstheme="minorHAnsi"/>
          <w:bCs/>
          <w:lang w:bidi="he-IL"/>
        </w:rPr>
        <w:t>(</w:t>
      </w:r>
      <w:r w:rsidR="004A3045">
        <w:rPr>
          <w:rFonts w:asciiTheme="minorHAnsi" w:hAnsiTheme="minorHAnsi" w:cstheme="minorHAnsi"/>
          <w:bCs/>
          <w:i/>
          <w:iCs/>
          <w:lang w:bidi="he-IL"/>
        </w:rPr>
        <w:t>p</w:t>
      </w:r>
      <w:r w:rsidR="004A3045">
        <w:rPr>
          <w:rFonts w:asciiTheme="minorHAnsi" w:hAnsiTheme="minorHAnsi" w:cstheme="minorHAnsi"/>
          <w:bCs/>
          <w:lang w:bidi="he-IL"/>
        </w:rPr>
        <w:t xml:space="preserve"> &lt; 0.001) </w:t>
      </w:r>
      <w:r w:rsidR="008F1FB1">
        <w:rPr>
          <w:rFonts w:asciiTheme="minorHAnsi" w:hAnsiTheme="minorHAnsi" w:cstheme="minorHAnsi"/>
          <w:bCs/>
          <w:lang w:bidi="he-IL"/>
        </w:rPr>
        <w:t xml:space="preserve">groups. </w:t>
      </w:r>
      <w:r w:rsidR="004A3045">
        <w:rPr>
          <w:rFonts w:asciiTheme="minorHAnsi" w:hAnsiTheme="minorHAnsi" w:cstheme="minorHAnsi"/>
          <w:bCs/>
          <w:lang w:bidi="he-IL"/>
        </w:rPr>
        <w:t>Th</w:t>
      </w:r>
      <w:r w:rsidR="00092D7E">
        <w:rPr>
          <w:rFonts w:asciiTheme="minorHAnsi" w:hAnsiTheme="minorHAnsi" w:cstheme="minorHAnsi"/>
          <w:bCs/>
          <w:lang w:bidi="he-IL"/>
        </w:rPr>
        <w:t>ese suggest</w:t>
      </w:r>
      <w:r w:rsidR="004A3045">
        <w:rPr>
          <w:rFonts w:asciiTheme="minorHAnsi" w:hAnsiTheme="minorHAnsi" w:cstheme="minorHAnsi"/>
          <w:bCs/>
          <w:lang w:bidi="he-IL"/>
        </w:rPr>
        <w:t xml:space="preserve"> that both escitalopram and NHT normalized the UCMS-induced anhedonia.</w:t>
      </w:r>
    </w:p>
    <w:p w14:paraId="0DF78AF8" w14:textId="77777777" w:rsidR="00FD233A" w:rsidRDefault="00FD233A">
      <w:pPr>
        <w:pStyle w:val="NormalWeb"/>
        <w:spacing w:before="0" w:beforeAutospacing="0" w:after="0" w:afterAutospacing="0"/>
        <w:rPr>
          <w:ins w:id="796" w:author="owner" w:date="2018-05-26T18:04:00Z"/>
          <w:rFonts w:asciiTheme="minorHAnsi" w:hAnsiTheme="minorHAnsi" w:cstheme="minorHAnsi"/>
          <w:bCs/>
          <w:lang w:bidi="he-IL"/>
        </w:rPr>
        <w:pPrChange w:id="797" w:author="owner" w:date="2018-05-26T18:04:00Z">
          <w:pPr>
            <w:pStyle w:val="NormalWeb"/>
            <w:spacing w:before="0" w:beforeAutospacing="0" w:after="0" w:afterAutospacing="0"/>
            <w:ind w:firstLine="720"/>
          </w:pPr>
        </w:pPrChange>
      </w:pPr>
    </w:p>
    <w:p w14:paraId="7F4C1314" w14:textId="31F979DB" w:rsidR="00FD233A" w:rsidRPr="00431939" w:rsidRDefault="00FD233A">
      <w:pPr>
        <w:pStyle w:val="NormalWeb"/>
        <w:spacing w:before="0" w:beforeAutospacing="0" w:after="0" w:afterAutospacing="0"/>
        <w:rPr>
          <w:ins w:id="798" w:author="owner" w:date="2018-05-26T18:03:00Z"/>
          <w:rFonts w:asciiTheme="minorHAnsi" w:hAnsiTheme="minorHAnsi" w:cstheme="minorHAnsi"/>
          <w:bCs/>
          <w:lang w:bidi="he-IL"/>
        </w:rPr>
        <w:pPrChange w:id="799" w:author="owner" w:date="2018-05-27T21:15:00Z">
          <w:pPr>
            <w:pStyle w:val="NormalWeb"/>
            <w:spacing w:before="0" w:beforeAutospacing="0" w:after="0" w:afterAutospacing="0"/>
            <w:ind w:firstLine="720"/>
          </w:pPr>
        </w:pPrChange>
      </w:pPr>
      <w:ins w:id="800" w:author="owner" w:date="2018-05-26T18:03:00Z">
        <w:r>
          <w:rPr>
            <w:rFonts w:asciiTheme="minorHAnsi" w:hAnsiTheme="minorHAnsi" w:cstheme="minorHAnsi"/>
            <w:bCs/>
            <w:lang w:bidi="he-IL"/>
          </w:rPr>
          <w:t>Two-way ANOVA on hippocampal BDNF levels revealed significant UCMS (</w:t>
        </w:r>
        <w:proofErr w:type="gramStart"/>
        <w:r w:rsidRPr="00AB6FCF">
          <w:rPr>
            <w:rFonts w:asciiTheme="minorHAnsi" w:hAnsiTheme="minorHAnsi" w:cstheme="minorHAnsi"/>
            <w:bCs/>
            <w:i/>
            <w:iCs/>
            <w:lang w:bidi="he-IL"/>
          </w:rPr>
          <w:t>F</w:t>
        </w:r>
        <w:r>
          <w:rPr>
            <w:rFonts w:asciiTheme="minorHAnsi" w:hAnsiTheme="minorHAnsi" w:cstheme="minorHAnsi"/>
            <w:bCs/>
            <w:vertAlign w:val="subscript"/>
            <w:lang w:bidi="he-IL"/>
          </w:rPr>
          <w:t>(</w:t>
        </w:r>
        <w:proofErr w:type="gramEnd"/>
        <w:r>
          <w:rPr>
            <w:rFonts w:asciiTheme="minorHAnsi" w:hAnsiTheme="minorHAnsi" w:cstheme="minorHAnsi"/>
            <w:bCs/>
            <w:vertAlign w:val="subscript"/>
            <w:lang w:bidi="he-IL"/>
          </w:rPr>
          <w:t xml:space="preserve">1,22) </w:t>
        </w:r>
        <w:r>
          <w:rPr>
            <w:rFonts w:asciiTheme="minorHAnsi" w:hAnsiTheme="minorHAnsi" w:cstheme="minorHAnsi"/>
            <w:bCs/>
            <w:lang w:bidi="he-IL"/>
          </w:rPr>
          <w:t xml:space="preserve">= 8.92, </w:t>
        </w:r>
        <w:r>
          <w:rPr>
            <w:rFonts w:asciiTheme="minorHAnsi" w:hAnsiTheme="minorHAnsi" w:cstheme="minorHAnsi"/>
            <w:bCs/>
            <w:i/>
            <w:iCs/>
            <w:lang w:bidi="he-IL"/>
          </w:rPr>
          <w:t>p</w:t>
        </w:r>
        <w:r>
          <w:rPr>
            <w:rFonts w:asciiTheme="minorHAnsi" w:hAnsiTheme="minorHAnsi" w:cstheme="minorHAnsi"/>
            <w:bCs/>
            <w:lang w:bidi="he-IL"/>
          </w:rPr>
          <w:t xml:space="preserve"> &lt; 0.01), treatment (</w:t>
        </w:r>
        <w:r w:rsidRPr="00AB6FCF">
          <w:rPr>
            <w:rFonts w:asciiTheme="minorHAnsi" w:hAnsiTheme="minorHAnsi" w:cstheme="minorHAnsi"/>
            <w:bCs/>
            <w:i/>
            <w:iCs/>
            <w:lang w:bidi="he-IL"/>
          </w:rPr>
          <w:t>F</w:t>
        </w:r>
        <w:r>
          <w:rPr>
            <w:rFonts w:asciiTheme="minorHAnsi" w:hAnsiTheme="minorHAnsi" w:cstheme="minorHAnsi"/>
            <w:bCs/>
            <w:vertAlign w:val="subscript"/>
            <w:lang w:bidi="he-IL"/>
          </w:rPr>
          <w:t xml:space="preserve">(2,22) </w:t>
        </w:r>
        <w:r>
          <w:rPr>
            <w:rFonts w:asciiTheme="minorHAnsi" w:hAnsiTheme="minorHAnsi" w:cstheme="minorHAnsi"/>
            <w:bCs/>
            <w:lang w:bidi="he-IL"/>
          </w:rPr>
          <w:t xml:space="preserve">= 18.36, </w:t>
        </w:r>
        <w:r>
          <w:rPr>
            <w:rFonts w:asciiTheme="minorHAnsi" w:hAnsiTheme="minorHAnsi" w:cstheme="minorHAnsi"/>
            <w:bCs/>
            <w:i/>
            <w:iCs/>
            <w:lang w:bidi="he-IL"/>
          </w:rPr>
          <w:t>p</w:t>
        </w:r>
        <w:r>
          <w:rPr>
            <w:rFonts w:asciiTheme="minorHAnsi" w:hAnsiTheme="minorHAnsi" w:cstheme="minorHAnsi"/>
            <w:bCs/>
            <w:lang w:bidi="he-IL"/>
          </w:rPr>
          <w:t xml:space="preserve"> &lt; 0.001) and UCMS </w:t>
        </w:r>
        <w:r>
          <w:rPr>
            <w:rFonts w:ascii="Arial" w:hAnsi="Arial" w:cs="Arial"/>
            <w:color w:val="333333"/>
            <w:sz w:val="20"/>
            <w:szCs w:val="20"/>
            <w:shd w:val="clear" w:color="auto" w:fill="FFFFFF"/>
          </w:rPr>
          <w:t>×</w:t>
        </w:r>
        <w:r>
          <w:rPr>
            <w:rFonts w:asciiTheme="minorHAnsi" w:hAnsiTheme="minorHAnsi" w:cstheme="minorHAnsi"/>
            <w:bCs/>
            <w:lang w:bidi="he-IL"/>
          </w:rPr>
          <w:t xml:space="preserve"> treatment interaction (</w:t>
        </w:r>
        <w:r w:rsidRPr="00AB6FCF">
          <w:rPr>
            <w:rFonts w:asciiTheme="minorHAnsi" w:hAnsiTheme="minorHAnsi" w:cstheme="minorHAnsi"/>
            <w:bCs/>
            <w:i/>
            <w:iCs/>
            <w:lang w:bidi="he-IL"/>
          </w:rPr>
          <w:t>F</w:t>
        </w:r>
        <w:r>
          <w:rPr>
            <w:rFonts w:asciiTheme="minorHAnsi" w:hAnsiTheme="minorHAnsi" w:cstheme="minorHAnsi"/>
            <w:bCs/>
            <w:vertAlign w:val="subscript"/>
            <w:lang w:bidi="he-IL"/>
          </w:rPr>
          <w:t xml:space="preserve">(2,22) </w:t>
        </w:r>
        <w:r>
          <w:rPr>
            <w:rFonts w:asciiTheme="minorHAnsi" w:hAnsiTheme="minorHAnsi" w:cstheme="minorHAnsi"/>
            <w:bCs/>
            <w:lang w:bidi="he-IL"/>
          </w:rPr>
          <w:t xml:space="preserve">= 5.19, </w:t>
        </w:r>
        <w:r>
          <w:rPr>
            <w:rFonts w:asciiTheme="minorHAnsi" w:hAnsiTheme="minorHAnsi" w:cstheme="minorHAnsi"/>
            <w:bCs/>
            <w:i/>
            <w:iCs/>
            <w:lang w:bidi="he-IL"/>
          </w:rPr>
          <w:t>p</w:t>
        </w:r>
        <w:r>
          <w:rPr>
            <w:rFonts w:asciiTheme="minorHAnsi" w:hAnsiTheme="minorHAnsi" w:cstheme="minorHAnsi"/>
            <w:bCs/>
            <w:lang w:bidi="he-IL"/>
          </w:rPr>
          <w:t xml:space="preserve"> &lt; 0.05) effects (see </w:t>
        </w:r>
        <w:r>
          <w:rPr>
            <w:rFonts w:asciiTheme="minorHAnsi" w:hAnsiTheme="minorHAnsi" w:cstheme="minorHAnsi"/>
            <w:b/>
            <w:lang w:bidi="he-IL"/>
          </w:rPr>
          <w:t xml:space="preserve">Fig. </w:t>
        </w:r>
      </w:ins>
      <w:ins w:id="801" w:author="owner" w:date="2018-05-27T21:15:00Z">
        <w:r w:rsidR="003E3537">
          <w:rPr>
            <w:rFonts w:asciiTheme="minorHAnsi" w:hAnsiTheme="minorHAnsi" w:cstheme="minorHAnsi"/>
            <w:b/>
            <w:lang w:bidi="he-IL"/>
          </w:rPr>
          <w:t>4</w:t>
        </w:r>
      </w:ins>
      <w:ins w:id="802" w:author="owner" w:date="2018-05-26T18:03:00Z">
        <w:r>
          <w:rPr>
            <w:rFonts w:asciiTheme="minorHAnsi" w:hAnsiTheme="minorHAnsi" w:cstheme="minorHAnsi"/>
            <w:b/>
            <w:lang w:bidi="he-IL"/>
          </w:rPr>
          <w:t>B</w:t>
        </w:r>
        <w:r>
          <w:rPr>
            <w:rFonts w:asciiTheme="minorHAnsi" w:hAnsiTheme="minorHAnsi" w:cstheme="minorHAnsi"/>
            <w:bCs/>
            <w:lang w:bidi="he-IL"/>
          </w:rPr>
          <w:t xml:space="preserve">). </w:t>
        </w:r>
        <w:proofErr w:type="spellStart"/>
        <w:r>
          <w:rPr>
            <w:rFonts w:asciiTheme="minorHAnsi" w:hAnsiTheme="minorHAnsi" w:cstheme="minorHAnsi"/>
            <w:bCs/>
            <w:lang w:bidi="he-IL"/>
          </w:rPr>
          <w:t>Sidak</w:t>
        </w:r>
        <w:proofErr w:type="spellEnd"/>
        <w:r>
          <w:rPr>
            <w:rFonts w:asciiTheme="minorHAnsi" w:hAnsiTheme="minorHAnsi" w:cstheme="minorHAnsi"/>
            <w:bCs/>
            <w:lang w:bidi="he-IL"/>
          </w:rPr>
          <w:t xml:space="preserve"> post-hoc analysis revealed that the UCMS-saline group demonstrated a significant decrease in hippocampal BDNF levels compared to the naïve-saline group (</w:t>
        </w:r>
        <w:r>
          <w:rPr>
            <w:rFonts w:asciiTheme="minorHAnsi" w:hAnsiTheme="minorHAnsi" w:cstheme="minorHAnsi"/>
            <w:bCs/>
            <w:i/>
            <w:iCs/>
            <w:lang w:bidi="he-IL"/>
          </w:rPr>
          <w:t>p</w:t>
        </w:r>
        <w:r>
          <w:rPr>
            <w:rFonts w:asciiTheme="minorHAnsi" w:hAnsiTheme="minorHAnsi" w:cstheme="minorHAnsi"/>
            <w:bCs/>
            <w:lang w:bidi="he-IL"/>
          </w:rPr>
          <w:t xml:space="preserve"> &lt; 0.001); no similar decreases were observed in the UCMS-escitalopram and in the UCMS-NHT groups compared to the naïve groups (</w:t>
        </w:r>
        <w:r>
          <w:rPr>
            <w:rFonts w:asciiTheme="minorHAnsi" w:hAnsiTheme="minorHAnsi" w:cstheme="minorHAnsi"/>
            <w:bCs/>
            <w:i/>
            <w:iCs/>
            <w:lang w:bidi="he-IL"/>
          </w:rPr>
          <w:t>N.S.</w:t>
        </w:r>
        <w:r>
          <w:rPr>
            <w:rFonts w:asciiTheme="minorHAnsi" w:hAnsiTheme="minorHAnsi" w:cstheme="minorHAnsi"/>
            <w:bCs/>
            <w:lang w:bidi="he-IL"/>
          </w:rPr>
          <w:t>). Addi</w:t>
        </w:r>
        <w:r w:rsidR="00FE3844">
          <w:rPr>
            <w:rFonts w:asciiTheme="minorHAnsi" w:hAnsiTheme="minorHAnsi" w:cstheme="minorHAnsi"/>
            <w:bCs/>
            <w:lang w:bidi="he-IL"/>
          </w:rPr>
          <w:t>tionally, the UCMS-saline group</w:t>
        </w:r>
        <w:r>
          <w:rPr>
            <w:rFonts w:asciiTheme="minorHAnsi" w:hAnsiTheme="minorHAnsi" w:cstheme="minorHAnsi"/>
            <w:bCs/>
            <w:lang w:bidi="he-IL"/>
          </w:rPr>
          <w:t xml:space="preserve"> demonstrated decreased hippocampal BDNF levels compared to both the UCMS-escitalopram and the UCMS-NHT groups (</w:t>
        </w:r>
        <w:r>
          <w:rPr>
            <w:rFonts w:asciiTheme="minorHAnsi" w:hAnsiTheme="minorHAnsi" w:cstheme="minorHAnsi"/>
            <w:bCs/>
            <w:i/>
            <w:iCs/>
            <w:lang w:bidi="he-IL"/>
          </w:rPr>
          <w:t>p</w:t>
        </w:r>
        <w:r>
          <w:rPr>
            <w:rFonts w:asciiTheme="minorHAnsi" w:hAnsiTheme="minorHAnsi" w:cstheme="minorHAnsi"/>
            <w:bCs/>
            <w:lang w:bidi="he-IL"/>
          </w:rPr>
          <w:t xml:space="preserve"> &lt; 0.001 in both contrasts). These suggest that both escitalopram and NHT normalized the UCMS-induced reduction in BDNF levels in the hippocampus.</w:t>
        </w:r>
      </w:ins>
    </w:p>
    <w:p w14:paraId="266830D7" w14:textId="77777777" w:rsidR="00FD233A" w:rsidRPr="00431939" w:rsidRDefault="00FD233A">
      <w:pPr>
        <w:pStyle w:val="NormalWeb"/>
        <w:spacing w:before="0" w:beforeAutospacing="0" w:after="0" w:afterAutospacing="0"/>
        <w:rPr>
          <w:rFonts w:asciiTheme="minorHAnsi" w:hAnsiTheme="minorHAnsi" w:cstheme="minorHAnsi"/>
          <w:bCs/>
          <w:lang w:bidi="he-IL"/>
        </w:rPr>
        <w:pPrChange w:id="803" w:author="owner" w:date="2018-05-26T18:00:00Z">
          <w:pPr>
            <w:pStyle w:val="NormalWeb"/>
            <w:spacing w:before="0" w:beforeAutospacing="0" w:after="0" w:afterAutospacing="0"/>
            <w:ind w:firstLine="720"/>
          </w:pPr>
        </w:pPrChange>
      </w:pPr>
    </w:p>
    <w:p w14:paraId="7F5815FC" w14:textId="3133E33C" w:rsidR="004A71E4" w:rsidRPr="001B1519" w:rsidRDefault="004A71E4" w:rsidP="001B1519">
      <w:pPr>
        <w:rPr>
          <w:rFonts w:asciiTheme="minorHAnsi" w:hAnsiTheme="minorHAnsi" w:cstheme="minorHAnsi"/>
          <w:color w:val="808080" w:themeColor="background1" w:themeShade="80"/>
        </w:rPr>
      </w:pPr>
    </w:p>
    <w:p w14:paraId="39CD0F5F" w14:textId="6749715F" w:rsidR="00CD64C6" w:rsidRDefault="00B32616" w:rsidP="00CD64C6">
      <w:pPr>
        <w:rPr>
          <w:rFonts w:asciiTheme="minorHAnsi" w:hAnsiTheme="minorHAnsi" w:cstheme="minorHAnsi"/>
          <w:color w:val="808080"/>
        </w:rPr>
      </w:pPr>
      <w:r w:rsidRPr="001B1519">
        <w:rPr>
          <w:rFonts w:asciiTheme="minorHAnsi" w:hAnsiTheme="minorHAnsi" w:cstheme="minorHAnsi"/>
          <w:b/>
        </w:rPr>
        <w:t xml:space="preserve">FIGURE </w:t>
      </w:r>
      <w:r w:rsidR="0013621E">
        <w:rPr>
          <w:rFonts w:asciiTheme="minorHAnsi" w:hAnsiTheme="minorHAnsi" w:cstheme="minorHAnsi"/>
          <w:b/>
        </w:rPr>
        <w:t xml:space="preserve">AND TABLE </w:t>
      </w:r>
      <w:r w:rsidRPr="001B1519">
        <w:rPr>
          <w:rFonts w:asciiTheme="minorHAnsi" w:hAnsiTheme="minorHAnsi" w:cstheme="minorHAnsi"/>
          <w:b/>
        </w:rPr>
        <w:t>LEGENDS:</w:t>
      </w:r>
    </w:p>
    <w:p w14:paraId="3E73C25D" w14:textId="77777777" w:rsidR="00CD64C6" w:rsidRDefault="00CD64C6" w:rsidP="00CD64C6">
      <w:pPr>
        <w:pStyle w:val="NormalWeb"/>
        <w:spacing w:before="0" w:beforeAutospacing="0" w:after="0" w:afterAutospacing="0"/>
        <w:rPr>
          <w:rFonts w:asciiTheme="minorHAnsi" w:hAnsiTheme="minorHAnsi" w:cstheme="minorHAnsi"/>
          <w:bCs/>
          <w:lang w:bidi="he-IL"/>
        </w:rPr>
      </w:pPr>
    </w:p>
    <w:p w14:paraId="70576982" w14:textId="6E192C6A" w:rsidR="007B21FB" w:rsidRDefault="007B21FB" w:rsidP="007B21FB">
      <w:pPr>
        <w:pStyle w:val="NormalWeb"/>
        <w:spacing w:before="0" w:beforeAutospacing="0" w:after="0" w:afterAutospacing="0"/>
        <w:rPr>
          <w:ins w:id="804" w:author="owner" w:date="2018-05-27T21:54:00Z"/>
          <w:rFonts w:asciiTheme="minorHAnsi" w:hAnsiTheme="minorHAnsi" w:cstheme="minorHAnsi"/>
          <w:b/>
          <w:lang w:bidi="he-IL"/>
        </w:rPr>
      </w:pPr>
      <w:ins w:id="805" w:author="owner" w:date="2018-05-27T21:23:00Z">
        <w:r>
          <w:rPr>
            <w:rFonts w:asciiTheme="minorHAnsi" w:hAnsiTheme="minorHAnsi" w:cstheme="minorHAnsi"/>
            <w:b/>
            <w:lang w:bidi="he-IL"/>
          </w:rPr>
          <w:t xml:space="preserve">Figure 1: A diagram depicting a possible experimental design. </w:t>
        </w:r>
        <w:r>
          <w:rPr>
            <w:rFonts w:asciiTheme="minorHAnsi" w:hAnsiTheme="minorHAnsi" w:cstheme="minorHAnsi"/>
            <w:bCs/>
            <w:lang w:bidi="he-IL"/>
          </w:rPr>
          <w:t xml:space="preserve">Following 1 week of acclimation, </w:t>
        </w:r>
        <w:r>
          <w:rPr>
            <w:rFonts w:asciiTheme="minorHAnsi" w:hAnsiTheme="minorHAnsi" w:cstheme="minorHAnsi"/>
            <w:bCs/>
            <w:lang w:bidi="he-IL"/>
          </w:rPr>
          <w:lastRenderedPageBreak/>
          <w:t>mice were randomly assigned to either UCMS or naïve conditions (persisting 4 weeks). Subsequently,</w:t>
        </w:r>
      </w:ins>
      <w:ins w:id="806" w:author="owner" w:date="2018-05-27T21:24:00Z">
        <w:r>
          <w:rPr>
            <w:rFonts w:asciiTheme="minorHAnsi" w:hAnsiTheme="minorHAnsi" w:cstheme="minorHAnsi"/>
            <w:bCs/>
            <w:lang w:bidi="he-IL"/>
          </w:rPr>
          <w:t xml:space="preserve"> </w:t>
        </w:r>
      </w:ins>
      <w:ins w:id="807" w:author="owner" w:date="2018-05-27T21:23:00Z">
        <w:r>
          <w:rPr>
            <w:rFonts w:asciiTheme="minorHAnsi" w:hAnsiTheme="minorHAnsi" w:cstheme="minorHAnsi"/>
            <w:bCs/>
            <w:lang w:bidi="he-IL"/>
          </w:rPr>
          <w:t xml:space="preserve">sucrose preference was examined and mice were prepared for BDNF assessment. </w:t>
        </w:r>
        <w:r>
          <w:rPr>
            <w:bCs/>
          </w:rPr>
          <w:t>SPT = sucrose preference test; CD = cervical dislocation.</w:t>
        </w:r>
      </w:ins>
    </w:p>
    <w:p w14:paraId="15E3F916" w14:textId="77777777" w:rsidR="001C4022" w:rsidRDefault="001C4022" w:rsidP="007B21FB">
      <w:pPr>
        <w:pStyle w:val="NormalWeb"/>
        <w:spacing w:before="0" w:beforeAutospacing="0" w:after="0" w:afterAutospacing="0"/>
        <w:rPr>
          <w:ins w:id="808" w:author="owner" w:date="2018-05-27T21:54:00Z"/>
          <w:rFonts w:asciiTheme="minorHAnsi" w:hAnsiTheme="minorHAnsi" w:cstheme="minorHAnsi"/>
          <w:b/>
          <w:lang w:bidi="he-IL"/>
        </w:rPr>
      </w:pPr>
    </w:p>
    <w:p w14:paraId="58A6D859" w14:textId="7EA66CF6" w:rsidR="001C4022" w:rsidRPr="001C4022" w:rsidRDefault="001C4022" w:rsidP="001C4022">
      <w:pPr>
        <w:pStyle w:val="NormalWeb"/>
        <w:spacing w:before="0" w:beforeAutospacing="0" w:after="0" w:afterAutospacing="0"/>
        <w:rPr>
          <w:ins w:id="809" w:author="owner" w:date="2018-05-27T21:23:00Z"/>
          <w:rFonts w:asciiTheme="minorHAnsi" w:hAnsiTheme="minorHAnsi" w:cstheme="minorHAnsi"/>
          <w:bCs/>
          <w:lang w:bidi="he-IL"/>
          <w:rPrChange w:id="810" w:author="owner" w:date="2018-05-27T21:57:00Z">
            <w:rPr>
              <w:ins w:id="811" w:author="owner" w:date="2018-05-27T21:23:00Z"/>
              <w:rFonts w:asciiTheme="minorHAnsi" w:hAnsiTheme="minorHAnsi" w:cstheme="minorHAnsi"/>
              <w:b/>
              <w:lang w:bidi="he-IL"/>
            </w:rPr>
          </w:rPrChange>
        </w:rPr>
      </w:pPr>
      <w:ins w:id="812" w:author="owner" w:date="2018-05-27T21:54:00Z">
        <w:r>
          <w:rPr>
            <w:rFonts w:asciiTheme="minorHAnsi" w:hAnsiTheme="minorHAnsi" w:cstheme="minorHAnsi"/>
            <w:b/>
            <w:lang w:bidi="he-IL"/>
          </w:rPr>
          <w:t>Figure 2: The effect</w:t>
        </w:r>
      </w:ins>
      <w:ins w:id="813" w:author="owner" w:date="2018-05-27T21:55:00Z">
        <w:r>
          <w:rPr>
            <w:rFonts w:asciiTheme="minorHAnsi" w:hAnsiTheme="minorHAnsi" w:cstheme="minorHAnsi"/>
            <w:b/>
            <w:lang w:bidi="he-IL"/>
          </w:rPr>
          <w:t>s</w:t>
        </w:r>
      </w:ins>
      <w:ins w:id="814" w:author="owner" w:date="2018-05-27T21:54:00Z">
        <w:r>
          <w:rPr>
            <w:rFonts w:asciiTheme="minorHAnsi" w:hAnsiTheme="minorHAnsi" w:cstheme="minorHAnsi"/>
            <w:b/>
            <w:lang w:bidi="he-IL"/>
          </w:rPr>
          <w:t xml:space="preserve"> of UCMS on sucrose preference </w:t>
        </w:r>
      </w:ins>
      <w:ins w:id="815" w:author="owner" w:date="2018-05-27T21:55:00Z">
        <w:r>
          <w:rPr>
            <w:rFonts w:asciiTheme="minorHAnsi" w:hAnsiTheme="minorHAnsi" w:cstheme="minorHAnsi"/>
            <w:b/>
            <w:lang w:bidi="he-IL"/>
          </w:rPr>
          <w:t>and hippocampal BDNF levels. A.</w:t>
        </w:r>
        <w:r>
          <w:rPr>
            <w:rFonts w:asciiTheme="minorHAnsi" w:hAnsiTheme="minorHAnsi" w:cstheme="minorHAnsi"/>
            <w:bCs/>
            <w:lang w:bidi="he-IL"/>
          </w:rPr>
          <w:t xml:space="preserve"> </w:t>
        </w:r>
      </w:ins>
      <w:ins w:id="816" w:author="owner" w:date="2018-05-27T21:56:00Z">
        <w:r>
          <w:rPr>
            <w:rFonts w:asciiTheme="minorHAnsi" w:hAnsiTheme="minorHAnsi" w:cstheme="minorHAnsi"/>
            <w:bCs/>
            <w:lang w:bidi="he-IL"/>
          </w:rPr>
          <w:t>Mice subjected to 4 weeks of UCMS demonstrated a significant reduction in sucrose preference</w:t>
        </w:r>
      </w:ins>
      <w:ins w:id="817" w:author="owner" w:date="2018-05-27T21:57:00Z">
        <w:r>
          <w:rPr>
            <w:rFonts w:asciiTheme="minorHAnsi" w:hAnsiTheme="minorHAnsi" w:cstheme="minorHAnsi"/>
            <w:bCs/>
            <w:lang w:bidi="he-IL"/>
          </w:rPr>
          <w:t xml:space="preserve"> compared to naïve mice</w:t>
        </w:r>
      </w:ins>
      <w:ins w:id="818" w:author="owner" w:date="2018-05-27T21:56:00Z">
        <w:r>
          <w:rPr>
            <w:rFonts w:asciiTheme="minorHAnsi" w:hAnsiTheme="minorHAnsi" w:cstheme="minorHAnsi"/>
            <w:bCs/>
            <w:lang w:bidi="he-IL"/>
          </w:rPr>
          <w:t xml:space="preserve">. </w:t>
        </w:r>
      </w:ins>
      <w:ins w:id="819" w:author="owner" w:date="2018-05-27T21:57:00Z">
        <w:r>
          <w:rPr>
            <w:rFonts w:asciiTheme="minorHAnsi" w:hAnsiTheme="minorHAnsi" w:cstheme="minorHAnsi"/>
            <w:b/>
            <w:lang w:bidi="he-IL"/>
          </w:rPr>
          <w:t xml:space="preserve">B. </w:t>
        </w:r>
        <w:r>
          <w:rPr>
            <w:rFonts w:asciiTheme="minorHAnsi" w:hAnsiTheme="minorHAnsi" w:cstheme="minorHAnsi"/>
            <w:bCs/>
            <w:lang w:bidi="he-IL"/>
          </w:rPr>
          <w:t xml:space="preserve">Mice subjected to 4 weeks of UCMS demonstrated a significant reduction in hippocampal BDNF levels compared to naïve mice. </w:t>
        </w:r>
        <w:r>
          <w:rPr>
            <w:rFonts w:asciiTheme="minorHAnsi" w:hAnsiTheme="minorHAnsi" w:cstheme="minorHAnsi"/>
            <w:bCs/>
            <w:i/>
            <w:iCs/>
            <w:lang w:bidi="he-IL"/>
          </w:rPr>
          <w:t xml:space="preserve">n </w:t>
        </w:r>
        <w:r>
          <w:rPr>
            <w:rFonts w:asciiTheme="minorHAnsi" w:hAnsiTheme="minorHAnsi" w:cstheme="minorHAnsi"/>
            <w:bCs/>
            <w:lang w:bidi="he-IL"/>
          </w:rPr>
          <w:t>= 12–</w:t>
        </w:r>
      </w:ins>
      <w:ins w:id="820" w:author="owner" w:date="2018-05-27T21:58:00Z">
        <w:r>
          <w:rPr>
            <w:rFonts w:asciiTheme="minorHAnsi" w:hAnsiTheme="minorHAnsi" w:cstheme="minorHAnsi"/>
            <w:bCs/>
            <w:lang w:bidi="he-IL"/>
          </w:rPr>
          <w:t xml:space="preserve">13 mice per group. Results are expressed as mean </w:t>
        </w:r>
        <w:r>
          <w:rPr>
            <w:rFonts w:ascii="Times New Roman" w:hAnsi="Times New Roman" w:cs="Times New Roman"/>
            <w:bCs/>
          </w:rPr>
          <w:t>±</w:t>
        </w:r>
        <w:r>
          <w:rPr>
            <w:bCs/>
          </w:rPr>
          <w:t xml:space="preserve"> SEM. *</w:t>
        </w:r>
        <w:r>
          <w:rPr>
            <w:bCs/>
            <w:i/>
            <w:iCs/>
          </w:rPr>
          <w:t>p</w:t>
        </w:r>
        <w:r>
          <w:rPr>
            <w:bCs/>
          </w:rPr>
          <w:t xml:space="preserve"> &lt; 0.05</w:t>
        </w:r>
        <w:r>
          <w:rPr>
            <w:rFonts w:asciiTheme="minorHAnsi" w:hAnsiTheme="minorHAnsi" w:cstheme="minorHAnsi"/>
            <w:bCs/>
            <w:lang w:bidi="he-IL"/>
          </w:rPr>
          <w:t xml:space="preserve"> </w:t>
        </w:r>
      </w:ins>
    </w:p>
    <w:p w14:paraId="78037F2A" w14:textId="77777777" w:rsidR="007B21FB" w:rsidRDefault="007B21FB" w:rsidP="004371DB">
      <w:pPr>
        <w:pStyle w:val="NormalWeb"/>
        <w:spacing w:before="0" w:beforeAutospacing="0" w:after="0" w:afterAutospacing="0"/>
        <w:rPr>
          <w:ins w:id="821" w:author="owner" w:date="2018-05-27T21:23:00Z"/>
          <w:rFonts w:asciiTheme="minorHAnsi" w:hAnsiTheme="minorHAnsi" w:cstheme="minorHAnsi"/>
          <w:b/>
          <w:lang w:bidi="he-IL"/>
        </w:rPr>
      </w:pPr>
    </w:p>
    <w:p w14:paraId="7531A606" w14:textId="36323EB3" w:rsidR="00605969" w:rsidRDefault="00CD64C6" w:rsidP="00FE3844">
      <w:pPr>
        <w:pStyle w:val="NormalWeb"/>
        <w:spacing w:before="0" w:beforeAutospacing="0" w:after="0" w:afterAutospacing="0"/>
        <w:rPr>
          <w:bCs/>
        </w:rPr>
      </w:pPr>
      <w:r>
        <w:rPr>
          <w:rFonts w:asciiTheme="minorHAnsi" w:hAnsiTheme="minorHAnsi" w:cstheme="minorHAnsi"/>
          <w:b/>
          <w:lang w:bidi="he-IL"/>
        </w:rPr>
        <w:t xml:space="preserve">Figure </w:t>
      </w:r>
      <w:del w:id="822" w:author="owner" w:date="2018-05-26T19:30:00Z">
        <w:r w:rsidDel="004371DB">
          <w:rPr>
            <w:rFonts w:asciiTheme="minorHAnsi" w:hAnsiTheme="minorHAnsi" w:cstheme="minorHAnsi"/>
            <w:b/>
            <w:lang w:bidi="he-IL"/>
          </w:rPr>
          <w:delText>1</w:delText>
        </w:r>
      </w:del>
      <w:ins w:id="823" w:author="owner" w:date="2018-05-26T19:30:00Z">
        <w:r w:rsidR="004371DB">
          <w:rPr>
            <w:rFonts w:asciiTheme="minorHAnsi" w:hAnsiTheme="minorHAnsi" w:cstheme="minorHAnsi"/>
            <w:b/>
            <w:lang w:bidi="he-IL"/>
          </w:rPr>
          <w:t>3</w:t>
        </w:r>
      </w:ins>
      <w:r>
        <w:rPr>
          <w:rFonts w:asciiTheme="minorHAnsi" w:hAnsiTheme="minorHAnsi" w:cstheme="minorHAnsi"/>
          <w:b/>
          <w:lang w:bidi="he-IL"/>
        </w:rPr>
        <w:t xml:space="preserve">: A diagram depicting a possible experimental design. </w:t>
      </w:r>
      <w:ins w:id="824" w:author="owner" w:date="2018-05-26T18:09:00Z">
        <w:r w:rsidR="00727E10">
          <w:rPr>
            <w:rFonts w:asciiTheme="minorHAnsi" w:hAnsiTheme="minorHAnsi" w:cstheme="minorHAnsi"/>
            <w:bCs/>
            <w:lang w:bidi="he-IL"/>
          </w:rPr>
          <w:t>Following 1 week of acclimation, mice were randomly assigned to either UCMS or naïve conditions</w:t>
        </w:r>
      </w:ins>
      <w:ins w:id="825" w:author="owner" w:date="2018-05-26T18:10:00Z">
        <w:r w:rsidR="00727E10">
          <w:rPr>
            <w:rFonts w:asciiTheme="minorHAnsi" w:hAnsiTheme="minorHAnsi" w:cstheme="minorHAnsi"/>
            <w:bCs/>
            <w:lang w:bidi="he-IL"/>
          </w:rPr>
          <w:t xml:space="preserve"> </w:t>
        </w:r>
      </w:ins>
      <w:ins w:id="826" w:author="owner" w:date="2018-05-26T18:11:00Z">
        <w:r w:rsidR="00727E10">
          <w:rPr>
            <w:rFonts w:asciiTheme="minorHAnsi" w:hAnsiTheme="minorHAnsi" w:cstheme="minorHAnsi"/>
            <w:bCs/>
            <w:lang w:bidi="he-IL"/>
          </w:rPr>
          <w:t>(persisting</w:t>
        </w:r>
      </w:ins>
      <w:ins w:id="827" w:author="owner" w:date="2018-05-26T18:10:00Z">
        <w:r w:rsidR="00727E10">
          <w:rPr>
            <w:rFonts w:asciiTheme="minorHAnsi" w:hAnsiTheme="minorHAnsi" w:cstheme="minorHAnsi"/>
            <w:bCs/>
            <w:lang w:bidi="he-IL"/>
          </w:rPr>
          <w:t xml:space="preserve"> </w:t>
        </w:r>
      </w:ins>
      <w:ins w:id="828" w:author="owner" w:date="2018-05-26T18:09:00Z">
        <w:r w:rsidR="00727E10">
          <w:rPr>
            <w:rFonts w:asciiTheme="minorHAnsi" w:hAnsiTheme="minorHAnsi" w:cstheme="minorHAnsi"/>
            <w:bCs/>
            <w:lang w:bidi="he-IL"/>
          </w:rPr>
          <w:t>4 weeks</w:t>
        </w:r>
      </w:ins>
      <w:ins w:id="829" w:author="owner" w:date="2018-05-26T18:11:00Z">
        <w:r w:rsidR="00727E10">
          <w:rPr>
            <w:rFonts w:asciiTheme="minorHAnsi" w:hAnsiTheme="minorHAnsi" w:cstheme="minorHAnsi"/>
            <w:bCs/>
            <w:lang w:bidi="he-IL"/>
          </w:rPr>
          <w:t>). Subsequently, mice received chronic treatment with saline, escitalopram</w:t>
        </w:r>
      </w:ins>
      <w:ins w:id="830" w:author="owner" w:date="2018-05-26T18:12:00Z">
        <w:r w:rsidR="00727E10">
          <w:rPr>
            <w:rFonts w:asciiTheme="minorHAnsi" w:hAnsiTheme="minorHAnsi" w:cstheme="minorHAnsi"/>
            <w:bCs/>
            <w:lang w:bidi="he-IL"/>
          </w:rPr>
          <w:t xml:space="preserve"> (15 mg/kg; </w:t>
        </w:r>
        <w:proofErr w:type="spellStart"/>
        <w:r w:rsidR="00727E10">
          <w:rPr>
            <w:rFonts w:asciiTheme="minorHAnsi" w:hAnsiTheme="minorHAnsi" w:cstheme="minorHAnsi"/>
            <w:bCs/>
            <w:lang w:bidi="he-IL"/>
          </w:rPr>
          <w:t>i.p</w:t>
        </w:r>
        <w:proofErr w:type="spellEnd"/>
        <w:r w:rsidR="00727E10">
          <w:rPr>
            <w:rFonts w:asciiTheme="minorHAnsi" w:hAnsiTheme="minorHAnsi" w:cstheme="minorHAnsi"/>
            <w:bCs/>
            <w:lang w:bidi="he-IL"/>
          </w:rPr>
          <w:t>.)</w:t>
        </w:r>
      </w:ins>
      <w:ins w:id="831" w:author="owner" w:date="2018-05-26T18:11:00Z">
        <w:r w:rsidR="00727E10">
          <w:rPr>
            <w:rFonts w:asciiTheme="minorHAnsi" w:hAnsiTheme="minorHAnsi" w:cstheme="minorHAnsi"/>
            <w:bCs/>
            <w:lang w:bidi="he-IL"/>
          </w:rPr>
          <w:t xml:space="preserve"> or NHT</w:t>
        </w:r>
      </w:ins>
      <w:ins w:id="832" w:author="owner" w:date="2018-05-26T18:13:00Z">
        <w:r w:rsidR="00727E10">
          <w:rPr>
            <w:rFonts w:asciiTheme="minorHAnsi" w:hAnsiTheme="minorHAnsi" w:cstheme="minorHAnsi"/>
            <w:bCs/>
            <w:lang w:bidi="he-IL"/>
          </w:rPr>
          <w:t xml:space="preserve"> (30 mg/kg; </w:t>
        </w:r>
        <w:proofErr w:type="spellStart"/>
        <w:r w:rsidR="00727E10">
          <w:rPr>
            <w:rFonts w:asciiTheme="minorHAnsi" w:hAnsiTheme="minorHAnsi" w:cstheme="minorHAnsi"/>
            <w:bCs/>
            <w:lang w:bidi="he-IL"/>
          </w:rPr>
          <w:t>i.p</w:t>
        </w:r>
        <w:proofErr w:type="spellEnd"/>
        <w:r w:rsidR="00727E10">
          <w:rPr>
            <w:rFonts w:asciiTheme="minorHAnsi" w:hAnsiTheme="minorHAnsi" w:cstheme="minorHAnsi"/>
            <w:bCs/>
            <w:lang w:bidi="he-IL"/>
          </w:rPr>
          <w:t>.)</w:t>
        </w:r>
      </w:ins>
      <w:ins w:id="833" w:author="owner" w:date="2018-05-30T20:46:00Z">
        <w:r w:rsidR="00FE3844">
          <w:rPr>
            <w:rFonts w:asciiTheme="minorHAnsi" w:hAnsiTheme="minorHAnsi" w:cstheme="minorHAnsi"/>
            <w:bCs/>
            <w:lang w:bidi="he-IL"/>
          </w:rPr>
          <w:t xml:space="preserve">, lasting </w:t>
        </w:r>
      </w:ins>
      <w:ins w:id="834" w:author="owner" w:date="2018-05-26T18:12:00Z">
        <w:r w:rsidR="00727E10">
          <w:rPr>
            <w:rFonts w:asciiTheme="minorHAnsi" w:hAnsiTheme="minorHAnsi" w:cstheme="minorHAnsi"/>
            <w:bCs/>
            <w:lang w:bidi="he-IL"/>
          </w:rPr>
          <w:t>3 weeks</w:t>
        </w:r>
      </w:ins>
      <w:ins w:id="835" w:author="owner" w:date="2018-05-26T18:13:00Z">
        <w:r w:rsidR="00727E10">
          <w:rPr>
            <w:rFonts w:asciiTheme="minorHAnsi" w:hAnsiTheme="minorHAnsi" w:cstheme="minorHAnsi"/>
            <w:bCs/>
            <w:lang w:bidi="he-IL"/>
          </w:rPr>
          <w:t xml:space="preserve"> </w:t>
        </w:r>
      </w:ins>
      <w:ins w:id="836" w:author="owner" w:date="2018-05-30T20:46:00Z">
        <w:r w:rsidR="00FE3844">
          <w:rPr>
            <w:rFonts w:asciiTheme="minorHAnsi" w:hAnsiTheme="minorHAnsi" w:cstheme="minorHAnsi"/>
            <w:bCs/>
            <w:lang w:bidi="he-IL"/>
          </w:rPr>
          <w:t>(</w:t>
        </w:r>
      </w:ins>
      <w:ins w:id="837" w:author="owner" w:date="2018-05-26T18:13:00Z">
        <w:r w:rsidR="00727E10">
          <w:rPr>
            <w:rFonts w:asciiTheme="minorHAnsi" w:hAnsiTheme="minorHAnsi" w:cstheme="minorHAnsi"/>
            <w:bCs/>
            <w:lang w:bidi="he-IL"/>
          </w:rPr>
          <w:t>one administration per day</w:t>
        </w:r>
      </w:ins>
      <w:ins w:id="838" w:author="owner" w:date="2018-05-30T20:46:00Z">
        <w:r w:rsidR="00FE3844">
          <w:rPr>
            <w:rFonts w:asciiTheme="minorHAnsi" w:hAnsiTheme="minorHAnsi" w:cstheme="minorHAnsi"/>
            <w:bCs/>
            <w:lang w:bidi="he-IL"/>
          </w:rPr>
          <w:t>)</w:t>
        </w:r>
      </w:ins>
      <w:ins w:id="839" w:author="owner" w:date="2018-05-26T18:13:00Z">
        <w:r w:rsidR="00727E10">
          <w:rPr>
            <w:rFonts w:asciiTheme="minorHAnsi" w:hAnsiTheme="minorHAnsi" w:cstheme="minorHAnsi"/>
            <w:bCs/>
            <w:lang w:bidi="he-IL"/>
          </w:rPr>
          <w:t>.</w:t>
        </w:r>
      </w:ins>
      <w:ins w:id="840" w:author="owner" w:date="2018-05-26T18:14:00Z">
        <w:r w:rsidR="00727E10">
          <w:rPr>
            <w:rFonts w:asciiTheme="minorHAnsi" w:hAnsiTheme="minorHAnsi" w:cstheme="minorHAnsi"/>
            <w:bCs/>
            <w:lang w:bidi="he-IL"/>
          </w:rPr>
          <w:t xml:space="preserve"> Following treatment</w:t>
        </w:r>
      </w:ins>
      <w:ins w:id="841" w:author="owner" w:date="2018-05-30T20:46:00Z">
        <w:r w:rsidR="00FE3844">
          <w:rPr>
            <w:rFonts w:asciiTheme="minorHAnsi" w:hAnsiTheme="minorHAnsi" w:cstheme="minorHAnsi"/>
            <w:bCs/>
            <w:lang w:bidi="he-IL"/>
          </w:rPr>
          <w:t>,</w:t>
        </w:r>
      </w:ins>
      <w:ins w:id="842" w:author="owner" w:date="2018-05-26T18:14:00Z">
        <w:r w:rsidR="00727E10">
          <w:rPr>
            <w:rFonts w:asciiTheme="minorHAnsi" w:hAnsiTheme="minorHAnsi" w:cstheme="minorHAnsi"/>
            <w:bCs/>
            <w:lang w:bidi="he-IL"/>
          </w:rPr>
          <w:t xml:space="preserve"> </w:t>
        </w:r>
      </w:ins>
      <w:ins w:id="843" w:author="owner" w:date="2018-05-26T18:15:00Z">
        <w:r w:rsidR="00727E10">
          <w:rPr>
            <w:rFonts w:asciiTheme="minorHAnsi" w:hAnsiTheme="minorHAnsi" w:cstheme="minorHAnsi"/>
            <w:bCs/>
            <w:lang w:bidi="he-IL"/>
          </w:rPr>
          <w:t>sucrose preference</w:t>
        </w:r>
      </w:ins>
      <w:ins w:id="844" w:author="owner" w:date="2018-05-26T18:14:00Z">
        <w:r w:rsidR="00727E10">
          <w:rPr>
            <w:rFonts w:asciiTheme="minorHAnsi" w:hAnsiTheme="minorHAnsi" w:cstheme="minorHAnsi"/>
            <w:bCs/>
            <w:lang w:bidi="he-IL"/>
          </w:rPr>
          <w:t xml:space="preserve"> was </w:t>
        </w:r>
      </w:ins>
      <w:ins w:id="845" w:author="owner" w:date="2018-05-26T18:15:00Z">
        <w:r w:rsidR="00727E10">
          <w:rPr>
            <w:rFonts w:asciiTheme="minorHAnsi" w:hAnsiTheme="minorHAnsi" w:cstheme="minorHAnsi"/>
            <w:bCs/>
            <w:lang w:bidi="he-IL"/>
          </w:rPr>
          <w:t>examined</w:t>
        </w:r>
      </w:ins>
      <w:ins w:id="846" w:author="owner" w:date="2018-05-26T18:14:00Z">
        <w:r w:rsidR="00727E10">
          <w:rPr>
            <w:rFonts w:asciiTheme="minorHAnsi" w:hAnsiTheme="minorHAnsi" w:cstheme="minorHAnsi"/>
            <w:bCs/>
            <w:lang w:bidi="he-IL"/>
          </w:rPr>
          <w:t xml:space="preserve"> and mice were prepared for BDNF assessment.</w:t>
        </w:r>
      </w:ins>
      <w:ins w:id="847" w:author="owner" w:date="2018-05-26T18:10:00Z">
        <w:r w:rsidR="00727E10">
          <w:rPr>
            <w:rFonts w:asciiTheme="minorHAnsi" w:hAnsiTheme="minorHAnsi" w:cstheme="minorHAnsi"/>
            <w:bCs/>
            <w:lang w:bidi="he-IL"/>
          </w:rPr>
          <w:t xml:space="preserve"> </w:t>
        </w:r>
      </w:ins>
      <w:r>
        <w:rPr>
          <w:bCs/>
        </w:rPr>
        <w:t>SPT = sucrose preference test; CD = cervical dislocation.</w:t>
      </w:r>
    </w:p>
    <w:p w14:paraId="10739CD7" w14:textId="77777777" w:rsidR="00605969" w:rsidRDefault="00605969" w:rsidP="000406EA">
      <w:pPr>
        <w:pStyle w:val="NormalWeb"/>
        <w:spacing w:before="0" w:beforeAutospacing="0" w:after="0" w:afterAutospacing="0"/>
        <w:rPr>
          <w:bCs/>
        </w:rPr>
      </w:pPr>
    </w:p>
    <w:p w14:paraId="7CFEAF04" w14:textId="2032ABA5" w:rsidR="000F5D59" w:rsidRPr="00CD64C6" w:rsidRDefault="000F5D59" w:rsidP="0011101D">
      <w:pPr>
        <w:pStyle w:val="NormalWeb"/>
        <w:spacing w:before="0" w:beforeAutospacing="0" w:after="0" w:afterAutospacing="0"/>
        <w:rPr>
          <w:ins w:id="848" w:author="owner" w:date="2018-05-26T18:05:00Z"/>
          <w:bCs/>
        </w:rPr>
      </w:pPr>
      <w:ins w:id="849" w:author="owner" w:date="2018-05-26T18:05:00Z">
        <w:r>
          <w:rPr>
            <w:b/>
          </w:rPr>
          <w:t xml:space="preserve">Figure </w:t>
        </w:r>
      </w:ins>
      <w:ins w:id="850" w:author="owner" w:date="2018-05-26T19:30:00Z">
        <w:r w:rsidR="004371DB">
          <w:rPr>
            <w:b/>
          </w:rPr>
          <w:t>4</w:t>
        </w:r>
      </w:ins>
      <w:ins w:id="851" w:author="owner" w:date="2018-05-26T18:05:00Z">
        <w:r>
          <w:rPr>
            <w:b/>
          </w:rPr>
          <w:t xml:space="preserve">: The effects of chronic treatment with escitalopram and NHT on UCMS-induced reductions in sucrose preference and hippocampal BDNF levels. A. </w:t>
        </w:r>
        <w:r>
          <w:rPr>
            <w:bCs/>
          </w:rPr>
          <w:t xml:space="preserve">Both escitalopram and NHT prevented the UCMS-induced reduction in sucrose preference; </w:t>
        </w:r>
        <w:r>
          <w:rPr>
            <w:bCs/>
            <w:i/>
            <w:iCs/>
          </w:rPr>
          <w:t>n</w:t>
        </w:r>
        <w:r>
          <w:rPr>
            <w:bCs/>
          </w:rPr>
          <w:t xml:space="preserve"> = 15–17 mice per group. </w:t>
        </w:r>
        <w:r>
          <w:rPr>
            <w:b/>
          </w:rPr>
          <w:t xml:space="preserve">B. </w:t>
        </w:r>
        <w:r>
          <w:rPr>
            <w:bCs/>
          </w:rPr>
          <w:t xml:space="preserve">Both escitalopram and NHT prevented the UCMS-induced reduction in hippocampal BDNF levels; </w:t>
        </w:r>
        <w:r>
          <w:rPr>
            <w:bCs/>
            <w:i/>
            <w:iCs/>
          </w:rPr>
          <w:t>n</w:t>
        </w:r>
        <w:r>
          <w:rPr>
            <w:bCs/>
          </w:rPr>
          <w:t xml:space="preserve"> = 4–6 mice per group. Results are expressed as mean </w:t>
        </w:r>
        <w:r>
          <w:rPr>
            <w:rFonts w:ascii="Times New Roman" w:hAnsi="Times New Roman" w:cs="Times New Roman"/>
            <w:bCs/>
          </w:rPr>
          <w:t>±</w:t>
        </w:r>
        <w:r>
          <w:rPr>
            <w:bCs/>
          </w:rPr>
          <w:t xml:space="preserve"> SEM. *</w:t>
        </w:r>
        <w:r>
          <w:rPr>
            <w:bCs/>
            <w:i/>
            <w:iCs/>
          </w:rPr>
          <w:t>p</w:t>
        </w:r>
        <w:r>
          <w:rPr>
            <w:bCs/>
          </w:rPr>
          <w:t xml:space="preserve"> &lt; 0.05 ***</w:t>
        </w:r>
        <w:r>
          <w:rPr>
            <w:bCs/>
            <w:i/>
            <w:iCs/>
          </w:rPr>
          <w:t>p</w:t>
        </w:r>
        <w:r>
          <w:rPr>
            <w:bCs/>
          </w:rPr>
          <w:t xml:space="preserve"> &lt;0.001. This figure has been modified from a previously published study from out lab</w:t>
        </w:r>
        <w:r>
          <w:rPr>
            <w:bCs/>
          </w:rPr>
          <w:fldChar w:fldCharType="begin" w:fldLock="1"/>
        </w:r>
      </w:ins>
      <w:r w:rsidR="0011101D">
        <w:rPr>
          <w:bCs/>
        </w:rPr>
        <w:instrText>ADDIN CSL_CITATION { "citationItems" : [ { "id" : "ITEM-1", "itemData" : { "DOI" : "10.1371/journal.pone.0188043", "ISBN" : "1111111111", "ISSN" : "19326203", "PMID" : "29141007", "abstract" : "Anhedonia is defined as a diminished ability to obtain pleasure from otherwise positive stimuli. Anxiety and mood disorders have been previously associated with dysregulation of the reward system, with anhedonia as a core element of major depressive disorder (MDD). The aim of the present study was to investigate whether stress-induced anhedonia could be prevented by treatments with escitalopram or novel herbal treatment (NHT) in an animal model of depression. Unpredictable chronic mild stress (UCMS) was administered for 4 weeks on ICR outbred mice. Following stress exposure, animals were randomly assigned to pharmacological treatment groups (i.e., saline, escitalopram or NHT). Treatments were delivered for 3 weeks. Hedonic tone was examined via ethanol and sucrose preferences. Biological indices pertinent to MDD and anhedonia were assessed: namely, hippocampal brain-derived neurotrophic factor (BDNF) and striatal dopamine receptor D2 (Drd2) mRNA expression levels. The results indicate that the UCMS-induced reductions in ethanol or sucrose preferences were normalized by escitalopram or NHT. This implies a resemblance between sucrose and ethanol in their hedonic-eliciting property. On a neurobiological aspect, UCMS-induced reduction in hippocampal BDNF levels was normalized by escitalopram or NHT, while UCMS-induced reduction in striatal Drd2 mRNA levels was normalized solely by NHT. The results accentuate the association of stress and anhedonia, and pinpoint a distinct effect for NHT on striatal Drd2 expression.", "author" : [ { "dropping-particle" : "", "family" : "Burstein", "given" : "Or", "non-dropping-particle" : "", "parse-names" : false, "suffix" : "" }, { "dropping-particle" : "", "family" : "Franko", "given" : "Motty", "non-dropping-particle" : "", "parse-names" : false, "suffix" : "" }, { "dropping-particle" : "", "family" : "Gale", "given" : "Eyal", "non-dropping-particle" : "", "parse-names" : false, "suffix" : "" }, { "dropping-particle" : "", "family" : "Handelsman", "given" : "Assaf", "non-dropping-particle" : "", "parse-names" : false, "suffix" : "" }, { "dropping-particle" : "", "family" : "Barak", "given" : "Segev", "non-dropping-particle" : "", "parse-names" : false, "suffix" : "" }, { "dropping-particle" : "", "family" : "Motsan", "given" : "Shai", "non-dropping-particle" : "", "parse-names" : false, "suffix" : "" }, { "dropping-particle" : "", "family" : "Shamir", "given" : "Alon", "non-dropping-particle" : "", "parse-names" : false, "suffix" : "" }, { "dropping-particle" : "", "family" : "Toledano", "given" : "Roni", "non-dropping-particle" : "", "parse-names" : false, "suffix" : "" }, { "dropping-particle" : "", "family" : "Simhon", "given" : "Omri", "non-dropping-particle" : "", "parse-names" : false, "suffix" : "" }, { "dropping-particle" : "", "family" : "Hirshler", "given" : "Yafit", "non-dropping-particle" : "", "parse-names" : false, "suffix" : "" }, { "dropping-particle" : "", "family" : "Chen", "given" : "Gang", "non-dropping-particle" : "", "parse-names" : false, "suffix" : "" }, { "dropping-particle" : "", "family" : "Doron", "given" : "Ravid", "non-dropping-particle" : "", "parse-names" : false, "suffix" : "" } ], "container-title" : "PLoS ONE", "id" : "ITEM-1", "issue" : "11", "issued" : { "date-parts" : [ [ "2017" ] ] }, "title" : "Escitalopram and NHT normalized stress-induced anhedonia and molecular neuroadaptations in a mouse model of depression", "type" : "article-journal", "volume" : "12" }, "uris" : [ "http://www.mendeley.com/documents/?uuid=70d2afb6-9af4-44d8-8501-4635c1cb48f5" ] } ], "mendeley" : { "formattedCitation" : "&lt;sup&gt;30&lt;/sup&gt;", "plainTextFormattedCitation" : "30", "previouslyFormattedCitation" : "&lt;sup&gt;30&lt;/sup&gt;" }, "properties" : { "noteIndex" : 0 }, "schema" : "https://github.com/citation-style-language/schema/raw/master/csl-citation.json" }</w:instrText>
      </w:r>
      <w:ins w:id="852" w:author="owner" w:date="2018-05-26T18:05:00Z">
        <w:r>
          <w:rPr>
            <w:bCs/>
          </w:rPr>
          <w:fldChar w:fldCharType="separate"/>
        </w:r>
      </w:ins>
      <w:r w:rsidR="0011101D" w:rsidRPr="0011101D">
        <w:rPr>
          <w:bCs/>
          <w:noProof/>
          <w:vertAlign w:val="superscript"/>
        </w:rPr>
        <w:t>30</w:t>
      </w:r>
      <w:ins w:id="853" w:author="owner" w:date="2018-05-26T18:05:00Z">
        <w:r>
          <w:rPr>
            <w:bCs/>
          </w:rPr>
          <w:fldChar w:fldCharType="end"/>
        </w:r>
        <w:r>
          <w:rPr>
            <w:bCs/>
          </w:rPr>
          <w:t xml:space="preserve">. </w:t>
        </w:r>
      </w:ins>
    </w:p>
    <w:p w14:paraId="0D60311E" w14:textId="26EA1399" w:rsidR="00CD64C6" w:rsidRPr="00CD64C6" w:rsidDel="000F5D59" w:rsidRDefault="00605969" w:rsidP="00B90191">
      <w:pPr>
        <w:pStyle w:val="NormalWeb"/>
        <w:spacing w:before="0" w:beforeAutospacing="0" w:after="0" w:afterAutospacing="0"/>
        <w:rPr>
          <w:del w:id="854" w:author="owner" w:date="2018-05-26T18:05:00Z"/>
          <w:bCs/>
        </w:rPr>
      </w:pPr>
      <w:del w:id="855" w:author="owner" w:date="2018-05-26T18:05:00Z">
        <w:r w:rsidDel="000F5D59">
          <w:rPr>
            <w:b/>
          </w:rPr>
          <w:delText xml:space="preserve">Figure 2: The effects of chronic treatment with escitalopram and NHT on UCMS-induced reduction in sucrose preference. </w:delText>
        </w:r>
        <w:r w:rsidDel="000F5D59">
          <w:rPr>
            <w:bCs/>
          </w:rPr>
          <w:delText xml:space="preserve">Both escitalopram and NHT prevented the UCMS-induced </w:delText>
        </w:r>
        <w:r w:rsidR="005D6F12" w:rsidDel="000F5D59">
          <w:rPr>
            <w:bCs/>
          </w:rPr>
          <w:delText>reduction in sucrose preference;</w:delText>
        </w:r>
        <w:r w:rsidDel="000F5D59">
          <w:rPr>
            <w:bCs/>
          </w:rPr>
          <w:delText xml:space="preserve"> </w:delText>
        </w:r>
        <w:r w:rsidDel="000F5D59">
          <w:rPr>
            <w:bCs/>
            <w:i/>
            <w:iCs/>
          </w:rPr>
          <w:delText>n</w:delText>
        </w:r>
        <w:r w:rsidDel="000F5D59">
          <w:rPr>
            <w:bCs/>
          </w:rPr>
          <w:delText xml:space="preserve"> = 15–17 mice per group. </w:delText>
        </w:r>
        <w:r w:rsidR="005D6F12" w:rsidDel="000F5D59">
          <w:rPr>
            <w:bCs/>
          </w:rPr>
          <w:delText xml:space="preserve">Results are expressed as mean </w:delText>
        </w:r>
        <w:r w:rsidR="005D6F12" w:rsidDel="000F5D59">
          <w:rPr>
            <w:rFonts w:ascii="Times New Roman" w:hAnsi="Times New Roman" w:cs="Times New Roman"/>
            <w:bCs/>
          </w:rPr>
          <w:delText>±</w:delText>
        </w:r>
        <w:r w:rsidR="005D6F12" w:rsidDel="000F5D59">
          <w:rPr>
            <w:bCs/>
          </w:rPr>
          <w:delText xml:space="preserve"> </w:delText>
        </w:r>
        <w:r w:rsidR="00DC3228" w:rsidDel="000F5D59">
          <w:rPr>
            <w:bCs/>
          </w:rPr>
          <w:delText>standard error of the mean (</w:delText>
        </w:r>
        <w:r w:rsidR="005D6F12" w:rsidDel="000F5D59">
          <w:rPr>
            <w:bCs/>
          </w:rPr>
          <w:delText>SEM</w:delText>
        </w:r>
        <w:r w:rsidR="00DC3228" w:rsidDel="000F5D59">
          <w:rPr>
            <w:bCs/>
          </w:rPr>
          <w:delText>)</w:delText>
        </w:r>
        <w:r w:rsidR="005D6F12" w:rsidDel="000F5D59">
          <w:rPr>
            <w:bCs/>
          </w:rPr>
          <w:delText>.</w:delText>
        </w:r>
        <w:r w:rsidDel="000F5D59">
          <w:rPr>
            <w:bCs/>
          </w:rPr>
          <w:delText xml:space="preserve"> *</w:delText>
        </w:r>
        <w:r w:rsidDel="000F5D59">
          <w:rPr>
            <w:bCs/>
            <w:i/>
            <w:iCs/>
          </w:rPr>
          <w:delText>p</w:delText>
        </w:r>
        <w:r w:rsidDel="000F5D59">
          <w:rPr>
            <w:bCs/>
          </w:rPr>
          <w:delText xml:space="preserve"> &lt; 0.05 ***</w:delText>
        </w:r>
        <w:r w:rsidDel="000F5D59">
          <w:rPr>
            <w:bCs/>
            <w:i/>
            <w:iCs/>
          </w:rPr>
          <w:delText>p</w:delText>
        </w:r>
        <w:r w:rsidDel="000F5D59">
          <w:rPr>
            <w:bCs/>
          </w:rPr>
          <w:delText xml:space="preserve"> &lt;0.001</w:delText>
        </w:r>
        <w:r w:rsidR="005D6F12" w:rsidDel="000F5D59">
          <w:rPr>
            <w:bCs/>
          </w:rPr>
          <w:delText xml:space="preserve">. This figure has been modified from a previously published study from </w:delText>
        </w:r>
        <w:r w:rsidR="008606AF" w:rsidDel="000F5D59">
          <w:rPr>
            <w:bCs/>
          </w:rPr>
          <w:delText xml:space="preserve">our </w:delText>
        </w:r>
        <w:r w:rsidR="005D6F12" w:rsidDel="000F5D59">
          <w:rPr>
            <w:bCs/>
          </w:rPr>
          <w:delText>lab</w:delText>
        </w:r>
        <w:r w:rsidR="005D6F12" w:rsidDel="000F5D59">
          <w:rPr>
            <w:bCs/>
          </w:rPr>
          <w:fldChar w:fldCharType="begin" w:fldLock="1"/>
        </w:r>
        <w:r w:rsidR="00B90191" w:rsidDel="000F5D59">
          <w:rPr>
            <w:bCs/>
          </w:rPr>
          <w:delInstrText>ADDIN CSL_CITATION { "citationItems" : [ { "id" : "ITEM-1", "itemData" : { "DOI" : "10.1371/journal.pone.0188043", "ISBN" : "1111111111", "ISSN" : "19326203", "PMID" : "29141007", "abstract" : "Anhedonia is defined as a diminished ability to obtain pleasure from otherwise positive stimuli. Anxiety and mood disorders have been previously associated with dysregulation of the reward system, with anhedonia as a core element of major depressive disorder (MDD). The aim of the present study was to investigate whether stress-induced anhedonia could be prevented by treatments with escitalopram or novel herbal treatment (NHT) in an animal model of depression. Unpredictable chronic mild stress (UCMS) was administered for 4 weeks on ICR outbred mice. Following stress exposure, animals were randomly assigned to pharmacological treatment groups (i.e., saline, escitalopram or NHT). Treatments were delivered for 3 weeks. Hedonic tone was examined via ethanol and sucrose preferences. Biological indices pertinent to MDD and anhedonia were assessed: namely, hippocampal brain-derived neurotrophic factor (BDNF) and striatal dopamine receptor D2 (Drd2) mRNA expression levels. The results indicate that the UCMS-induced reductions in ethanol or sucrose preferences were normalized by escitalopram or NHT. This implies a resemblance between sucrose and ethanol in their hedonic-eliciting property. On a neurobiological aspect, UCMS-induced reduction in hippocampal BDNF levels was normalized by escitalopram or NHT, while UCMS-induced reduction in striatal Drd2 mRNA levels was normalized solely by NHT. The results accentuate the association of stress and anhedonia, and pinpoint a distinct effect for NHT on striatal Drd2 expression.", "author" : [ { "dropping-particle" : "", "family" : "Burstein", "given" : "Or", "non-dropping-particle" : "", "parse-names" : false, "suffix" : "" }, { "dropping-particle" : "", "family" : "Franko", "given" : "Motty", "non-dropping-particle" : "", "parse-names" : false, "suffix" : "" }, { "dropping-particle" : "", "family" : "Gale", "given" : "Eyal", "non-dropping-particle" : "", "parse-names" : false, "suffix" : "" }, { "dropping-particle" : "", "family" : "Handelsman", "given" : "Assaf", "non-dropping-particle" : "", "parse-names" : false, "suffix" : "" }, { "dropping-particle" : "", "family" : "Barak", "given" : "Segev", "non-dropping-particle" : "", "parse-names" : false, "suffix" : "" }, { "dropping-particle" : "", "family" : "Motsan", "given" : "Shai", "non-dropping-particle" : "", "parse-names" : false, "suffix" : "" }, { "dropping-particle" : "", "family" : "Shamir", "given" : "Alon", "non-dropping-particle" : "", "parse-names" : false, "suffix" : "" }, { "dropping-particle" : "", "family" : "Toledano", "given" : "Roni", "non-dropping-particle" : "", "parse-names" : false, "suffix" : "" }, { "dropping-particle" : "", "family" : "Simhon", "given" : "Omri", "non-dropping-particle" : "", "parse-names" : false, "suffix" : "" }, { "dropping-particle" : "", "family" : "Hirshler", "given" : "Yafit", "non-dropping-particle" : "", "parse-names" : false, "suffix" : "" }, { "dropping-particle" : "", "family" : "Chen", "given" : "Gang", "non-dropping-particle" : "", "parse-names" : false, "suffix" : "" }, { "dropping-particle" : "", "family" : "Doron", "given" : "Ravid", "non-dropping-particle" : "", "parse-names" : false, "suffix" : "" } ], "container-title" : "PLoS ONE", "id" : "ITEM-1", "issue" : "11", "issued" : { "date-parts" : [ [ "2017" ] ] }, "title" : "Escitalopram and NHT normalized stress-induced anhedonia and molecular neuroadaptations in a mouse model of depression", "type" : "article-journal", "volume" : "12" }, "uris" : [ "http://www.mendeley.com/documents/?uuid=70d2afb6-9af4-44d8-8501-4635c1cb48f5" ] } ], "mendeley" : { "formattedCitation" : "&lt;sup&gt;27&lt;/sup&gt;", "plainTextFormattedCitation" : "27", "previouslyFormattedCitation" : "&lt;sup&gt;27&lt;/sup&gt;" }, "properties" : { "noteIndex" : 0 }, "schema" : "https://github.com/citation-style-language/schema/raw/master/csl-citation.json" }</w:delInstrText>
        </w:r>
        <w:r w:rsidR="005D6F12" w:rsidDel="000F5D59">
          <w:rPr>
            <w:bCs/>
          </w:rPr>
          <w:fldChar w:fldCharType="separate"/>
        </w:r>
        <w:r w:rsidR="00B90191" w:rsidRPr="00B90191" w:rsidDel="000F5D59">
          <w:rPr>
            <w:bCs/>
            <w:noProof/>
            <w:vertAlign w:val="superscript"/>
          </w:rPr>
          <w:delText>27</w:delText>
        </w:r>
        <w:r w:rsidR="005D6F12" w:rsidDel="000F5D59">
          <w:rPr>
            <w:bCs/>
          </w:rPr>
          <w:fldChar w:fldCharType="end"/>
        </w:r>
        <w:r w:rsidR="005D6F12" w:rsidDel="000F5D59">
          <w:rPr>
            <w:bCs/>
          </w:rPr>
          <w:delText>.</w:delText>
        </w:r>
        <w:r w:rsidR="00CD64C6" w:rsidDel="000F5D59">
          <w:rPr>
            <w:bCs/>
          </w:rPr>
          <w:delText xml:space="preserve"> </w:delText>
        </w:r>
      </w:del>
    </w:p>
    <w:p w14:paraId="6FC3D99B" w14:textId="77777777" w:rsidR="00CD64C6" w:rsidRPr="00CD64C6" w:rsidRDefault="00CD64C6" w:rsidP="00CD64C6">
      <w:pPr>
        <w:rPr>
          <w:b/>
          <w:bCs/>
        </w:rPr>
      </w:pPr>
    </w:p>
    <w:p w14:paraId="5FC9DE3D" w14:textId="3C71A936" w:rsidR="00F643B4" w:rsidRPr="00CB377A" w:rsidRDefault="006305D7" w:rsidP="00CB377A">
      <w:pPr>
        <w:rPr>
          <w:rFonts w:asciiTheme="minorHAnsi" w:hAnsiTheme="minorHAnsi" w:cstheme="minorHAnsi"/>
          <w:b/>
        </w:rPr>
      </w:pPr>
      <w:r w:rsidRPr="001B1519">
        <w:rPr>
          <w:rFonts w:asciiTheme="minorHAnsi" w:hAnsiTheme="minorHAnsi" w:cstheme="minorHAnsi"/>
          <w:b/>
        </w:rPr>
        <w:t>DISCUSSION</w:t>
      </w:r>
      <w:r w:rsidRPr="001B1519">
        <w:rPr>
          <w:rFonts w:asciiTheme="minorHAnsi" w:hAnsiTheme="minorHAnsi" w:cstheme="minorHAnsi"/>
          <w:b/>
          <w:bCs/>
        </w:rPr>
        <w:t>:</w:t>
      </w:r>
    </w:p>
    <w:p w14:paraId="48A0DFFF" w14:textId="0422EC52" w:rsidR="00E7286A" w:rsidRDefault="00E7286A" w:rsidP="006915FA">
      <w:pPr>
        <w:pStyle w:val="NormalWeb"/>
        <w:spacing w:before="0" w:beforeAutospacing="0" w:after="0" w:afterAutospacing="0"/>
        <w:rPr>
          <w:bCs/>
          <w:lang w:bidi="he-IL"/>
        </w:rPr>
      </w:pPr>
      <w:r>
        <w:rPr>
          <w:bCs/>
        </w:rPr>
        <w:t xml:space="preserve">Insofar as MDD is a widespread highly debilitating disorder, </w:t>
      </w:r>
      <w:r>
        <w:rPr>
          <w:bCs/>
          <w:lang w:bidi="he-IL"/>
        </w:rPr>
        <w:t>only partially addressed by current therapeutic options, the scientific quest for better treatments is still a pressing issue. Along with innovations in psychological techniques, additional pharmacotherapies are required for the large portion of patients who do not respond to the existing drugs. Meticulous animal models for depression are key element in this task. Such models facilitate screenings for innovative antidepressants, and expand the understanding of the etiology of the disorder. UCMS is one of the more prominent rodent models of depression. Its' stature is exhibited by vast publications and notable insights</w:t>
      </w:r>
      <w:r w:rsidRPr="00710F00">
        <w:rPr>
          <w:bCs/>
          <w:lang w:bidi="he-IL"/>
        </w:rPr>
        <w:fldChar w:fldCharType="begin" w:fldLock="1"/>
      </w:r>
      <w:r w:rsidR="006915FA">
        <w:rPr>
          <w:bCs/>
          <w:lang w:bidi="he-IL"/>
        </w:rPr>
        <w:instrText>ADDIN CSL_CITATION { "citationItems" : [ { "id" : "ITEM-1", "itemData" : { "DOI" : "10.1007/BF00187257", "ISBN" : "0033-3158 (Print)\\r0033-3158 (Linking)", "ISSN" : "00333158", "PMID" : "3124165", "abstract" : "Rats exposed chronically (5-9 weeks) to a variety of mild unpredictable stressors showed a reduced consumption of and preference for saccharin or sucrose solutions. Preference deficits took at least 2 weeks to develop and were maintained for more than 2 weeks after termination of the stress regime. Sucrose preference was unaffected by 1 week of treatment with the tricyclic antidepressant DMI but returned to normal after 2-4 weeks of DMI treatment. DMI did not alter sucrose preference in unstressed animals. No significant changes were seen in saline preference either during stress or following drug treatment. DMI reduced blood corticosterone and glucose levels, but stress did not significantly alter either measure. The results are discussed in terms of an animal model of endogenous depression.", "author" : [ { "dropping-particle" : "", "family" : "Willner", "given" : "P.", "non-dropping-particle" : "", "parse-names" : false, "suffix" : "" }, { "dropping-particle" : "", "family" : "Towell", "given" : "A.", "non-dropping-particle" : "", "parse-names" : false, "suffix" : "" }, { "dropping-particle" : "", "family" : "Sampson", "given" : "D.", "non-dropping-particle" : "", "parse-names" : false, "suffix" : "" }, { "dropping-particle" : "", "family" : "Sophokleous", "given" : "S.", "non-dropping-particle" : "", "parse-names" : false, "suffix" : "" }, { "dropping-particle" : "", "family" : "Muscat", "given" : "R.", "non-dropping-particle" : "", "parse-names" : false, "suffix" : "" } ], "container-title" : "Psychopharmacology", "id" : "ITEM-1", "issue" : "3", "issued" : { "date-parts" : [ [ "1987" ] ] }, "page" : "358-364", "title" : "Reduction of sucrose preference by chronic unpredictable mild stress, and its restoration by a tricyclic antidepressant", "type" : "article-journal", "volume" : "93" }, "uris" : [ "http://www.mendeley.com/documents/?uuid=7efd36b7-9af4-4bcf-976b-d74b7f413825" ] }, { "id" : "ITEM-2", "itemData" : { "DOI" : "10.1186/2045-5380-1-9", "ISBN" : "2045-5380 (Electronic)\\r2045-5380 (Linking)", "ISSN" : "2045-5380", "PMID" : "22738250", "abstract" : "Animal models of psychiatric disorders are usually discussed with regard to three criteria first elaborated by Willner; face, predictive and construct validity. Here, we draw the history of these concepts and then try to redraw and refine these criteria, using the framework of the diathesis model of depression that has been proposed by several authors. We thus propose a set of five major criteria (with sub-categories for some of them); homological validity (including species validity and strain validity), pathogenic validity (including ontopathogenic validity and triggering validity), mechanistic validity, face validity (including ethological and biomarker validity) and predictive validity (including induction and remission validity). Homological validity requires that an adequate species and strain be chosen: considering species validity, primates will be considered to have a higher score than drosophila, and considering strains, a high stress reactivity in a strain scores higher than a low stress reactivity in another strain. Pathological validity corresponds to the fact that, in order to shape pathological characteristics, the organism has been manipulated both during the developmental period (for example, maternal separation: ontopathogenic validity) and during adulthood (for example, stress: triggering validity). Mechanistic validity corresponds to the fact that the cognitive (for example, cognitive bias) or biological mechanisms (such as dysfunction of the hormonal stress axis regulation) underlying the disorder are identical in both humans and animals. Face validity corresponds to the observable behavioral (ethological validity) or biological (biomarker validity) outcomes: for example anhedonic behavior (ethological validity) or elevated corticosterone (biomarker validity). Finally, predictive validity corresponds to the identity of the relationship between the triggering factor and the outcome (induction validity) and between the effects of the treatments on the two organisms (remission validity). The relevance of this framework is then discussed regarding various animal models of depression.", "author" : [ { "dropping-particle" : "", "family" : "Belzung", "given" : "Catherine", "non-dropping-particle" : "", "parse-names" : false, "suffix" : "" }, { "dropping-particle" : "", "family" : "Lemoine", "given" : "Ma\u00ebl", "non-dropping-particle" : "", "parse-names" : false, "suffix" : "" } ], "container-title" : "Biology of mood &amp; anxiety disorders", "id" : "ITEM-2", "issue" : "1", "issued" : { "date-parts" : [ [ "2011" ] ] }, "page" : "9", "title" : "Criteria of validity for animal models of psychiatric disorders: focus on anxiety disorders and depression.", "type" : "article-journal", "volume" : "1" }, "uris" : [ "http://www.mendeley.com/documents/?uuid=80014158-98f6-41e9-bedf-bbe4dbdf8653" ] }, { "id" : "ITEM-3", "itemData" : { "DOI" : "10.1159/000087097", "ISBN" : "0302-282X (Print)", "ISSN" : "0302282X", "PMID" : "16037678", "abstract" : "The chronic mild stress (CMS) model of depression has high validity but has in the past been criticized for being difficult to replicate. However, a large number of recent publications have confirmed that CMS causes behavioural changes in rodents that parallel symptoms of depression. This review summarizes studies from over sixty independent research groups that have reported decreases in reactivity to rewards, and a variety of other depression-like behaviours, in rats or mice, following exposure to CMS. Together, these changes are referred to as a 'depressive' behavioural profile. Almost every study that has examined the effects of chronic antidepressant treatment in these procedures has reported that antidepressants were effective in reversing or preventing these 'depressive' behavioural changes. (The single exception is a study in which the duration of treatment was too brief to constitute an adequate trial.) There are also a handful of reports of CMS causing significant effects in the opposite direction, termed here an 'anomalous' behavioural profile. There are six neurobiological parameters that have been studied in both 'anhedonic' and 'anomalous' animals: psychostimulant and place-conditioning effects of dopamine agonists; dopamine D2 receptor number and message; inhibition of dopamine turnover by quinpirole, and beta-adrenergic receptor binding. On all six measures, CMS caused opposite effects in animals displaying 'depressive' and 'anomalous' profiles. Thus, there is overwhelming evidence that under appropriate experimental conditions, CMS can cause antidepressant-reversible depressive-like effects in rodents; however, the 'anomalous' profile that is occasionally reported appears to be a genuine phenomenon, and these two sets of behavioural effects appear to be associated with opposite patterns of neurobiological changes.", "author" : [ { "dropping-particle" : "", "family" : "Willner", "given" : "Paul", "non-dropping-particle" : "", "parse-names" : false, "suffix" : "" } ], "container-title" : "Neuropsychobiology", "id" : "ITEM-3", "issue" : "2", "issued" : { "date-parts" : [ [ "2005" ] ] }, "page" : "90-110", "title" : "Chronic mild stress (CMS) revisited: Consistency and behavioural- neurobiological concordance in the effects of CMS", "type" : "article", "volume" : "52" }, "uris" : [ "http://www.mendeley.com/documents/?uuid=14c88af1-6ac8-4d0e-bbc7-50a3671c6a5f" ] }, { "id" : "ITEM-4", "itemData" : { "DOI" : "10.1038/nature11740", "ISBN" : "9788578110796", "ISSN" : "00280836", "PMID" : "23235822", "abstract" : "Major depression is characterized by diverse debilitating symptoms that include hopelessness and anhedonia. Dopamine neurons involved in reward and motivation are among many neural populations that have been hypothesized to be relevant, and certain antidepressant treatments, including medications and brain stimulation therapies, can influence the complex dopamine system. Until now it has not been possible to test this hypothesis directly, even in animal models, as existing therapeutic interventions are unable to specifically target dopamine neurons. Here we investigated directly the causal contributions of defined dopamine neurons to multidimensional depression-like phenotypes induced by chronic mild stress, by integrating behavioural, pharmacological, optogenetic and electrophysiological methods in freely moving rodents. We found that bidirectional control (inhibition or excitation) of specified midbrain dopamine neurons immediately and bidirectionally modulates (induces or relieves) multiple independent depression symptoms caused by chronic stress. By probing the circuit implementation of these effects, we observed that optogenetic recruitment of these dopamine neurons potently alters the neural encoding of depression-related behaviours in the downstream nucleus accumbens of freely moving rodents, suggesting that processes affecting depression symptoms may involve alterations in the neural encoding of action in limbic circuitry.", "author" : [ { "dropping-particle" : "", "family" : "Tye", "given" : "Kay M.", "non-dropping-particle" : "", "parse-names" : false, "suffix" : "" }, { "dropping-particle" : "", "family" : "Mirzabekov", "given" : "Julie J.", "non-dropping-particle" : "", "parse-names" : false, "suffix" : "" }, { "dropping-particle" : "", "family" : "Warden", "given" : "Melissa R.", "non-dropping-particle" : "", "parse-names" : false, "suffix" : "" }, { "dropping-particle" : "", "family" : "Ferenczi", "given" : "Emily A.", "non-dropping-particle" : "", "parse-names" : false, "suffix" : "" }, { "dropping-particle" : "", "family" : "Tsai", "given" : "Hsing Chen", "non-dropping-particle" : "", "parse-names" : false, "suffix" : "" }, { "dropping-particle" : "", "family" : "Finkelstein", "given" : "Joel", "non-dropping-particle" : "", "parse-names" : false, "suffix" : "" }, { "dropping-particle" : "", "family" : "Kim", "given" : "Sung Yon", "non-dropping-particle" : "", "parse-names" : false, "suffix" : "" }, { "dropping-particle" : "", "family" : "Adhikari", "given" : "Avishek", "non-dropping-particle" : "", "parse-names" : false, "suffix" : "" }, { "dropping-particle" : "", "family" : "Thompson", "given" : "Kimberly R.", "non-dropping-particle" : "", "parse-names" : false, "suffix" : "" }, { "dropping-particle" : "", "family" : "Andalman", "given" : "Aaron S.", "non-dropping-particle" : "", "parse-names" : false, "suffix" : "" }, { "dropping-particle" : "", "family" : "Gunaydin", "given" : "Lisa A.", "non-dropping-particle" : "", "parse-names" : false, "suffix" : "" }, { "dropping-particle" : "", "family" : "Witten", "given" : "Ilana B.", "non-dropping-particle" : "", "parse-names" : false, "suffix" : "" }, { "dropping-particle" : "", "family" : "Deisseroth", "given" : "Karl", "non-dropping-particle" : "", "parse-names" : false, "suffix" : "" } ], "container-title" : "Nature", "id" : "ITEM-4", "issue" : "7433", "issued" : { "date-parts" : [ [ "2013" ] ] }, "page" : "537-541", "title" : "Dopamine neurons modulate neural encoding and expression of depression-related behaviour", "type" : "article-journal", "volume" : "493" }, "uris" : [ "http://www.mendeley.com/documents/?uuid=7389715f-03eb-4d43-997d-21d243543fb4" ] }, { "id" : "ITEM-5", "itemData" : { "DOI" : "10.1016/j.biopsych.2011.08.025", "ISBN" : "1873-2402 (Electronic)\\r0006-3223 (Linking)", "ISSN" : "00063223", "PMID" : "22000731", "abstract" : "Background: Deep brain stimulation (DBS) is being investigated as a treatment for major depression, but its mechanisms of action are still unknown. We have studied the effects of ventromedial prefrontal cortex (vmPFC) stimulation in a chronic model of depression and assessed the involvement of the serotonergic system and brain derived neurotrophic factor (BDNF) in a DBS response. Methods: Rats were subjected to chronic unpredictable mild stress during 4 weeks. Decline in preference for sucrose solutions over water, an index suggested to reflect anhedonic-like behavior, was monitored on a weekly basis. The outcome of chronic vmPFC stimulation alone (8 hours/day for 2 weeks) or combined with serotonin-depleting lesions was characterized. BDNF levels were measured in the hippocampus. Results: Stress induced a significant decrease in sucrose preference as well as hippocampal BDNF levels as compared with those recorded in control subjects. vmPFC stimulation completely reversed this behavioral deficit and partially increased BDNF levels. In contrast, DBS did not improve stress-induced anhedonic-like behavior in animals bearing serotonin-depleting raphe lesions with associated normal hippocampal BDNF levels. Conclusions: vmPFC stimulation was effective in a chronic model of depression. Our results suggest that the integrity of the serotonergic system is important for the anti-anhedonic-like effects of DBS but question a direct role of hippocampal BDNF. \u00a9 2012 Society of Biological Psychiatry.", "author" : [ { "dropping-particle" : "", "family" : "Hamani", "given" : "Clement", "non-dropping-particle" : "", "parse-names" : false, "suffix" : "" }, { "dropping-particle" : "", "family" : "MacHado", "given" : "Danilo C.", "non-dropping-particle" : "", "parse-names" : false, "suffix" : "" }, { "dropping-particle" : "", "family" : "Hip\u00f3lide", "given" : "D\u00e9bora C.", "non-dropping-particle" : "", "parse-names" : false, "suffix" : "" }, { "dropping-particle" : "", "family" : "Dubiela", "given" : "Francisco P.", "non-dropping-particle" : "", "parse-names" : false, "suffix" : "" }, { "dropping-particle" : "", "family" : "Suchecki", "given" : "Deborah", "non-dropping-particle" : "", "parse-names" : false, "suffix" : "" }, { "dropping-particle" : "", "family" : "MacEdo", "given" : "Carlos E.", "non-dropping-particle" : "", "parse-names" : false, "suffix" : "" }, { "dropping-particle" : "", "family" : "Tescarollo", "given" : "Fabio", "non-dropping-particle" : "", "parse-names" : false, "suffix" : "" }, { "dropping-particle" : "", "family" : "Martins", "given" : "Uilton", "non-dropping-particle" : "", "parse-names" : false, "suffix" : "" }, { "dropping-particle" : "", "family" : "Covolan", "given" : "Luciene", "non-dropping-particle" : "", "parse-names" : false, "suffix" : "" }, { "dropping-particle" : "", "family" : "Nobrega", "given" : "Jos\u00e9 N.", "non-dropping-particle" : "", "parse-names" : false, "suffix" : "" } ], "container-title" : "Biological Psychiatry", "id" : "ITEM-5", "issue" : "1", "issued" : { "date-parts" : [ [ "2012" ] ] }, "page" : "30-35", "title" : "Deep brain stimulation reverses anhedonic-like behavior in a chronic model of depression: Role of serotonin and brain derived neurotrophic factor", "type" : "article-journal", "volume" : "71" }, "uris" : [ "http://www.mendeley.com/documents/?uuid=fdbfab3f-7ca7-40d8-abca-11edee0bdd78" ] }, { "id" : "ITEM-6", "itemData" : { "DOI" : "10.1016/j.neubiorev.2012.07.001", "ISBN" : "1873-7528 (Electronic)\\r0149-7634 (Linking)", "ISSN" : "01497634", "PMID" : "22776763", "abstract" : "The chronic mild (or unpredictable/variable) stress (CMS) model was developed as an animal model of depression more than 20 years ago. The foundation of this model was that following long-term exposure to a series of mild, but unpredictable stressors, animals would develop a state of impaired reward salience that was akin to the anhedonia observed in major depressive disorder. In the time since its inception, this model has also been used for a variety of studies examining neurobiological variables that are associated with depression, despite the fact that this model has never been critically examined to validate that the neurobiological changes induced by CMS are parallel to those documented in depressive disorder. The aim of the current review is to summarize the current state of knowledge regarding the effects of chronic mild stress on neurobiological variables, such as neurochemistry, neurochemical receptor expression and functionality, neurotrophin expression and cellular plasticity. These findings are then compared to those of clinical research examining common variables in populations with depressive disorders to determine if the changes observed following chronic mild stress are in fact consistent with those observed in major depression. We conclude that the chronic mild stress paradigm: (1) evokes an array of neurobiological changes that mirror those seen in depressive disorders and (2) may be a suitable tool to investigate novel systems that could be disturbed in depression, and thus aid in the development of novel targets for the treatment of depression. ?? 2012.", "author" : [ { "dropping-particle" : "", "family" : "Hill", "given" : "Matthew N.", "non-dropping-particle" : "", "parse-names" : false, "suffix" : "" }, { "dropping-particle" : "", "family" : "Hellemans", "given" : "Kim G C", "non-dropping-particle" : "", "parse-names" : false, "suffix" : "" }, { "dropping-particle" : "", "family" : "Verma", "given" : "Pamela", "non-dropping-particle" : "", "parse-names" : false, "suffix" : "" }, { "dropping-particle" : "", "family" : "Gorzalka", "given" : "Boris B.", "non-dropping-particle" : "", "parse-names" : false, "suffix" : "" }, { "dropping-particle" : "", "family" : "Weinberg", "given" : "Joanne", "non-dropping-particle" : "", "parse-names" : false, "suffix" : "" } ], "container-title" : "Neuroscience and Biobehavioral Reviews", "id" : "ITEM-6", "issue" : "9", "issued" : { "date-parts" : [ [ "2012" ] ] }, "page" : "2085-2117", "title" : "Neurobiology of chronic mild stress: Parallels to major depression", "type" : "article", "volume" : "36" }, "uris" : [ "http://www.mendeley.com/documents/?uuid=f551c9b9-540e-4fc4-8319-b04ff06ab1cf" ] } ], "mendeley" : { "formattedCitation" : "&lt;sup&gt;12, 18, 82, 95\u201397&lt;/sup&gt;", "plainTextFormattedCitation" : "12, 18, 82, 95\u201397", "previouslyFormattedCitation" : "&lt;sup&gt;12, 18, 82, 97\u201399&lt;/sup&gt;" }, "properties" : { "noteIndex" : 0 }, "schema" : "https://github.com/citation-style-language/schema/raw/master/csl-citation.json" }</w:instrText>
      </w:r>
      <w:r w:rsidRPr="00710F00">
        <w:rPr>
          <w:bCs/>
          <w:lang w:bidi="he-IL"/>
        </w:rPr>
        <w:fldChar w:fldCharType="separate"/>
      </w:r>
      <w:r w:rsidR="006915FA" w:rsidRPr="006915FA">
        <w:rPr>
          <w:bCs/>
          <w:noProof/>
          <w:vertAlign w:val="superscript"/>
          <w:lang w:bidi="he-IL"/>
        </w:rPr>
        <w:t>12, 18, 82, 95–97</w:t>
      </w:r>
      <w:r w:rsidRPr="00710F00">
        <w:rPr>
          <w:bCs/>
          <w:lang w:bidi="he-IL"/>
        </w:rPr>
        <w:fldChar w:fldCharType="end"/>
      </w:r>
      <w:r w:rsidRPr="00710F00">
        <w:rPr>
          <w:bCs/>
          <w:lang w:bidi="he-IL"/>
        </w:rPr>
        <w:t>.</w:t>
      </w:r>
    </w:p>
    <w:p w14:paraId="49AD048E" w14:textId="77777777" w:rsidR="00E7286A" w:rsidRDefault="00E7286A">
      <w:pPr>
        <w:pStyle w:val="NormalWeb"/>
        <w:spacing w:before="0" w:beforeAutospacing="0" w:after="0" w:afterAutospacing="0"/>
        <w:rPr>
          <w:ins w:id="856" w:author="owner" w:date="2018-05-30T20:48:00Z"/>
          <w:bCs/>
          <w:lang w:bidi="he-IL"/>
        </w:rPr>
        <w:pPrChange w:id="857" w:author="owner" w:date="2018-05-30T20:48:00Z">
          <w:pPr>
            <w:pStyle w:val="NormalWeb"/>
            <w:spacing w:before="0" w:beforeAutospacing="0" w:after="0" w:afterAutospacing="0"/>
            <w:ind w:firstLine="720"/>
          </w:pPr>
        </w:pPrChange>
      </w:pPr>
    </w:p>
    <w:p w14:paraId="2AB8FA80" w14:textId="2E133B9F" w:rsidR="00E7286A" w:rsidRDefault="00E7286A" w:rsidP="006915FA">
      <w:pPr>
        <w:pStyle w:val="NormalWeb"/>
        <w:spacing w:before="0" w:beforeAutospacing="0" w:after="0" w:afterAutospacing="0"/>
        <w:rPr>
          <w:bCs/>
          <w:lang w:bidi="he-IL"/>
        </w:rPr>
      </w:pPr>
      <w:r>
        <w:rPr>
          <w:bCs/>
          <w:lang w:bidi="he-IL"/>
        </w:rPr>
        <w:t>Anhedonia is one of the core symptoms of MDD</w:t>
      </w:r>
      <w:r>
        <w:rPr>
          <w:rFonts w:asciiTheme="minorHAnsi" w:hAnsiTheme="minorHAnsi" w:cstheme="minorHAnsi"/>
          <w:bCs/>
        </w:rPr>
        <w:fldChar w:fldCharType="begin" w:fldLock="1"/>
      </w:r>
      <w:r w:rsidR="00664F5A">
        <w:rPr>
          <w:rFonts w:asciiTheme="minorHAnsi" w:hAnsiTheme="minorHAnsi" w:cstheme="minorHAnsi"/>
          <w:bCs/>
        </w:rPr>
        <w:instrText>ADDIN CSL_CITATION { "citationItems" : [ { "id" : "ITEM-1", "itemData" : { "DOI" : "10.1146/annurev-clinpsy-050212-185606", "ISBN" : "6176321972", "ISSN" : "1548-5951", "PMID" : "24471371", "abstract" : "Depression is a significant public health problem, but its etiology and pathophysiology remain poorly understood. Such incomplete understanding likely arises from the fact that depression encompasses a heterogeneous set of disorders. To overcome these limitations, renewed interest in intermediate phenotypes (endophenotypes) has resurfaced, and anhedonia has emerged as one of the most promising endophenotypes of depression. Here, a heuristic model is presented postulating that anhedonia arises from dysfunctional interactions between stress and brain reward systems. To this end, we review and integrate three bodies of independent literature investigating the role of (a) anhedonia, (b) dopamine, and (c) stress in depression. In a fourth section, we summarize animal data indicating that stress negatively affects mesocorticolimbic dopaminergic pathways critically implicated in incentive motivation and reinforcement learning. In the last section, we provide a synthesis of these four literatures, present initial evidence consistent with our model, and discuss directions for future research.", "author" : [ { "dropping-particle" : "", "family" : "Pizzagalli", "given" : "Diego A", "non-dropping-particle" : "", "parse-names" : false, "suffix" : "" } ], "container-title" : "Annual review of clinical psychology", "id" : "ITEM-1", "issued" : { "date-parts" : [ [ "2014" ] ] }, "page" : "393-423", "title" : "Depression, stress, and anhedonia: toward a synthesis and integrated model.", "type" : "article-journal", "volume" : "10" }, "uris" : [ "http://www.mendeley.com/documents/?uuid=0745ba48-e6b5-4307-9f22-2b3fb945d34c" ] }, { "id" : "ITEM-2", "itemData" : { "DOI" : "10.1016/j.jad.2013.10.020", "ISBN" : "1573-2517 (Electronic)\\r0165-0327 (Linking)", "ISSN" : "01650327", "PMID" : "24210628", "abstract" : "Background Major depressive disorder (MDD) is a heterogeneous disease. More homogeneous psycho(patho)logical dimensions would facilitate MDD research as well as clinical practice. The first aim of this study was to find potential dimensions within a broad psychopathological assessment in depressed patients. Second, we aimed at examining how these dimensions predicted course in MDD. Methods Ten psychopathological variables were assessed in 75 MDD inpatients. Factor and regression analyses assessed putative relations between psychopathological factors and depression severity and outcome after 8 weeks of treatment. Results A 3-factor model (eigenvalue: 54.4%) was found, representing a psychomotor change, anhedonia and negative affect factor. Anhedonia and negative affect predicted depression severity (R2=0.37, F=20.86, p&lt;0.0001). Anhedonia predicted non-response (OR 6.00, CI 1.46-24.59) and both negative affect (OR 5.69, CI 1.19-27.20) and anhedonia predicted non-remission (OR 9.28, CI 1.85-46.51). Limitations The sample size of the study was relatively modest, limiting the number of variables included in the analysis. Conclusions Results confirm that psychomotor change, anhedonia and negative affect are key MDD dimensions, two of which are related to treatment outcome. \u00a9 2013 Elsevier B.V.", "author" : [ { "dropping-particle" : "", "family" : "Vrieze", "given" : "Elske", "non-dropping-particle" : "", "parse-names" : false, "suffix" : "" }, { "dropping-particle" : "", "family" : "Demyttenaere", "given" : "Koen", "non-dropping-particle" : "", "parse-names" : false, "suffix" : "" }, { "dropping-particle" : "", "family" : "Bruffaerts", "given" : "Ronny", "non-dropping-particle" : "", "parse-names" : false, "suffix" : "" }, { "dropping-particle" : "", "family" : "Hermans", "given" : "Dirk", "non-dropping-particle" : "", "parse-names" : false, "suffix" : "" }, { "dropping-particle" : "", "family" : "Pizzagalli", "given" : "Diego A.", "non-dropping-particle" : "", "parse-names" : false, "suffix" : "" }, { "dropping-particle" : "", "family" : "Sienaert", "given" : "Pascal", "non-dropping-particle" : "", "parse-names" : false, "suffix" : "" }, { "dropping-particle" : "", "family" : "Hompes", "given" : "Titia", "non-dropping-particle" : "", "parse-names" : false, "suffix" : "" }, { "dropping-particle" : "", "family" : "Boer", "given" : "Peter", "non-dropping-particle" : "De", "parse-names" : false, "suffix" : "" }, { "dropping-particle" : "", "family" : "Schmidt", "given" : "Mark", "non-dropping-particle" : "", "parse-names" : false, "suffix" : "" }, { "dropping-particle" : "", "family" : "Claes", "given" : "Stephan", "non-dropping-particle" : "", "parse-names" : false, "suffix" : "" } ], "container-title" : "Journal of Affective Disorders", "id" : "ITEM-2", "issue" : "1", "issued" : { "date-parts" : [ [ "2014" ] ] }, "page" : "35-41", "title" : "Dimensions in major depressive disorder and their relevance for treatment outcome", "type" : "article-journal", "volume" : "155" }, "uris" : [ "http://www.mendeley.com/documents/?uuid=c648bd67-f833-4f20-968c-724f40d8f5ca" ] }, { "id" : "ITEM-3", "itemData" : { "DOI" : "10.1176/appi.books.9780890425596.744053", "ISBN" : "0890425558", "ISSN" : "2317-1782", "PMID" : "24413388", "abstract" : "Diagnostic and Statistical Manual of Mental Disorders 4th edition TR.", "author" : [ { "dropping-particle" : "", "family" : "American Psychiatric Association", "given" : "", "non-dropping-particle" : "", "parse-names" : false, "suffix" : "" } ], "container-title" : "Diagnostic and Statistical Manual of Mental Disorders 4th edition TR.", "id" : "ITEM-3", "issued" : { "date-parts" : [ [ "2013" ] ] }, "page" : "280", "title" : "Diagnostic and Statistical Manual of Mental Disorders, 5th Edition (DSM-5)", "type" : "article-journal" }, "uris" : [ "http://www.mendeley.com/documents/?uuid=307bdbc1-28ef-4d02-9b43-d74e305bee0b" ] } ], "mendeley" : { "formattedCitation" : "&lt;sup&gt;22, 23, 74&lt;/sup&gt;", "plainTextFormattedCitation" : "22, 23, 74", "previouslyFormattedCitation" : "&lt;sup&gt;22, 23, 74&lt;/sup&gt;" }, "properties" : { "noteIndex" : 0 }, "schema" : "https://github.com/citation-style-language/schema/raw/master/csl-citation.json" }</w:instrText>
      </w:r>
      <w:r>
        <w:rPr>
          <w:rFonts w:asciiTheme="minorHAnsi" w:hAnsiTheme="minorHAnsi" w:cstheme="minorHAnsi"/>
          <w:bCs/>
        </w:rPr>
        <w:fldChar w:fldCharType="separate"/>
      </w:r>
      <w:r w:rsidRPr="00E7286A">
        <w:rPr>
          <w:rFonts w:asciiTheme="minorHAnsi" w:hAnsiTheme="minorHAnsi" w:cstheme="minorHAnsi"/>
          <w:bCs/>
          <w:noProof/>
          <w:vertAlign w:val="superscript"/>
        </w:rPr>
        <w:t>22, 23, 74</w:t>
      </w:r>
      <w:r>
        <w:rPr>
          <w:rFonts w:asciiTheme="minorHAnsi" w:hAnsiTheme="minorHAnsi" w:cstheme="minorHAnsi"/>
          <w:bCs/>
        </w:rPr>
        <w:fldChar w:fldCharType="end"/>
      </w:r>
      <w:r>
        <w:rPr>
          <w:bCs/>
          <w:lang w:bidi="he-IL"/>
        </w:rPr>
        <w:t>. A more severe anhedonic tone has been associated with poorer prognosis for MDD patients</w:t>
      </w:r>
      <w:r>
        <w:rPr>
          <w:bCs/>
          <w:lang w:bidi="he-IL"/>
        </w:rPr>
        <w:fldChar w:fldCharType="begin" w:fldLock="1"/>
      </w:r>
      <w:r w:rsidR="006915FA">
        <w:rPr>
          <w:bCs/>
          <w:lang w:bidi="he-IL"/>
        </w:rPr>
        <w:instrText>ADDIN CSL_CITATION { "citationItems" : [ { "id" : "ITEM-1", "itemData" : { "DOI" : "10.1037/0021-843X.111.4.589", "ISBN" : "0021-843X (Print)\\r0021-843X (Linking)", "ISSN" : "0021-843X", "PMID" : "12428772", "abstract" : "Theorists have proposed that depression is associated with abnormalities in the behavioral activation (BAS) and behavioral inhibition (BIS) systems. In particular, depressed individuals are hypothesized to exhibit deficient BAS and overactive BIS functioning. Self-reported levels of BAS and BIS were examined in 62 depressed participants and 27 nondepressed controls. Clinical functioning was assessed at intake and at 8-month follow-up. Relative to nondepressed controls, depressed participants reported lower BAS levels and higher BIS levels. Within the depressed group, lower BAS levels were associated with greater concurrent depression severity and predicted worse 8-month outcome. Levels of both BIS and BAS showed considerable stability over time and clinical state. Overall, results suggest that BAS dysregulation exacerbates the presentation and course of depressive illness.", "author" : [ { "dropping-particle" : "", "family" : "Kasch", "given" : "Karen L", "non-dropping-particle" : "", "parse-names" : false, "suffix" : "" }, { "dropping-particle" : "", "family" : "Rottenberg", "given" : "Jonathan", "non-dropping-particle" : "", "parse-names" : false, "suffix" : "" }, { "dropping-particle" : "", "family" : "Arnow", "given" : "Bruce a", "non-dropping-particle" : "", "parse-names" : false, "suffix" : "" }, { "dropping-particle" : "", "family" : "Gotlib", "given" : "Ian H", "non-dropping-particle" : "", "parse-names" : false, "suffix" : "" } ], "container-title" : "Journal of abnormal psychology", "id" : "ITEM-1", "issue" : "4", "issued" : { "date-parts" : [ [ "2002" ] ] }, "page" : "589-597", "title" : "Behavioral activation and inhibition systems and the severity and course of depression", "type" : "article-journal", "volume" : "111" }, "uris" : [ "http://www.mendeley.com/documents/?uuid=99eab8ee-a73e-44d7-912c-6e44d639dd7e" ] }, { "id" : "ITEM-2", "itemData" : { "DOI" : "10.1016/j.jad.2013.10.020", "ISBN" : "1573-2517 (Electronic)\\r0165-0327 (Linking)", "ISSN" : "01650327", "PMID" : "24210628", "abstract" : "Background Major depressive disorder (MDD) is a heterogeneous disease. More homogeneous psycho(patho)logical dimensions would facilitate MDD research as well as clinical practice. The first aim of this study was to find potential dimensions within a broad psychopathological assessment in depressed patients. Second, we aimed at examining how these dimensions predicted course in MDD. Methods Ten psychopathological variables were assessed in 75 MDD inpatients. Factor and regression analyses assessed putative relations between psychopathological factors and depression severity and outcome after 8 weeks of treatment. Results A 3-factor model (eigenvalue: 54.4%) was found, representing a psychomotor change, anhedonia and negative affect factor. Anhedonia and negative affect predicted depression severity (R2=0.37, F=20.86, p&lt;0.0001). Anhedonia predicted non-response (OR 6.00, CI 1.46-24.59) and both negative affect (OR 5.69, CI 1.19-27.20) and anhedonia predicted non-remission (OR 9.28, CI 1.85-46.51). Limitations The sample size of the study was relatively modest, limiting the number of variables included in the analysis. Conclusions Results confirm that psychomotor change, anhedonia and negative affect are key MDD dimensions, two of which are related to treatment outcome. \u00a9 2013 Elsevier B.V.", "author" : [ { "dropping-particle" : "", "family" : "Vrieze", "given" : "Elske", "non-dropping-particle" : "", "parse-names" : false, "suffix" : "" }, { "dropping-particle" : "", "family" : "Demyttenaere", "given" : "Koen", "non-dropping-particle" : "", "parse-names" : false, "suffix" : "" }, { "dropping-particle" : "", "family" : "Bruffaerts", "given" : "Ronny", "non-dropping-particle" : "", "parse-names" : false, "suffix" : "" }, { "dropping-particle" : "", "family" : "Hermans", "given" : "Dirk", "non-dropping-particle" : "", "parse-names" : false, "suffix" : "" }, { "dropping-particle" : "", "family" : "Pizzagalli", "given" : "Diego A.", "non-dropping-particle" : "", "parse-names" : false, "suffix" : "" }, { "dropping-particle" : "", "family" : "Sienaert", "given" : "Pascal", "non-dropping-particle" : "", "parse-names" : false, "suffix" : "" }, { "dropping-particle" : "", "family" : "Hompes", "given" : "Titia", "non-dropping-particle" : "", "parse-names" : false, "suffix" : "" }, { "dropping-particle" : "", "family" : "Boer", "given" : "Peter", "non-dropping-particle" : "De", "parse-names" : false, "suffix" : "" }, { "dropping-particle" : "", "family" : "Schmidt", "given" : "Mark", "non-dropping-particle" : "", "parse-names" : false, "suffix" : "" }, { "dropping-particle" : "", "family" : "Claes", "given" : "Stephan", "non-dropping-particle" : "", "parse-names" : false, "suffix" : "" } ], "container-title" : "Journal of Affective Disorders", "id" : "ITEM-2", "issue" : "1", "issued" : { "date-parts" : [ [ "2014" ] ] }, "page" : "35-41", "title" : "Dimensions in major depressive disorder and their relevance for treatment outcome", "type" : "article-journal", "volume" : "155" }, "uris" : [ "http://www.mendeley.com/documents/?uuid=c648bd67-f833-4f20-968c-724f40d8f5ca" ] } ], "mendeley" : { "formattedCitation" : "&lt;sup&gt;74, 98&lt;/sup&gt;", "plainTextFormattedCitation" : "74, 98", "previouslyFormattedCitation" : "&lt;sup&gt;74, 100&lt;/sup&gt;" }, "properties" : { "noteIndex" : 0 }, "schema" : "https://github.com/citation-style-language/schema/raw/master/csl-citation.json" }</w:instrText>
      </w:r>
      <w:r>
        <w:rPr>
          <w:bCs/>
          <w:lang w:bidi="he-IL"/>
        </w:rPr>
        <w:fldChar w:fldCharType="separate"/>
      </w:r>
      <w:r w:rsidR="006915FA" w:rsidRPr="006915FA">
        <w:rPr>
          <w:bCs/>
          <w:noProof/>
          <w:vertAlign w:val="superscript"/>
          <w:lang w:bidi="he-IL"/>
        </w:rPr>
        <w:t>74, 98</w:t>
      </w:r>
      <w:r>
        <w:rPr>
          <w:bCs/>
          <w:lang w:bidi="he-IL"/>
        </w:rPr>
        <w:fldChar w:fldCharType="end"/>
      </w:r>
      <w:r>
        <w:rPr>
          <w:bCs/>
          <w:lang w:bidi="he-IL"/>
        </w:rPr>
        <w:t>. A major strength of UCMS as a model of depression is its ability to generate anhedonia</w:t>
      </w:r>
      <w:r>
        <w:rPr>
          <w:bCs/>
          <w:lang w:bidi="he-IL"/>
        </w:rPr>
        <w:fldChar w:fldCharType="begin" w:fldLock="1"/>
      </w:r>
      <w:r w:rsidR="00664F5A">
        <w:rPr>
          <w:bCs/>
          <w:lang w:bidi="he-IL"/>
        </w:rPr>
        <w:instrText>ADDIN CSL_CITATION { "citationItems" : [ { "id" : "ITEM-1", "itemData" : { "DOI" : "10.1016/S0149-7634(05)80194-0", "ISBN" : "0149-7634", "ISSN" : "01497634", "PMID" : "1480349", "abstract" : "Chronic sequential administration of a variety of mild stressors causes a decrease in responsiveness to rewards in rats, which is reversed by chronic administration of antidepressant drugs. This paper reviews the validity of chronic mild stress-induced anhedonia as an animal model of depression, and the evidence that changes in hedonic responsiveness in this model are mediated by changes in the sensitivity of dopamine D2 receptors in the nucleus accumbens. The review opens with an analysis of the design features of animal models of depression, and ends with a brief account of other animal models of anhedonia. ?? 1992 Pergamon Press Ltd.", "author" : [ { "dropping-particle" : "", "family" : "Willner", "given" : "Paul", "non-dropping-particle" : "", "parse-names" : false, "suffix" : "" }, { "dropping-particle" : "", "family" : "Muscat", "given" : "Richard", "non-dropping-particle" : "", "parse-names" : false, "suffix" : "" }, { "dropping-particle" : "", "family" : "Papp", "given" : "Mariusz", "non-dropping-particle" : "", "parse-names" : false, "suffix" : "" } ], "container-title" : "Neuroscience and Biobehavioral Reviews", "id" : "ITEM-1", "issue" : "4", "issued" : { "date-parts" : [ [ "1992" ] ] }, "page" : "525-534", "title" : "Chronic mild stress-induced anhedonia: A realistic animal model of depression", "type" : "article-journal", "volume" : "16" }, "uris" : [ "http://www.mendeley.com/documents/?uuid=41f1b856-5304-4311-bd8f-d0cdea3b7ec4" ] } ], "mendeley" : { "formattedCitation" : "&lt;sup&gt;31&lt;/sup&gt;", "plainTextFormattedCitation" : "31", "previouslyFormattedCitation" : "&lt;sup&gt;31&lt;/sup&gt;" }, "properties" : { "noteIndex" : 0 }, "schema" : "https://github.com/citation-style-language/schema/raw/master/csl-citation.json" }</w:instrText>
      </w:r>
      <w:r>
        <w:rPr>
          <w:bCs/>
          <w:lang w:bidi="he-IL"/>
        </w:rPr>
        <w:fldChar w:fldCharType="separate"/>
      </w:r>
      <w:r w:rsidRPr="00E7286A">
        <w:rPr>
          <w:bCs/>
          <w:noProof/>
          <w:vertAlign w:val="superscript"/>
          <w:lang w:bidi="he-IL"/>
        </w:rPr>
        <w:t>31</w:t>
      </w:r>
      <w:r>
        <w:rPr>
          <w:bCs/>
          <w:lang w:bidi="he-IL"/>
        </w:rPr>
        <w:fldChar w:fldCharType="end"/>
      </w:r>
      <w:del w:id="858" w:author="owner" w:date="2018-05-30T20:50:00Z">
        <w:r w:rsidDel="00563A70">
          <w:rPr>
            <w:bCs/>
            <w:lang w:bidi="he-IL"/>
          </w:rPr>
          <w:delText>,</w:delText>
        </w:r>
      </w:del>
      <w:r>
        <w:rPr>
          <w:bCs/>
          <w:lang w:bidi="he-IL"/>
        </w:rPr>
        <w:t xml:space="preserve"> as exemplified in the SPT. Sucrose is an innate reinforcer for various rodent species</w:t>
      </w:r>
      <w:r>
        <w:rPr>
          <w:bCs/>
          <w:lang w:bidi="he-IL"/>
        </w:rPr>
        <w:fldChar w:fldCharType="begin" w:fldLock="1"/>
      </w:r>
      <w:r w:rsidR="006915FA">
        <w:rPr>
          <w:bCs/>
          <w:lang w:bidi="he-IL"/>
        </w:rPr>
        <w:instrText>ADDIN CSL_CITATION { "citationItems" : [ { "id" : "ITEM-1", "itemData" : { "DOI" : "10.1016/j.euroneuro.2007.03.001", "ISBN" : "0924-977X", "ISSN" : "0924977X", "PMID" : "17462866", "abstract" : "The present study was designed to assess the effect of dexamethasone, a synthetic glucocorticoid receptor agonist, in the sucrose preference test in rats. Rats treated acutely with dexamethasone (5-10??mg/kg) showed a significant decrease in sucrose preference (anhedonia) in comparison to vehicle treated rats, although 1??mg/kg dexamethasone did not alter the sucrose preference. Daily paroxetine treatment (10??g/kg, i.p., 14??days) reversed the anhedonic effect of acute dexamethasone (5??mg/kg), while causing no increased sucrose preference in rats that received dexamethasone vehicle. The paroxetine vehicle treated rats showed anhedonia even 14??days after acute dexamethasone administration. Paroxetine (10??mk/kg, i.p. for 28??days) also reversed anhedonia induced by chronic mild stress (8??weeks). In conclusion, acute dexamethasone induced an enduring anhedonic state that was reversed by repeated paroxetine treatment. Thus, the present study adds new data to the evidence supporting an important role for glucocorticoid in depression. ?? 2007 Elsevier B.V. and ECNP.", "author" : [ { "dropping-particle" : "", "family" : "Casarotto", "given" : "P. C.", "non-dropping-particle" : "", "parse-names" : false, "suffix" : "" }, { "dropping-particle" : "", "family" : "Andreatini", "given" : "R.", "non-dropping-particle" : "", "parse-names" : false, "suffix" : "" } ], "container-title" : "European Neuropsychopharmacology", "id" : "ITEM-1", "issue" : "11", "issued" : { "date-parts" : [ [ "2007" ] ] }, "page" : "735-742", "title" : "Repeated paroxetine treatment reverses anhedonia induced in rats by chronic mild stress or dexamethasone", "type" : "article-journal", "volume" : "17" }, "uris" : [ "http://www.mendeley.com/documents/?uuid=045b16aa-c973-429b-8557-fcc5e142ae0f" ] }, { "id" : "ITEM-2", "itemData" : { "DOI" : "10.1007/s00213-007-1035-1", "ISBN" : "0033-3158", "ISSN" : "00333158", "PMID" : "18470507", "abstract" : "RATIONALE: Many studies support the validity of the chronic mild stress (CMS) model of depression in rodents. However, most of them focus on analysis of reactivity to rewards during the CMS and/or depressive-like behavior shortly after stress. In this study, we investigate acute and long-term effects of CMS and antidepressant treatment on depressive, anxiety-like behavior and learning. MATERIALS AND METHODS: Mice (C57BL/6) were exposed to CMS for 6 weeks and anhedonia was evaluated by weekly monitoring of sucrose intake. Paroxetine (10 mg kg(-1)day(-1) i.p.) or saline were administered the last 3 weeks of CMS and continued for 2 weeks thereafter. Behavioral tests were performed over the last week of CMS (acute effects) and 1 month later (long-term effects). RESULTS: Mice exposed to CMS displayed both acute and long-term decreased sucrose intake, increased immobility in the forced swimming test (FST) and impaired memory in the novel object recognition test. It is interesting to note that a correlation was found between the cognitive deficits and the helpless behavior in the FST induced by CMS. During the CMS procedure, paroxetine treatment reverted partially recognition memory impairment but failed to prevent the increased immobility in the FST. Moreover, it decreased on its own sucrose intake. Importantly, the long-term effects of CMS were partially prevented by chronic paroxetine. CONCLUSIONS: CMS leads to a long-term altered behavioral profile that could be partially reverted by chronic antidepressant treatment. This study brings novel features regarding the long-term effects of CMS and on the predictive validity of this depression animal model.", "author" : [ { "dropping-particle" : "", "family" : "Elizalde", "given" : "N.", "non-dropping-particle" : "", "parse-names" : false, "suffix" : "" }, { "dropping-particle" : "", "family" : "Gil-Bea", "given" : "F. J.", "non-dropping-particle" : "", "parse-names" : false, "suffix" : "" }, { "dropping-particle" : "", "family" : "Ram\u00edrez", "given" : "M. J.", "non-dropping-particle" : "", "parse-names" : false, "suffix" : "" }, { "dropping-particle" : "", "family" : "Aisa", "given" : "B.", "non-dropping-particle" : "", "parse-names" : false, "suffix" : "" }, { "dropping-particle" : "", "family" : "Lasheras", "given" : "B.", "non-dropping-particle" : "", "parse-names" : false, "suffix" : "" }, { "dropping-particle" : "", "family" : "Rio", "given" : "J.", "non-dropping-particle" : "Del", "parse-names" : false, "suffix" : "" }, { "dropping-particle" : "", "family" : "Tordera", "given" : "R. M.", "non-dropping-particle" : "", "parse-names" : false, "suffix" : "" } ], "container-title" : "Psychopharmacology", "id" : "ITEM-2", "issue" : "1", "issued" : { "date-parts" : [ [ "2008" ] ] }, "page" : "1-14", "title" : "Long-lasting behavioral effects and recognition memory deficit induced by chronic mild stress in mice: Effect of antidepressant treatment", "type" : "article-journal", "volume" : "199" }, "uris" : [ "http://www.mendeley.com/documents/?uuid=46f1976d-f4dd-4186-8dc4-e207e7c44d8e" ] }, { "id" : "ITEM-3", "itemData" : { "DOI" : "10.1016/0031-9384(71)90062-X", "ISSN" : "00319384", "author" : [ { "dropping-particle" : "", "family" : "Faull", "given" : "John R.", "non-dropping-particle" : "", "parse-names" : false, "suffix" : "" }, { "dropping-particle" : "", "family" : "Halpern", "given" : "Bruce P.", "non-dropping-particle" : "", "parse-names" : false, "suffix" : "" } ], "container-title" : "Physiology &amp; Behavior", "id" : "ITEM-3", "issue" : "6", "issued" : { "date-parts" : [ [ "1971", "12" ] ] }, "page" : "903-907", "title" : "Reduction of sucrose preference in the hamster by gymnemic acid", "type" : "article-journal", "volume" : "7" }, "uris" : [ "http://www.mendeley.com/documents/?uuid=95202423-2914-45eb-859c-2de260b06737" ] }, { "id" : "ITEM-4", "itemData" : { "DOI" : "10.1007/BF02246218", "ISBN" : "0033-3158 (Print)\\r0033-3158 (Linking)", "ISSN" : "00333158", "PMID" : "7604147", "abstract" : "Chronic exposure to mild unpredictable stressors (CMS) has previously been found to reduce the consumption of palatable, sweet solutions in rats. In the present study, the utility of this procedure was assessed in mice. Male AP mice subjected to CMS showed reduced consumption of a 2% or 4% sucrose solution. This effect was reversed by chronic (3 weeks) treatment with the tricyclic antidepressant imipramine (20 mg/kg per day). These results extend previous reports of a generalized decrease in sensitivity to reward (anhedonia) in rats caused by CMS and the efficacy of antidepressant treatment in this paradigm. Chronic unpredictable mild stress in mice appears to provide a realistic animal model of depression.", "author" : [ { "dropping-particle" : "", "family" : "Monleon", "given" : "S.", "non-dropping-particle" : "", "parse-names" : false, "suffix" : "" }, { "dropping-particle" : "", "family" : "Parra", "given" : "A.", "non-dropping-particle" : "", "parse-names" : false, "suffix" : "" }, { "dropping-particle" : "", "family" : "Simon", "given" : "V. M.", "non-dropping-particle" : "", "parse-names" : false, "suffix" : "" }, { "dropping-particle" : "", "family" : "Brain", "given" : "P. F.", "non-dropping-particle" : "", "parse-names" : false, "suffix" : "" }, { "dropping-particle" : "", "family" : "D'Aquila", "given" : "P.", "non-dropping-particle" : "", "parse-names" : false, "suffix" : "" }, { "dropping-particle" : "", "family" : "Willner", "given" : "Paul", "non-dropping-particle" : "", "parse-names" : false, "suffix" : "" } ], "container-title" : "Psychopharmacology", "id" : "ITEM-4", "issue" : "4", "issued" : { "date-parts" : [ [ "1995" ] ] }, "page" : "453-457", "title" : "Attenuation of sucrose consumption in mice by chronic mild stress and its restoration by imipramine", "type" : "article-journal", "volume" : "117" }, "uris" : [ "http://www.mendeley.com/documents/?uuid=9f571cf2-f152-4cb6-aa0b-f85cc9dee40d" ] } ], "mendeley" : { "formattedCitation" : "&lt;sup&gt;51, 52, 59, 99&lt;/sup&gt;", "plainTextFormattedCitation" : "51, 52, 59, 99", "previouslyFormattedCitation" : "&lt;sup&gt;51, 52, 59, 101&lt;/sup&gt;" }, "properties" : { "noteIndex" : 0 }, "schema" : "https://github.com/citation-style-language/schema/raw/master/csl-citation.json" }</w:instrText>
      </w:r>
      <w:r>
        <w:rPr>
          <w:bCs/>
          <w:lang w:bidi="he-IL"/>
        </w:rPr>
        <w:fldChar w:fldCharType="separate"/>
      </w:r>
      <w:r w:rsidR="006915FA" w:rsidRPr="006915FA">
        <w:rPr>
          <w:bCs/>
          <w:noProof/>
          <w:vertAlign w:val="superscript"/>
          <w:lang w:bidi="he-IL"/>
        </w:rPr>
        <w:t>51, 52, 59, 99</w:t>
      </w:r>
      <w:r>
        <w:rPr>
          <w:bCs/>
          <w:lang w:bidi="he-IL"/>
        </w:rPr>
        <w:fldChar w:fldCharType="end"/>
      </w:r>
      <w:r>
        <w:rPr>
          <w:bCs/>
          <w:lang w:bidi="he-IL"/>
        </w:rPr>
        <w:t>; this explains the overall support of SPT as a realistic model of hedonic tone in rodents</w:t>
      </w:r>
      <w:r>
        <w:rPr>
          <w:bCs/>
          <w:lang w:bidi="he-IL"/>
        </w:rPr>
        <w:fldChar w:fldCharType="begin" w:fldLock="1"/>
      </w:r>
      <w:r w:rsidR="006915FA">
        <w:rPr>
          <w:bCs/>
          <w:lang w:bidi="he-IL"/>
        </w:rPr>
        <w:instrText>ADDIN CSL_CITATION { "citationItems" : [ { "id" : "ITEM-1", "itemData" : { "DOI" : "10.1097/00008877-199511000-00003", "ISBN" : "0955-8810", "ISSN" : "1473-5849", "PMID" : "11224370", "abstract" : "A core symptom of human depressive disorder is anhedonia, the loss of interest or pleasure in daily activities. Anhedonia, measured as subsensitivity to reward, can be induced in rats by a regimen of repeated, mild, unpredictable stressors. Here, the hedonic state of rats was assessed using an intracranial self-stimulation (ICSS) procedure. The ICSS frequency threshold was determined before, during and after a period of exposure to the stress regimens. After 13 days of repeated mild stress, the ICSS threshold was significantly increased, suggesting a gradual decrease of sensitivity to reward. This anhedonic state lasted throughout the stress period. When stressed anhedonic animals were given electroshock treatment, the stress-induced increase in ICSS threshold was rapidly and completely reversed. Moreover, biological markers of human depression such as reduced latency to the first REM sleep episode or increased time spent in REM sleep were also found in electroencephalographic recordings of chronically stressed animals. These sleep abnormalities were observed beginning in the second week of a three-week stress regimen and progressively disappeared after termination of stress. In conclusion, these data provide further evidence supporting stress-induced anhedonia in rats as a unique animal model of human depression combining convergent elements of biological, etiological, symptomatological and therapeutic validity.", "author" : [ { "dropping-particle" : "", "family" : "Moreau", "given" : "J.-L.", "non-dropping-particle" : "", "parse-names" : false, "suffix" : "" }, { "dropping-particle" : "", "family" : "Scherschlicht", "given" : "R.", "non-dropping-particle" : "", "parse-names" : false, "suffix" : "" }, { "dropping-particle" : "", "family" : "Jenck", "given" : "F.", "non-dropping-particle" : "", "parse-names" : false, "suffix" : "" }, { "dropping-particle" : "", "family" : "Martin", "given" : "J.R.", "non-dropping-particle" : "", "parse-names" : false, "suffix" : "" } ], "container-title" : "Behavioural pharmacology", "id" : "ITEM-1", "issue" : "7", "issued" : { "date-parts" : [ [ "1995" ] ] }, "page" : "682-687", "title" : "Chronic mild stress-induced anhedonia model of depression; sleep abnormalities and curative effects of electroshock treatment.", "type" : "article-journal", "volume" : "6" }, "uris" : [ "http://www.mendeley.com/documents/?uuid=36f69971-b5cb-452e-95f8-e24bf02ad43e" ] }, { "id" : "ITEM-2", "itemData" : { "DOI" : "10.1016/S0149-7634(05)80194-0", "ISBN" : "0149-7634", "ISSN" : "01497634", "PMID" : "1480349", "abstract" : "Chronic sequential administration of a variety of mild stressors causes a decrease in responsiveness to rewards in rats, which is reversed by chronic administration of antidepressant drugs. This paper reviews the validity of chronic mild stress-induced anhedonia as an animal model of depression, and the evidence that changes in hedonic responsiveness in this model are mediated by changes in the sensitivity of dopamine D2 receptors in the nucleus accumbens. The review opens with an analysis of the design features of animal models of depression, and ends with a brief account of other animal models of anhedonia. ?? 1992 Pergamon Press Ltd.", "author" : [ { "dropping-particle" : "", "family" : "Willner", "given" : "Paul", "non-dropping-particle" : "", "parse-names" : false, "suffix" : "" }, { "dropping-particle" : "", "family" : "Muscat", "given" : "Richard", "non-dropping-particle" : "", "parse-names" : false, "suffix" : "" }, { "dropping-particle" : "", "family" : "Papp", "given" : "Mariusz", "non-dropping-particle" : "", "parse-names" : false, "suffix" : "" } ], "container-title" : "Neuroscience and Biobehavioral Reviews", "id" : "ITEM-2", "issue" : "4", "issued" : { "date-parts" : [ [ "1992" ] ] }, "page" : "525-534", "title" : "Chronic mild stress-induced anhedonia: A realistic animal model of depression", "type" : "article-journal", "volume" : "16" }, "uris" : [ "http://www.mendeley.com/documents/?uuid=41f1b856-5304-4311-bd8f-d0cdea3b7ec4" ] }, { "id" : "ITEM-3", "itemData" : { "DOI" : "10.1016/B978-0-08-100099-1.00002-9", "ISBN" : "9780081000991", "abstract" : "Depressive disorders are among the most common of the mental illnesses. Approximately 16% of the population will suffer from major depressive disorder (MDD) or persistent depressive disorder sometime during their lifetime. Depressive and anxiety disorders are fall within the so-called \u201cinternalizing\u201d spectrum of psychiatric syndromes, which are characterized by symptoms involving negative emotions. MDD, the core syndrome within this category, has been associated with structural and functional alterations in brain regions and circuits that are involved in emotional regulation, processing of negative stimuli and self-referential information, processing of reward and punishment, as well as in the physiologic and emotional response to stress. These circuits involve the anterior cingulate, medial prefrontal and ventral prefrontal cortices, and their communication with the amygdala and striatum. Theories within the framework of evolutionary psychology propose that the temporary psychological and physiologic state of depression may represent a conserved adaptive response that would serve to conserve resources in certain circumstances of adversity, including when a young individual is separated from its mother, during sickness or after injury, or in situations of chronic social submission or defeat. Several endophenotypes for depression have been identified, including anhedonia, negative processing biases, cognitive vulnerability, and specific changes in sleep patterns. Many of these endophenotypes can also be measured in laboratory animals, providing a translational bridge between human and animal research. Depression is closely associated with stress and chronic or severe adversity, and several animal models incorporate acute or chronically administered stressors, often uncontrollable and unpredictable (from the animal\u2019s standpoint), in order to induce a depression-like state. Other models for depression involve pharmacologic treatments, lesions, genetic manipulation, or selective breeding for depressive-like behaviors. Nontraditional model animals for studying the biologic bases of depression include nonhuman primate species that have a similar social structure, psychological development, and brain complexity. Additionally, the nematode, fruit fly, zebrafish, and chicken each exhibit special characteristics that make them useful for modeling specific aspects of depressive disorders.", "author" : [ { "dropping-particle" : "", "family" : "Hoffman", "given" : "Kurt Leroy", "non-dropping-particle" : "", "parse-names" : false, "suffix" : "" } ], "container-title" : "Modeling Neuropsychiatric Disorders in Laboratory Animals", "id" : "ITEM-3", "issued" : { "date-parts" : [ [ "2016" ] ] }, "number-of-pages" : "35-86", "title" : "2 \u2013 What can animal models tell us about depressive disorders?", "type" : "book" }, "uris" : [ "http://www.mendeley.com/documents/?uuid=0774a2dd-3009-4965-a173-fc9474383b3b" ] } ], "mendeley" : { "formattedCitation" : "&lt;sup&gt;14, 31, 100&lt;/sup&gt;", "plainTextFormattedCitation" : "14, 31, 100", "previouslyFormattedCitation" : "&lt;sup&gt;14, 31, 102&lt;/sup&gt;" }, "properties" : { "noteIndex" : 0 }, "schema" : "https://github.com/citation-style-language/schema/raw/master/csl-citation.json" }</w:instrText>
      </w:r>
      <w:r>
        <w:rPr>
          <w:bCs/>
          <w:lang w:bidi="he-IL"/>
        </w:rPr>
        <w:fldChar w:fldCharType="separate"/>
      </w:r>
      <w:r w:rsidR="006915FA" w:rsidRPr="006915FA">
        <w:rPr>
          <w:bCs/>
          <w:noProof/>
          <w:vertAlign w:val="superscript"/>
          <w:lang w:bidi="he-IL"/>
        </w:rPr>
        <w:t>14, 31, 100</w:t>
      </w:r>
      <w:r>
        <w:rPr>
          <w:bCs/>
          <w:lang w:bidi="he-IL"/>
        </w:rPr>
        <w:fldChar w:fldCharType="end"/>
      </w:r>
      <w:r>
        <w:rPr>
          <w:bCs/>
          <w:lang w:bidi="he-IL"/>
        </w:rPr>
        <w:t xml:space="preserve">. Due to the focal role of anhedonia in any </w:t>
      </w:r>
      <w:r>
        <w:rPr>
          <w:bCs/>
          <w:lang w:bidi="he-IL"/>
        </w:rPr>
        <w:lastRenderedPageBreak/>
        <w:t>animal model of depression, it has been suggested that when considering implementing UCMS into a lab, the first step should be a verification of the procedure ability to induce an anhedonic state</w:t>
      </w:r>
      <w:r>
        <w:rPr>
          <w:bCs/>
          <w:lang w:bidi="he-IL"/>
        </w:rPr>
        <w:fldChar w:fldCharType="begin" w:fldLock="1"/>
      </w:r>
      <w:r w:rsidR="00664F5A">
        <w:rPr>
          <w:bCs/>
          <w:lang w:bidi="he-IL"/>
        </w:rPr>
        <w:instrText>ADDIN CSL_CITATION { "citationItems" : [ { "id" : "ITEM-1", "itemData" : { "DOI" : "10.1159/000087097", "ISBN" : "0302-282X (Print)", "ISSN" : "0302282X", "PMID" : "16037678", "abstract" : "The chronic mild stress (CMS) model of depression has high validity but has in the past been criticized for being difficult to replicate. However, a large number of recent publications have confirmed that CMS causes behavioural changes in rodents that parallel symptoms of depression. This review summarizes studies from over sixty independent research groups that have reported decreases in reactivity to rewards, and a variety of other depression-like behaviours, in rats or mice, following exposure to CMS. Together, these changes are referred to as a 'depressive' behavioural profile. Almost every study that has examined the effects of chronic antidepressant treatment in these procedures has reported that antidepressants were effective in reversing or preventing these 'depressive' behavioural changes. (The single exception is a study in which the duration of treatment was too brief to constitute an adequate trial.) There are also a handful of reports of CMS causing significant effects in the opposite direction, termed here an 'anomalous' behavioural profile. There are six neurobiological parameters that have been studied in both 'anhedonic' and 'anomalous' animals: psychostimulant and place-conditioning effects of dopamine agonists; dopamine D2 receptor number and message; inhibition of dopamine turnover by quinpirole, and beta-adrenergic receptor binding. On all six measures, CMS caused opposite effects in animals displaying 'depressive' and 'anomalous' profiles. Thus, there is overwhelming evidence that under appropriate experimental conditions, CMS can cause antidepressant-reversible depressive-like effects in rodents; however, the 'anomalous' profile that is occasionally reported appears to be a genuine phenomenon, and these two sets of behavioural effects appear to be associated with opposite patterns of neurobiological changes.", "author" : [ { "dropping-particle" : "", "family" : "Willner", "given" : "Paul", "non-dropping-particle" : "", "parse-names" : false, "suffix" : "" } ], "container-title" : "Neuropsychobiology", "id" : "ITEM-1", "issue" : "2", "issued" : { "date-parts" : [ [ "2005" ] ] }, "page" : "90-110", "title" : "Chronic mild stress (CMS) revisited: Consistency and behavioural- neurobiological concordance in the effects of CMS", "type" : "article", "volume" : "52" }, "uris" : [ "http://www.mendeley.com/documents/?uuid=14c88af1-6ac8-4d0e-bbc7-50a3671c6a5f" ] } ], "mendeley" : { "formattedCitation" : "&lt;sup&gt;12&lt;/sup&gt;", "plainTextFormattedCitation" : "12", "previouslyFormattedCitation" : "&lt;sup&gt;12&lt;/sup&gt;" }, "properties" : { "noteIndex" : 0 }, "schema" : "https://github.com/citation-style-language/schema/raw/master/csl-citation.json" }</w:instrText>
      </w:r>
      <w:r>
        <w:rPr>
          <w:bCs/>
          <w:lang w:bidi="he-IL"/>
        </w:rPr>
        <w:fldChar w:fldCharType="separate"/>
      </w:r>
      <w:r w:rsidRPr="00E7286A">
        <w:rPr>
          <w:bCs/>
          <w:noProof/>
          <w:vertAlign w:val="superscript"/>
          <w:lang w:bidi="he-IL"/>
        </w:rPr>
        <w:t>12</w:t>
      </w:r>
      <w:r>
        <w:rPr>
          <w:bCs/>
          <w:lang w:bidi="he-IL"/>
        </w:rPr>
        <w:fldChar w:fldCharType="end"/>
      </w:r>
      <w:r>
        <w:rPr>
          <w:bCs/>
          <w:lang w:bidi="he-IL"/>
        </w:rPr>
        <w:t xml:space="preserve">. This will facilitate a better standardization across labs and could be the foundation for future studies shedding more light on the disorder. </w:t>
      </w:r>
    </w:p>
    <w:p w14:paraId="0EFB0F09" w14:textId="77777777" w:rsidR="00E7286A" w:rsidRDefault="00E7286A" w:rsidP="00E7286A">
      <w:pPr>
        <w:pStyle w:val="NormalWeb"/>
        <w:spacing w:before="0" w:beforeAutospacing="0" w:after="0" w:afterAutospacing="0"/>
        <w:rPr>
          <w:bCs/>
          <w:lang w:bidi="he-IL"/>
        </w:rPr>
      </w:pPr>
    </w:p>
    <w:p w14:paraId="7A2C9795" w14:textId="4362D39B" w:rsidR="00E7286A" w:rsidRDefault="00E7286A" w:rsidP="006915FA">
      <w:pPr>
        <w:pStyle w:val="NormalWeb"/>
        <w:spacing w:before="0" w:beforeAutospacing="0" w:after="0" w:afterAutospacing="0"/>
        <w:rPr>
          <w:bCs/>
          <w:lang w:bidi="he-IL"/>
        </w:rPr>
      </w:pPr>
      <w:r>
        <w:rPr>
          <w:bCs/>
          <w:lang w:bidi="he-IL"/>
        </w:rPr>
        <w:t>Another feature that supports the validity of UCMS as a model of depression is that the behavioral and molecular alterations induced by UCMS are reversed by chronic, but not acute, treatment with agents that have been previously verified as effective antidepressants</w:t>
      </w:r>
      <w:r>
        <w:rPr>
          <w:bCs/>
          <w:lang w:bidi="he-IL"/>
        </w:rPr>
        <w:fldChar w:fldCharType="begin" w:fldLock="1"/>
      </w:r>
      <w:r w:rsidR="00664F5A">
        <w:rPr>
          <w:bCs/>
          <w:lang w:bidi="he-IL"/>
        </w:rPr>
        <w:instrText>ADDIN CSL_CITATION { "citationItems" : [ { "id" : "ITEM-1", "itemData" : { "DOI" : "10.1159/000087097", "ISBN" : "0302-282X (Print)", "ISSN" : "0302282X", "PMID" : "16037678", "abstract" : "The chronic mild stress (CMS) model of depression has high validity but has in the past been criticized for being difficult to replicate. However, a large number of recent publications have confirmed that CMS causes behavioural changes in rodents that parallel symptoms of depression. This review summarizes studies from over sixty independent research groups that have reported decreases in reactivity to rewards, and a variety of other depression-like behaviours, in rats or mice, following exposure to CMS. Together, these changes are referred to as a 'depressive' behavioural profile. Almost every study that has examined the effects of chronic antidepressant treatment in these procedures has reported that antidepressants were effective in reversing or preventing these 'depressive' behavioural changes. (The single exception is a study in which the duration of treatment was too brief to constitute an adequate trial.) There are also a handful of reports of CMS causing significant effects in the opposite direction, termed here an 'anomalous' behavioural profile. There are six neurobiological parameters that have been studied in both 'anhedonic' and 'anomalous' animals: psychostimulant and place-conditioning effects of dopamine agonists; dopamine D2 receptor number and message; inhibition of dopamine turnover by quinpirole, and beta-adrenergic receptor binding. On all six measures, CMS caused opposite effects in animals displaying 'depressive' and 'anomalous' profiles. Thus, there is overwhelming evidence that under appropriate experimental conditions, CMS can cause antidepressant-reversible depressive-like effects in rodents; however, the 'anomalous' profile that is occasionally reported appears to be a genuine phenomenon, and these two sets of behavioural effects appear to be associated with opposite patterns of neurobiological changes.", "author" : [ { "dropping-particle" : "", "family" : "Willner", "given" : "Paul", "non-dropping-particle" : "", "parse-names" : false, "suffix" : "" } ], "container-title" : "Neuropsychobiology", "id" : "ITEM-1", "issue" : "2", "issued" : { "date-parts" : [ [ "2005" ] ] }, "page" : "90-110", "title" : "Chronic mild stress (CMS) revisited: Consistency and behavioural- neurobiological concordance in the effects of CMS", "type" : "article", "volume" : "52" }, "uris" : [ "http://www.mendeley.com/documents/?uuid=14c88af1-6ac8-4d0e-bbc7-50a3671c6a5f" ] } ], "mendeley" : { "formattedCitation" : "&lt;sup&gt;12&lt;/sup&gt;", "plainTextFormattedCitation" : "12", "previouslyFormattedCitation" : "&lt;sup&gt;12&lt;/sup&gt;" }, "properties" : { "noteIndex" : 0 }, "schema" : "https://github.com/citation-style-language/schema/raw/master/csl-citation.json" }</w:instrText>
      </w:r>
      <w:r>
        <w:rPr>
          <w:bCs/>
          <w:lang w:bidi="he-IL"/>
        </w:rPr>
        <w:fldChar w:fldCharType="separate"/>
      </w:r>
      <w:r w:rsidRPr="00E7286A">
        <w:rPr>
          <w:bCs/>
          <w:noProof/>
          <w:vertAlign w:val="superscript"/>
          <w:lang w:bidi="he-IL"/>
        </w:rPr>
        <w:t>12</w:t>
      </w:r>
      <w:r>
        <w:rPr>
          <w:bCs/>
          <w:lang w:bidi="he-IL"/>
        </w:rPr>
        <w:fldChar w:fldCharType="end"/>
      </w:r>
      <w:r>
        <w:rPr>
          <w:bCs/>
          <w:lang w:bidi="he-IL"/>
        </w:rPr>
        <w:t>. The protracted therapeutic effect is similar to the effects of antidepressants in humans, which usually start manifesting only after 2-3 weeks of treatment</w:t>
      </w:r>
      <w:r>
        <w:rPr>
          <w:bCs/>
          <w:lang w:bidi="he-IL"/>
        </w:rPr>
        <w:fldChar w:fldCharType="begin" w:fldLock="1"/>
      </w:r>
      <w:r w:rsidR="006915FA">
        <w:rPr>
          <w:bCs/>
          <w:lang w:bidi="he-IL"/>
        </w:rPr>
        <w:instrText>ADDIN CSL_CITATION { "citationItems" : [ { "id" : "ITEM-1", "itemData" : { "ISSN" : "14882434", "PMID" : "19125216", "author" : [ { "dropping-particle" : "", "family" : "Blier", "given" : "Pierre", "non-dropping-particle" : "", "parse-names" : false, "suffix" : "" } ], "container-title" : "Journal of psychiatry &amp; neuroscience : JPN", "id" : "ITEM-1", "issue" : "1", "issued" : { "date-parts" : [ [ "2009" ] ] }, "page" : "80", "title" : "Optimal use of antidepressants: when to act?", "type" : "article-journal", "volume" : "34" }, "uris" : [ "http://www.mendeley.com/documents/?uuid=232585d4-8890-4c74-9926-af122cfa053e" ] }, { "id" : "ITEM-2", "itemData" : { "DOI" : "10.1038/sj.mp.4001015", "ISBN" : "1359-4184 (Print)", "ISSN" : "14765578", "PMID" : "11986992", "abstract" : "Although antidepressants may not be primary mood stabilizers, they are efficacious in the prophylaxis of recurrent depressive illnesses, as well as in the treatment of acute episodes. Pharmacological effects that may contribute to the prophylactic effects of these drugs are not understood. Studies have been carried out in which antidepressants have been given to laboratory animals, such as rats, for periods of up to 3-4 weeks. Data obtained in such studies are thought to be important for their beneficial effects in depressive episodes, but also may be relevant to their prophylactic effects. Results are presented showing that when selective inhibitors of serotonin or norepinephrine uptake are given for such time periods, they still produce selective effects on serotonergic or noradrenergic parameters. For example, long-term administration of selective norepinephrine reuptake inhibitors causes a down-regulation of beta(1) adrenoceptors. Selective serotonin reuptake inhibitors do not produce this effect. Long-term administration of selective serotonin reuptake inhibitors causes down-regulation of the serotonin transporter, but not the norepinephrine transporter. In contrast, selective norepinephrine reuptake inhibitors down-regulate the norepinephrine transporter but not the serotonin transporter. Substantial loss of serotonin transporter binding sites takes 15 days to occur and is accompanied by a marked reduction of serotonin transporter function in vivo.", "author" : [ { "dropping-particle" : "", "family" : "Frazer", "given" : "A.", "non-dropping-particle" : "", "parse-names" : false, "suffix" : "" }, { "dropping-particle" : "", "family" : "Benmansour", "given" : "S.", "non-dropping-particle" : "", "parse-names" : false, "suffix" : "" } ], "container-title" : "Molecular Psychiatry", "id" : "ITEM-2", "issued" : { "date-parts" : [ [ "2002" ] ] }, "page" : "S23-S28", "title" : "Delayed pharmacological effects of antidepressants", "type" : "article-journal", "volume" : "7" }, "uris" : [ "http://www.mendeley.com/documents/?uuid=aebe7c3f-def0-45ca-82e4-5647d20a751d" ] } ], "mendeley" : { "formattedCitation" : "&lt;sup&gt;101, 102&lt;/sup&gt;", "plainTextFormattedCitation" : "101, 102", "previouslyFormattedCitation" : "&lt;sup&gt;103, 104&lt;/sup&gt;" }, "properties" : { "noteIndex" : 0 }, "schema" : "https://github.com/citation-style-language/schema/raw/master/csl-citation.json" }</w:instrText>
      </w:r>
      <w:r>
        <w:rPr>
          <w:bCs/>
          <w:lang w:bidi="he-IL"/>
        </w:rPr>
        <w:fldChar w:fldCharType="separate"/>
      </w:r>
      <w:r w:rsidR="006915FA" w:rsidRPr="006915FA">
        <w:rPr>
          <w:bCs/>
          <w:noProof/>
          <w:vertAlign w:val="superscript"/>
          <w:lang w:bidi="he-IL"/>
        </w:rPr>
        <w:t>101, 102</w:t>
      </w:r>
      <w:r>
        <w:rPr>
          <w:bCs/>
          <w:lang w:bidi="he-IL"/>
        </w:rPr>
        <w:fldChar w:fldCharType="end"/>
      </w:r>
      <w:r>
        <w:rPr>
          <w:bCs/>
          <w:lang w:bidi="he-IL"/>
        </w:rPr>
        <w:t>. In this feature, UCMS possess a superior face validity compared to the FST</w:t>
      </w:r>
      <w:r>
        <w:rPr>
          <w:bCs/>
          <w:lang w:bidi="he-IL"/>
        </w:rPr>
        <w:fldChar w:fldCharType="begin" w:fldLock="1"/>
      </w:r>
      <w:r w:rsidR="00664F5A">
        <w:rPr>
          <w:bCs/>
          <w:lang w:bidi="he-IL"/>
        </w:rPr>
        <w:instrText>ADDIN CSL_CITATION { "citationItems" : [ { "id" : "ITEM-1", "itemData" : { "DOI" : "10.3791/52587", "ISSN" : "1940-087X", "PMID" : "25867960", "abstract" : "The goal of the present protocol is to describe the forced swim test (FST), which is one of the most commonly used assays for the study of depressive-like behavior in rodents. The FST is based on the assumption that when placing an animal in a container filled with water, it will first make efforts to escape but eventually will exhibit immobility that may be considered to reflect a measure of behavioral despair. This test has been extensively used because it involves the exposure of the animals to stress, which was shown to have a role in the tendency for major depression. Additionally, the FST has been shown to share some of the factors that are influenced or altered by depression in humans, including changes in food consumption, sleep abnormalities and drug-withdrawal-induced anhedonia. The main advantages of this procedure are that it is relatively easy to perform and that its results are easily and quickly analyzed. Moreover, its sensitivity to a broad range of antidepressant drugs that makes it a suitable screening test is one of the most important features leading to its high predictive validity. Despite its appeal, this model has a number of disadvantages. First, the issue of chronic augmentation is problematic in this test because in real life patients need to be treated for at least several weeks before they experience any relief from their symptoms. Last, due to the aversiveness of the FST, it is important to take into account possible influences it might have on brain structure/function if brain analyses are to be carried out following this procedure.", "author" : [ { "dropping-particle" : "", "family" : "Yankelevitch-Yahav", "given" : "Roni", "non-dropping-particle" : "", "parse-names" : false, "suffix" : "" }, { "dropping-particle" : "", "family" : "Franko", "given" : "Motty", "non-dropping-particle" : "", "parse-names" : false, "suffix" : "" }, { "dropping-particle" : "", "family" : "Huly", "given" : "Avrham", "non-dropping-particle" : "", "parse-names" : false, "suffix" : "" }, { "dropping-particle" : "", "family" : "Doron", "given" : "Ravid", "non-dropping-particle" : "", "parse-names" : false, "suffix" : "" } ], "container-title" : "Journal of Visualized Experiments", "id" : "ITEM-1", "issue" : "97", "issued" : { "date-parts" : [ [ "2015" ] ] }, "title" : "The Forced Swim Test as a Model of Depressive-like Behavior", "type" : "article-journal" }, "uris" : [ "http://www.mendeley.com/documents/?uuid=baa22adb-5034-4305-922a-c718549bad3f" ] } ], "mendeley" : { "formattedCitation" : "&lt;sup&gt;78&lt;/sup&gt;", "plainTextFormattedCitation" : "78", "previouslyFormattedCitation" : "&lt;sup&gt;78&lt;/sup&gt;" }, "properties" : { "noteIndex" : 0 }, "schema" : "https://github.com/citation-style-language/schema/raw/master/csl-citation.json" }</w:instrText>
      </w:r>
      <w:r>
        <w:rPr>
          <w:bCs/>
          <w:lang w:bidi="he-IL"/>
        </w:rPr>
        <w:fldChar w:fldCharType="separate"/>
      </w:r>
      <w:r w:rsidRPr="00E7286A">
        <w:rPr>
          <w:bCs/>
          <w:noProof/>
          <w:vertAlign w:val="superscript"/>
          <w:lang w:bidi="he-IL"/>
        </w:rPr>
        <w:t>78</w:t>
      </w:r>
      <w:r>
        <w:rPr>
          <w:bCs/>
          <w:lang w:bidi="he-IL"/>
        </w:rPr>
        <w:fldChar w:fldCharType="end"/>
      </w:r>
      <w:r>
        <w:rPr>
          <w:bCs/>
          <w:lang w:bidi="he-IL"/>
        </w:rPr>
        <w:t xml:space="preserve"> and the TST</w:t>
      </w:r>
      <w:r>
        <w:rPr>
          <w:bCs/>
          <w:lang w:bidi="he-IL"/>
        </w:rPr>
        <w:fldChar w:fldCharType="begin" w:fldLock="1"/>
      </w:r>
      <w:r w:rsidR="006915FA">
        <w:rPr>
          <w:bCs/>
          <w:lang w:bidi="he-IL"/>
        </w:rPr>
        <w:instrText>ADDIN CSL_CITATION { "citationItems" : [ { "id" : "ITEM-1", "itemData" : { "DOI" : "10.3791/3769", "ISBN" : "1940-087X", "ISSN" : "1940-087X", "PMID" : "22315011", "abstract" : "The tail-suspension test is a mouse behavioral test useful in the screening of potential antidepressant drugs, and assessing of other manipulations that are expected to affect depression related behaviors. Mice are suspended by their tails with tape, in such a position that it cannot escape or hold on to nearby surfaces. During this test, typically six minutes in duration, the resulting escape oriented behaviors are quantified. The tail-suspension test is a valuable tool in drug discovery for high-throughput screening of prospective antidepressant compounds. Here, we describe the details required for implementation of this test with additional emphasis on potential problems that may occur and how to avoid them. We also offer a solution to the tail climbing behavior, a common problem that renders this test useless in some mouse strains, such as the widely used C57BL/6. Specifically, we prevent tail climbing behaviors by passing mouse tails through a small plastic cylinder prior to suspension. Finally, we detail how to manually score the behaviors that are manifested in this test.", "author" : [ { "dropping-particle" : "", "family" : "Can", "given" : "Adem", "non-dropping-particle" : "", "parse-names" : false, "suffix" : "" }, { "dropping-particle" : "", "family" : "Dao", "given" : "David T.", "non-dropping-particle" : "", "parse-names" : false, "suffix" : "" }, { "dropping-particle" : "", "family" : "Terrillion", "given" : "Chantelle E.", "non-dropping-particle" : "", "parse-names" : false, "suffix" : "" }, { "dropping-particle" : "", "family" : "Piantadosi", "given" : "Sean C.", "non-dropping-particle" : "", "parse-names" : false, "suffix" : "" }, { "dropping-particle" : "", "family" : "Bhat", "given" : "Shambhu", "non-dropping-particle" : "", "parse-names" : false, "suffix" : "" }, { "dropping-particle" : "", "family" : "Gould", "given" : "Todd D.", "non-dropping-particle" : "", "parse-names" : false, "suffix" : "" } ], "container-title" : "Journal of Visualized Experiments", "id" : "ITEM-1", "issue" : "58", "issued" : { "date-parts" : [ [ "2011" ] ] }, "title" : "The Tail Suspension Test", "type" : "article-journal" }, "uris" : [ "http://www.mendeley.com/documents/?uuid=3310254a-0a59-4d4f-9eba-05c08d23494d" ] } ], "mendeley" : { "formattedCitation" : "&lt;sup&gt;103&lt;/sup&gt;", "plainTextFormattedCitation" : "103", "previouslyFormattedCitation" : "&lt;sup&gt;105&lt;/sup&gt;" }, "properties" : { "noteIndex" : 0 }, "schema" : "https://github.com/citation-style-language/schema/raw/master/csl-citation.json" }</w:instrText>
      </w:r>
      <w:r>
        <w:rPr>
          <w:bCs/>
          <w:lang w:bidi="he-IL"/>
        </w:rPr>
        <w:fldChar w:fldCharType="separate"/>
      </w:r>
      <w:r w:rsidR="006915FA" w:rsidRPr="006915FA">
        <w:rPr>
          <w:bCs/>
          <w:noProof/>
          <w:vertAlign w:val="superscript"/>
          <w:lang w:bidi="he-IL"/>
        </w:rPr>
        <w:t>103</w:t>
      </w:r>
      <w:r>
        <w:rPr>
          <w:bCs/>
          <w:lang w:bidi="he-IL"/>
        </w:rPr>
        <w:fldChar w:fldCharType="end"/>
      </w:r>
      <w:r>
        <w:rPr>
          <w:bCs/>
          <w:lang w:bidi="he-IL"/>
        </w:rPr>
        <w:t xml:space="preserve">, in which the effects are obtained also following acute treatment. Unlike the TST and the FST, this shortfall is not evident in the social defeat model of depression, which (along with UCMS) stand out as an excellent animal model </w:t>
      </w:r>
      <w:del w:id="859" w:author="owner" w:date="2018-05-30T20:51:00Z">
        <w:r w:rsidDel="00563A70">
          <w:rPr>
            <w:bCs/>
            <w:lang w:bidi="he-IL"/>
          </w:rPr>
          <w:delText xml:space="preserve">for </w:delText>
        </w:r>
      </w:del>
      <w:ins w:id="860" w:author="owner" w:date="2018-05-30T20:51:00Z">
        <w:r w:rsidR="00563A70">
          <w:rPr>
            <w:bCs/>
            <w:lang w:bidi="he-IL"/>
          </w:rPr>
          <w:t xml:space="preserve">of </w:t>
        </w:r>
      </w:ins>
      <w:r>
        <w:rPr>
          <w:bCs/>
          <w:lang w:bidi="he-IL"/>
        </w:rPr>
        <w:t xml:space="preserve">depression. However, compared to the FST and the TST, UCMS and other chronic stress models are much more lengthy and expensive. </w:t>
      </w:r>
    </w:p>
    <w:p w14:paraId="2F8A7688" w14:textId="77777777" w:rsidR="00E7286A" w:rsidRDefault="00E7286A" w:rsidP="00E7286A">
      <w:pPr>
        <w:pStyle w:val="NormalWeb"/>
        <w:spacing w:before="0" w:beforeAutospacing="0" w:after="0" w:afterAutospacing="0"/>
        <w:rPr>
          <w:rFonts w:asciiTheme="minorHAnsi" w:hAnsiTheme="minorHAnsi" w:cstheme="minorHAnsi"/>
          <w:bCs/>
        </w:rPr>
      </w:pPr>
    </w:p>
    <w:p w14:paraId="5A04F44C" w14:textId="6F5AF31C" w:rsidR="00A64C11" w:rsidRDefault="00E7286A" w:rsidP="006915FA">
      <w:pPr>
        <w:pStyle w:val="NormalWeb"/>
        <w:spacing w:before="0" w:beforeAutospacing="0" w:after="0" w:afterAutospacing="0"/>
        <w:rPr>
          <w:ins w:id="861" w:author="owner" w:date="2018-05-30T21:45:00Z"/>
          <w:bCs/>
          <w:lang w:bidi="he-IL"/>
        </w:rPr>
      </w:pPr>
      <w:r w:rsidRPr="00F643B4">
        <w:rPr>
          <w:rFonts w:asciiTheme="minorHAnsi" w:hAnsiTheme="minorHAnsi" w:cstheme="minorHAnsi"/>
          <w:bCs/>
        </w:rPr>
        <w:t>Notable mice strains</w:t>
      </w:r>
      <w:r>
        <w:rPr>
          <w:rFonts w:asciiTheme="minorHAnsi" w:hAnsiTheme="minorHAnsi" w:cstheme="minorHAnsi"/>
          <w:bCs/>
        </w:rPr>
        <w:t xml:space="preserve"> have been</w:t>
      </w:r>
      <w:r w:rsidRPr="00F643B4">
        <w:rPr>
          <w:rFonts w:asciiTheme="minorHAnsi" w:hAnsiTheme="minorHAnsi" w:cstheme="minorHAnsi"/>
          <w:bCs/>
        </w:rPr>
        <w:t xml:space="preserve"> employed in UCMS </w:t>
      </w:r>
      <w:r>
        <w:rPr>
          <w:rFonts w:asciiTheme="minorHAnsi" w:hAnsiTheme="minorHAnsi" w:cstheme="minorHAnsi"/>
          <w:bCs/>
        </w:rPr>
        <w:t xml:space="preserve">studies. Among the more frequent strains </w:t>
      </w:r>
      <w:r w:rsidRPr="00F643B4">
        <w:rPr>
          <w:rFonts w:asciiTheme="minorHAnsi" w:hAnsiTheme="minorHAnsi" w:cstheme="minorHAnsi"/>
          <w:bCs/>
        </w:rPr>
        <w:t>are the C57BL/6 and the BALB/cJ</w:t>
      </w:r>
      <w:r w:rsidRPr="00F643B4">
        <w:rPr>
          <w:rFonts w:asciiTheme="minorHAnsi" w:hAnsiTheme="minorHAnsi" w:cstheme="minorHAnsi"/>
          <w:bCs/>
        </w:rPr>
        <w:fldChar w:fldCharType="begin" w:fldLock="1"/>
      </w:r>
      <w:r w:rsidR="00664F5A">
        <w:rPr>
          <w:rFonts w:asciiTheme="minorHAnsi" w:hAnsiTheme="minorHAnsi" w:cstheme="minorHAnsi"/>
          <w:bCs/>
        </w:rPr>
        <w:instrText>ADDIN CSL_CITATION { "citationItems" : [ { "id" : "ITEM-1", "itemData" : { "DOI" : "10.1016/j.bbr.2004.04.008", "ISBN" : "0166-4328 (Print)\\n0166-4328 (Linking)", "ISSN" : "01664328", "PMID" : "15325787", "abstract" : "Effects of unpredictable chronic mild stress (UCMS) on anhedonic-like behaviour, physical state, body weight, learning and memory were investigated in three strains of mice. These strains were chosen among 11 strains that were tested in a first experiment for their sucrose consumption and preference for sucrose solutions of different concentrations. In the second experiment, groups of mice of the CBA/H, C57BL/6 and DBA/2 strains were submitted to 7 weeks of UCMS. Measures of the sucrose consumption, the evaluation of the physical state and the measurement of body weight were weekly assessed. Following 4-week period of UCMS, sub-groups of stressed and non-stressed mice were submitted to the spontaneous alternation test in the Y-maze, and then to the water-maze test for spatial learning and memory. UCMS induced a significant decrease of the sucrose consumption in CBA/H and in C57BL/6 but not in DBA/2 mice. The UCMS effect on sucrose intake in CBA/H mice was associated with a body weight loss and a physical state degradation. Spatial learning in a water maze was not disturbed by UCMS, however, a long-term memory impairment was observed in CBA/H stressed mice during a probe test. In the Y-maze, UCMS did not modify spontaneous alternation. These results show both an anhedonic-like and an amnesic effect of UCMS in CBA/H mice. They also reveal a difference of sensitivity to UCMS according to the strain of mice. \u00a9 2004 Elsevier B.V. All rights reserved.", "author" : [ { "dropping-particle" : "", "family" : "Pothion", "given" : "St\u00e9phanie", "non-dropping-particle" : "", "parse-names" : false, "suffix" : "" }, { "dropping-particle" : "", "family" : "Bizot", "given" : "Jean Charles", "non-dropping-particle" : "", "parse-names" : false, "suffix" : "" }, { "dropping-particle" : "", "family" : "Trovero", "given" : "Fabrice", "non-dropping-particle" : "", "parse-names" : false, "suffix" : "" }, { "dropping-particle" : "", "family" : "Belzung", "given" : "Catherine", "non-dropping-particle" : "", "parse-names" : false, "suffix" : "" } ], "container-title" : "Behavioural Brain Research", "id" : "ITEM-1", "issue" : "1", "issued" : { "date-parts" : [ [ "2004" ] ] }, "page" : "135-146", "title" : "Strain differences in sucrose preference and in the consequences of unpredictable chronic mild stress", "type" : "article-journal", "volume" : "155" }, "uris" : [ "http://www.mendeley.com/documents/?uuid=dde7c751-640e-40da-9a08-c3be95731dc2" ] }, { "id" : "ITEM-2", "itemData" : { "DOI" : "10.1016/j.bbr.2006.07.029", "ISBN" : "0166-4328 (Print)", "ISSN" : "01664328", "PMID" : "17023061", "abstract" : "The widely accepted stress-diathesis hypothesis of depression postulates that genetic factors contribute to biological vulnerability. Based on this concept, the unpredictable chronic mild stress (UCMS) animal model was developed. Most effects of UCMS can be reversed by antidepressant agents, illustrating a strong predictive validity. In rodents, UCMS also has good face validity as it can elicit depression-like symptoms. While abundant for rats, the UCMS literature on mice is relatively limited. Reports sometimes are contradictory, making it difficult to establish a clear profile of stress-induced depression-like behaviors in mice. As different groups often use different strains for their experiments, differential strain susceptibility to UCMS may provide at least a partial explanation of these discrepancies. Moreover, differences in testing methodology add another level of complexity. Very little is known about the role of genetic factors and their interactions with the environment in the development of stress-induced behavioral changes relevant to depression, though recent studies unequivocally demonstrated the effects of specific gene polymorphisms on stress-induced depressive symptoms, as well as the effects of stress on gene expression. In the present study, we investigated the effects of UCMS on a battery of different tests measuring anxiety and depression-like behaviors in three behaviorally and genetically distinct inbred strains. The goals of these experiments are to obtain a clearer behavioral profile of genetically/phenotypically distant mouse strains after UCMS treatment and to evaluate the limitations and strengths of the UCMS model in mice. \u00a9 2006 Elsevier B.V. All rights reserved.", "author" : [ { "dropping-particle" : "", "family" : "Mineur", "given" : "Yann S.", "non-dropping-particle" : "", "parse-names" : false, "suffix" : "" }, { "dropping-particle" : "", "family" : "Belzung", "given" : "Catherine", "non-dropping-particle" : "", "parse-names" : false, "suffix" : "" }, { "dropping-particle" : "", "family" : "Crusio", "given" : "Wim E.", "non-dropping-particle" : "", "parse-names" : false, "suffix" : "" } ], "container-title" : "Behavioural Brain Research", "id" : "ITEM-2", "issue" : "1", "issued" : { "date-parts" : [ [ "2006" ] ] }, "page" : "43-50", "title" : "Effects of unpredictable chronic mild stress on anxiety and depression-like behavior in mice", "type" : "article-journal", "volume" : "175" }, "uris" : [ "http://www.mendeley.com/documents/?uuid=6a6e1058-8bdc-439a-a223-9e62a9d325aa" ] } ], "mendeley" : { "formattedCitation" : "&lt;sup&gt;21, 34&lt;/sup&gt;", "plainTextFormattedCitation" : "21, 34", "previouslyFormattedCitation" : "&lt;sup&gt;21, 34&lt;/sup&gt;" }, "properties" : { "noteIndex" : 0 }, "schema" : "https://github.com/citation-style-language/schema/raw/master/csl-citation.json" }</w:instrText>
      </w:r>
      <w:r w:rsidRPr="00F643B4">
        <w:rPr>
          <w:rFonts w:asciiTheme="minorHAnsi" w:hAnsiTheme="minorHAnsi" w:cstheme="minorHAnsi"/>
          <w:bCs/>
        </w:rPr>
        <w:fldChar w:fldCharType="separate"/>
      </w:r>
      <w:r w:rsidRPr="00E7286A">
        <w:rPr>
          <w:rFonts w:asciiTheme="minorHAnsi" w:hAnsiTheme="minorHAnsi" w:cstheme="minorHAnsi"/>
          <w:bCs/>
          <w:noProof/>
          <w:vertAlign w:val="superscript"/>
        </w:rPr>
        <w:t>21, 34</w:t>
      </w:r>
      <w:r w:rsidRPr="00F643B4">
        <w:rPr>
          <w:rFonts w:asciiTheme="minorHAnsi" w:hAnsiTheme="minorHAnsi" w:cstheme="minorHAnsi"/>
          <w:bCs/>
        </w:rPr>
        <w:fldChar w:fldCharType="end"/>
      </w:r>
      <w:r w:rsidRPr="004300CF">
        <w:rPr>
          <w:rFonts w:asciiTheme="minorHAnsi" w:hAnsiTheme="minorHAnsi" w:cstheme="minorHAnsi"/>
          <w:bCs/>
        </w:rPr>
        <w:t>.</w:t>
      </w:r>
      <w:r>
        <w:rPr>
          <w:rFonts w:asciiTheme="minorHAnsi" w:hAnsiTheme="minorHAnsi" w:cstheme="minorHAnsi"/>
          <w:bCs/>
        </w:rPr>
        <w:t xml:space="preserve"> We have utilized male ICR</w:t>
      </w:r>
      <w:r w:rsidRPr="00F643B4">
        <w:rPr>
          <w:rFonts w:asciiTheme="minorHAnsi" w:hAnsiTheme="minorHAnsi" w:cstheme="minorHAnsi"/>
          <w:bCs/>
        </w:rPr>
        <w:t xml:space="preserve"> outbred </w:t>
      </w:r>
      <w:r>
        <w:rPr>
          <w:rFonts w:asciiTheme="minorHAnsi" w:hAnsiTheme="minorHAnsi" w:cstheme="minorHAnsi"/>
          <w:bCs/>
        </w:rPr>
        <w:t>mice</w:t>
      </w:r>
      <w:r w:rsidRPr="00F643B4">
        <w:rPr>
          <w:rFonts w:asciiTheme="minorHAnsi" w:hAnsiTheme="minorHAnsi" w:cstheme="minorHAnsi"/>
          <w:bCs/>
        </w:rPr>
        <w:t xml:space="preserve"> </w:t>
      </w:r>
      <w:r>
        <w:rPr>
          <w:rFonts w:asciiTheme="minorHAnsi" w:hAnsiTheme="minorHAnsi" w:cstheme="minorHAnsi"/>
          <w:bCs/>
        </w:rPr>
        <w:t xml:space="preserve">as numerous studies have demonstrated the efficiency of UCMS in this strain. </w:t>
      </w:r>
      <w:proofErr w:type="spellStart"/>
      <w:r>
        <w:rPr>
          <w:rFonts w:asciiTheme="minorHAnsi" w:hAnsiTheme="minorHAnsi" w:cstheme="minorHAnsi"/>
          <w:bCs/>
        </w:rPr>
        <w:t>Morever</w:t>
      </w:r>
      <w:proofErr w:type="spellEnd"/>
      <w:r>
        <w:rPr>
          <w:rFonts w:asciiTheme="minorHAnsi" w:hAnsiTheme="minorHAnsi" w:cstheme="minorHAnsi"/>
          <w:bCs/>
        </w:rPr>
        <w:t>, the utilization of ICR outbred mice bolsters the</w:t>
      </w:r>
      <w:r w:rsidRPr="00F643B4">
        <w:rPr>
          <w:rFonts w:asciiTheme="minorHAnsi" w:hAnsiTheme="minorHAnsi" w:cstheme="minorHAnsi"/>
          <w:bCs/>
        </w:rPr>
        <w:t xml:space="preserve"> ecological validity</w:t>
      </w:r>
      <w:r>
        <w:rPr>
          <w:rFonts w:asciiTheme="minorHAnsi" w:hAnsiTheme="minorHAnsi" w:cstheme="minorHAnsi"/>
          <w:bCs/>
        </w:rPr>
        <w:t xml:space="preserve"> of the protocol,</w:t>
      </w:r>
      <w:r w:rsidRPr="00F643B4">
        <w:rPr>
          <w:rFonts w:asciiTheme="minorHAnsi" w:hAnsiTheme="minorHAnsi" w:cstheme="minorHAnsi"/>
          <w:bCs/>
        </w:rPr>
        <w:t xml:space="preserve"> due to </w:t>
      </w:r>
      <w:r>
        <w:rPr>
          <w:rFonts w:asciiTheme="minorHAnsi" w:hAnsiTheme="minorHAnsi" w:cstheme="minorHAnsi"/>
          <w:bCs/>
        </w:rPr>
        <w:t>the</w:t>
      </w:r>
      <w:r w:rsidRPr="00F643B4">
        <w:rPr>
          <w:rFonts w:asciiTheme="minorHAnsi" w:hAnsiTheme="minorHAnsi" w:cstheme="minorHAnsi"/>
          <w:bCs/>
        </w:rPr>
        <w:t xml:space="preserve"> high betw</w:t>
      </w:r>
      <w:r w:rsidRPr="009A6608">
        <w:rPr>
          <w:rFonts w:asciiTheme="minorHAnsi" w:hAnsiTheme="minorHAnsi" w:cstheme="minorHAnsi"/>
          <w:bCs/>
        </w:rPr>
        <w:t>een animals genetic variability</w:t>
      </w:r>
      <w:r>
        <w:rPr>
          <w:rFonts w:asciiTheme="minorHAnsi" w:hAnsiTheme="minorHAnsi" w:cstheme="minorHAnsi"/>
          <w:bCs/>
        </w:rPr>
        <w:t xml:space="preserve"> of this strain (</w:t>
      </w:r>
      <w:r w:rsidRPr="00F643B4">
        <w:rPr>
          <w:rFonts w:asciiTheme="minorHAnsi" w:hAnsiTheme="minorHAnsi" w:cstheme="minorHAnsi"/>
          <w:bCs/>
        </w:rPr>
        <w:t>compared to transgenic mice strains</w:t>
      </w:r>
      <w:r>
        <w:rPr>
          <w:rFonts w:asciiTheme="minorHAnsi" w:hAnsiTheme="minorHAnsi" w:cstheme="minorHAnsi"/>
          <w:bCs/>
        </w:rPr>
        <w:t>)</w:t>
      </w:r>
      <w:r w:rsidRPr="00F643B4">
        <w:rPr>
          <w:rFonts w:asciiTheme="minorHAnsi" w:hAnsiTheme="minorHAnsi" w:cstheme="minorHAnsi"/>
          <w:bCs/>
        </w:rPr>
        <w:fldChar w:fldCharType="begin" w:fldLock="1"/>
      </w:r>
      <w:r w:rsidR="006915FA">
        <w:rPr>
          <w:rFonts w:asciiTheme="minorHAnsi" w:hAnsiTheme="minorHAnsi" w:cstheme="minorHAnsi"/>
          <w:bCs/>
        </w:rPr>
        <w:instrText>ADDIN CSL_CITATION { "citationItems" : [ { "id" : "ITEM-1", "itemData" : { "DOI" : "10.1016/B978-0-12-382008-2.00003-9", "ISBN" : "9780123820082", "abstract" : "Genetically defined inbred mice are universally accepted as the principal model for analyzing and understanding inherited human disorders (Paigen, 1995, 2002; Davisson, 1999; Zambrowicz and Sands, 2003). The ultimate recognition of their value was when the mouse was selected as the first model organism to have its genome sequenced in the Human Genome Initiative. The advantages for using mice for research purposes are numerous. Despite their obvious physical differences, genes from mice and humans are approximately 99% identical (Mouse Genome Sequencing Consortium, 2002). In addition, genes in the mouse and humans function in virtually the same way in a biological context. Unlike many mammalian model organisms, the genome of the mouse is easily manipulated through numerous genetic engineering technologies. Their small size and ease of maintenance reduce the costs of research. Their accelerated lifespan (1 mouse year=\u223c30 human years) allows all life stages to be studied. Their short gestation time (\u223c3 weeks) and large litter size quickly provide a large sample population and enable rapid genetic and pathophysiologic characterizations. Genetically defined backgrounds and controlled environmental factors (e.g. diet, exercise, reproduction, and specific pathogens) minimize variability. This latter point is especially improtant for defining effects due to mutant genes because variability in human diseases is frequently due to the heterogeneity of the genetic background. The ability to place mutations on different genetic backgrounds makes it possible to study the effect of modifying genes. Developmental and invasive studies not possible or ethical with human subjects can be done under controlled conditions in mice. Diet, drug, and gene therapies can be tested and all tissues are accessible. Finally, knowledge of the mouse genome is far more advanced than that of any other experimental mammal. Databases containing the entire {DNA} sequences for both the human and mouse genomes are available from both private (Celera, celera.com) and public (international human and mouse sequencing consortia, ensembl.org) sources. Direct {DNA} sequence comparisons can now be used to delineate exact regions of gene conservation between the two genomes. This chapter describes the types of strains available for research, standardized genetic strain and gene nomenclature, and mouse and bioinformatics resources available to the research community.", "author" : [ { "dropping-particle" : "", "family" : "Lutz", "given" : "Cathleen M.", "non-dropping-particle" : "", "parse-names" : false, "suffix" : "" }, { "dropping-particle" : "", "family" : "Linder", "given" : "Carol C.", "non-dropping-particle" : "", "parse-names" : false, "suffix" : "" }, { "dropping-particle" : "", "family" : "Davisson", "given" : "Muriel T.", "non-dropping-particle" : "", "parse-names" : false, "suffix" : "" } ], "container-title" : "The Laboratory Mouse", "id" : "ITEM-1", "issued" : { "date-parts" : [ [ "2012" ] ] }, "page" : "37-56", "title" : "Strains, Stocks and Mutant Mice", "type" : "chapter" }, "uris" : [ "http://www.mendeley.com/documents/?uuid=e06b23f0-6833-4298-a1d6-d380a9873dfa" ] }, { "id" : "ITEM-2", "itemData" : { "DOI" : "10.1371/journal.pone.0188043", "ISBN" : "1111111111", "ISSN" : "19326203", "PMID" : "29141007", "abstract" : "Anhedonia is defined as a diminished ability to obtain pleasure from otherwise positive stimuli. Anxiety and mood disorders have been previously associated with dysregulation of the reward system, with anhedonia as a core element of major depressive disorder (MDD). The aim of the present study was to investigate whether stress-induced anhedonia could be prevented by treatments with escitalopram or novel herbal treatment (NHT) in an animal model of depression. Unpredictable chronic mild stress (UCMS) was administered for 4 weeks on ICR outbred mice. Following stress exposure, animals were randomly assigned to pharmacological treatment groups (i.e., saline, escitalopram or NHT). Treatments were delivered for 3 weeks. Hedonic tone was examined via ethanol and sucrose preferences. Biological indices pertinent to MDD and anhedonia were assessed: namely, hippocampal brain-derived neurotrophic factor (BDNF) and striatal dopamine receptor D2 (Drd2) mRNA expression levels. The results indicate that the UCMS-induced reductions in ethanol or sucrose preferences were normalized by escitalopram or NHT. This implies a resemblance between sucrose and ethanol in their hedonic-eliciting property. On a neurobiological aspect, UCMS-induced reduction in hippocampal BDNF levels was normalized by escitalopram or NHT, while UCMS-induced reduction in striatal Drd2 mRNA levels was normalized solely by NHT. The results accentuate the association of stress and anhedonia, and pinpoint a distinct effect for NHT on striatal Drd2 expression.", "author" : [ { "dropping-particle" : "", "family" : "Burstein", "given" : "Or", "non-dropping-particle" : "", "parse-names" : false, "suffix" : "" }, { "dropping-particle" : "", "family" : "Franko", "given" : "Motty", "non-dropping-particle" : "", "parse-names" : false, "suffix" : "" }, { "dropping-particle" : "", "family" : "Gale", "given" : "Eyal", "non-dropping-particle" : "", "parse-names" : false, "suffix" : "" }, { "dropping-particle" : "", "family" : "Handelsman", "given" : "Assaf", "non-dropping-particle" : "", "parse-names" : false, "suffix" : "" }, { "dropping-particle" : "", "family" : "Barak", "given" : "Segev", "non-dropping-particle" : "", "parse-names" : false, "suffix" : "" }, { "dropping-particle" : "", "family" : "Motsan", "given" : "Shai", "non-dropping-particle" : "", "parse-names" : false, "suffix" : "" }, { "dropping-particle" : "", "family" : "Shamir", "given" : "Alon", "non-dropping-particle" : "", "parse-names" : false, "suffix" : "" }, { "dropping-particle" : "", "family" : "Toledano", "given" : "Roni", "non-dropping-particle" : "", "parse-names" : false, "suffix" : "" }, { "dropping-particle" : "", "family" : "Simhon", "given" : "Omri", "non-dropping-particle" : "", "parse-names" : false, "suffix" : "" }, { "dropping-particle" : "", "family" : "Hirshler", "given" : "Yafit", "non-dropping-particle" : "", "parse-names" : false, "suffix" : "" }, { "dropping-particle" : "", "family" : "Chen", "given" : "Gang", "non-dropping-particle" : "", "parse-names" : false, "suffix" : "" }, { "dropping-particle" : "", "family" : "Doron", "given" : "Ravid", "non-dropping-particle" : "", "parse-names" : false, "suffix" : "" } ], "container-title" : "PLoS ONE", "id" : "ITEM-2", "issue" : "11", "issued" : { "date-parts" : [ [ "2017" ] ] }, "title" : "Escitalopram and NHT normalized stress-induced anhedonia and molecular neuroadaptations in a mouse model of depression", "type" : "article-journal", "volume" : "12" }, "uris" : [ "http://www.mendeley.com/documents/?uuid=70d2afb6-9af4-44d8-8501-4635c1cb48f5" ] }, { "id" : "ITEM-3", "itemData" : { "DOI" : "10.1016/j.pnpbp.2009.07.002", "ISBN" : "1878-4216 (Electronic)\\r0278-5846 (Linking)", "ISSN" : "02785846", "PMID" : "19596036", "abstract" : "The root part of Paeonia lactiflora Pall. (Ranunculaceae), commonly known as peony, is a commonly used Chinese herb for the treatment of depression-like disorders. Previous studies in our laboratory have demonstrated that total glycosides of peony (TGP) produced antidepressant-like action in various mouse models of behavioral despair. The present study aimed to examine whether TGP could affect the chronic unpredictable mild stress (CUMS)-induced depression in mice. The mechanism(s) underlying the antidepressant-like action was investigated by measuring serum corticosterone level, glucocorticoid receptor (GR) and brain-derived neurotrophic factor (BDNF) mRNA levels in brain tissues. CUMS, being lasted for 6\u00a0weeks, caused depression-like behavior in mice, as indicated by the significant decrease in sucrose consumption and increase in immobility time in the forced swim test. Whereas serum corticosterone level was significantly increased in mice exposed to CUMS, expressions of GR mRNA in hippocampus, and BDNF mRNA in hippocampus and frontal cortex, were decreased in CUMS-treated mice. Daily intragastric administration of TGP (80 or 160\u00a0mg/kg/day) during the six weeks of CUMS significantly suppressed behavioral and biochemical changes induced by CUMS. The results suggest that the antidepressant-like action of TPG is likely mediated by modulating the function of hypothalamic-pituitary-adrenal axis and increasing the expression of BDNF in brain tissues. \u00a9 2009 Elsevier Inc. All rights reserved.", "author" : [ { "dropping-particle" : "", "family" : "Mao", "given" : "Qing Qiu", "non-dropping-particle" : "", "parse-names" : false, "suffix" : "" }, { "dropping-particle" : "", "family" : "Ip", "given" : "Siu Po", "non-dropping-particle" : "", "parse-names" : false, "suffix" : "" }, { "dropping-particle" : "", "family" : "Ko", "given" : "Kam Ming", "non-dropping-particle" : "", "parse-names" : false, "suffix" : "" }, { "dropping-particle" : "", "family" : "Tsai", "given" : "Sam Hip", "non-dropping-particle" : "", "parse-names" : false, "suffix" : "" }, { "dropping-particle" : "", "family" : "Che", "given" : "Chun Tao", "non-dropping-particle" : "", "parse-names" : false, "suffix" : "" } ], "container-title" : "Progress in Neuro-Psychopharmacology and Biological Psychiatry", "id" : "ITEM-3", "issue" : "7", "issued" : { "date-parts" : [ [ "2009" ] ] }, "page" : "1211-1216", "title" : "Peony glycosides produce antidepressant-like action in mice exposed to chronic unpredictable mild stress: Effects on hypothalamic-pituitary-adrenal function and brain-derived neurotrophic factor", "type" : "article-journal", "volume" : "33" }, "uris" : [ "http://www.mendeley.com/documents/?uuid=b2958d05-19e0-4ccb-bd9b-f53e0f0d094e" ] }, { "id" : "ITEM-4", "itemData" : { "DOI" : "10.1016/j.pbb.2006.01.004", "ISBN" : "0091-3057", "ISSN" : "00913057", "PMID" : "16519925", "abstract" : "Increasing evidences indicate the concurrence and interrelationship of depression and cognitive impairments. The present study was undertaken to investigate the effects of two depressive animal models, learned helplessness (LH) and chronic mild stress (CMS), on the cognitive functions of mice in the Morris water maze task. Our results demonstrated that both LH and CMS significantly decreased the cognitive performance of stressed mice in the water maze task. The escaping latency to the platform was prolonged and the probe test percentage in the platform quadrant was reduced. These two models also increased the plasma corticosterone concentration and decreased the brain derived neurotrophic factor (BDNF) and cAMP-response element-biding protein (CREB) messenger ribonucleic acid (mRNA) levels in hippocampus, which might cause the spatial cognition deficits. Repeated treatment with antidepressant drugs, imipramine (Imi) and fluoxetine (Flu), significantly reduced the plasma corticosterone concentration and enhanced the BDNF and CREB levels. Furthermore, antidepressant treated animals showed an ameliorated cognitive performance compared with the vehicle treated stressed animals. These data suggest that both LH and CMS impair the spatial cognitive function and repeated treatment with antidepressant drugs decreases the prevalence of cognitive impairments induced by these two animal models. Those might in part be attributed to the reduced plasma corticosterone and enhanced hippocampal BDNF and CREB expressions. This study provided a better understanding of molecular mechanisms underlying interactions of depression and cognitive impairments, although animal models used in this study can mimic only some aspects of depression or cognition of human. \u00a9 2006 Elsevier Inc. All rights reserved.", "author" : [ { "dropping-particle" : "", "family" : "Song", "given" : "Li", "non-dropping-particle" : "", "parse-names" : false, "suffix" : "" }, { "dropping-particle" : "", "family" : "Che", "given" : "Wang", "non-dropping-particle" : "", "parse-names" : false, "suffix" : "" }, { "dropping-particle" : "", "family" : "Min-wei", "given" : "Wang", "non-dropping-particle" : "", "parse-names" : false, "suffix" : "" }, { "dropping-particle" : "", "family" : "Murakami", "given" : "Yukihisa", "non-dropping-particle" : "", "parse-names" : false, "suffix" : "" }, { "dropping-particle" : "", "family" : "Matsumoto", "given" : "Kinzo", "non-dropping-particle" : "", "parse-names" : false, "suffix" : "" } ], "container-title" : "Pharmacology Biochemistry and Behavior", "id" : "ITEM-4", "issue" : "2", "issued" : { "date-parts" : [ [ "2006" ] ] }, "page" : "186-193", "title" : "Impairment of the spatial learning and memory induced by learned helplessness and chronic mild stress", "type" : "article-journal", "volume" : "83" }, "uris" : [ "http://www.mendeley.com/documents/?uuid=d158f9c2-fafa-4430-8fa4-615fafc7619c" ] }, { "id" : "ITEM-5", "itemData" : { "DOI" : "10.1016/j.lfs.2013.10.025", "ISBN" : "0024-3205", "ISSN" : "00243205", "PMID" : "24184295", "abstract" : "Aims Depression is a chronic, recurring and potentially life-threatening illness. Current treatments for depression are characterized by a low success rate and associated with a wide variety of side effects. The aim of the present study was to evaluate the behavioral and biological anti-depressant effects of a novel herbal treatment (NHT), as well as to assess its potential side effects, in comparison to treatment with the selective serotonin reuptake inhibitor escitalopram. Main methods Depressive-like behavior was evaluated using the forced swim test (FST) and the tail suspension test (TST). Sexual behavior was evaluated following treatment by measuring latency before first mount and number of total mounts. Brain derived neurotrophic factor (BDNF) levels were evaluated using enzyme-linked immunosorbent assay. Serotonin transporter (SERT) levels in the pre-frontal cortex (PFC) and hypothalamus were evaluated using high affinity binding assay. Key findings (1) The NHT reduced depressive-like behavior in the FST and TST; (2) BDNF levels in the PFC of mice treated both with the NHT and escitalopram were increased; (3) SERT levels in the hypothalamus were significantly higher in the NHT group, in comparison to escitalopram and the control groups, and significantly lower in the PFC of the NHT group in comparison to the escitalopram group; and (4) the NHT led to less sexual dysfunction, compared to treatment with escitalopram. Significance Our NHT has the potential of being highly efficacious in treating depression in humans, while causing minimal to no influence on sexual function. ?? 2013 Elsevier Inc. All rights reserved.", "author" : [ { "dropping-particle" : "", "family" : "Doron", "given" : "Ravid", "non-dropping-particle" : "", "parse-names" : false, "suffix" : "" }, { "dropping-particle" : "", "family" : "Lotan", "given" : "Dafna", "non-dropping-particle" : "", "parse-names" : false, "suffix" : "" }, { "dropping-particle" : "", "family" : "Einat", "given" : "Nili", "non-dropping-particle" : "", "parse-names" : false, "suffix" : "" }, { "dropping-particle" : "", "family" : "Yaffe", "given" : "Roni", "non-dropping-particle" : "", "parse-names" : false, "suffix" : "" }, { "dropping-particle" : "", "family" : "Winer", "given" : "Avigail", "non-dropping-particle" : "", "parse-names" : false, "suffix" : "" }, { "dropping-particle" : "", "family" : "Marom", "given" : "Inbal", "non-dropping-particle" : "", "parse-names" : false, "suffix" : "" }, { "dropping-particle" : "", "family" : "Meron", "given" : "Gili", "non-dropping-particle" : "", "parse-names" : false, "suffix" : "" }, { "dropping-particle" : "", "family" : "Kately", "given" : "Nadav", "non-dropping-particle" : "", "parse-names" : false, "suffix" : "" }, { "dropping-particle" : "", "family" : "Rehavi", "given" : "Moshe", "non-dropping-particle" : "", "parse-names" : false, "suffix" : "" } ], "container-title" : "Life Sciences", "id" : "ITEM-5", "issue" : "2", "issued" : { "date-parts" : [ [ "2014" ] ] }, "page" : "151-157", "title" : "A novel herbal treatment reduces depressive-like behaviors and increases BDNF levels in the brain of stressed mice", "type" : "article-journal", "volume" : "94" }, "uris" : [ "http://www.mendeley.com/documents/?uuid=694c7437-31da-46d7-94e3-408d21576051" ] } ], "mendeley" : { "formattedCitation" : "&lt;sup&gt;30, 75, 104\u2013106&lt;/sup&gt;", "plainTextFormattedCitation" : "30, 75, 104\u2013106", "previouslyFormattedCitation" : "&lt;sup&gt;30, 75, 91, 92, 106&lt;/sup&gt;" }, "properties" : { "noteIndex" : 0 }, "schema" : "https://github.com/citation-style-language/schema/raw/master/csl-citation.json" }</w:instrText>
      </w:r>
      <w:r w:rsidRPr="00F643B4">
        <w:rPr>
          <w:rFonts w:asciiTheme="minorHAnsi" w:hAnsiTheme="minorHAnsi" w:cstheme="minorHAnsi"/>
          <w:bCs/>
        </w:rPr>
        <w:fldChar w:fldCharType="separate"/>
      </w:r>
      <w:r w:rsidR="006915FA" w:rsidRPr="006915FA">
        <w:rPr>
          <w:rFonts w:asciiTheme="minorHAnsi" w:hAnsiTheme="minorHAnsi" w:cstheme="minorHAnsi"/>
          <w:bCs/>
          <w:noProof/>
          <w:vertAlign w:val="superscript"/>
        </w:rPr>
        <w:t>30, 75, 104–106</w:t>
      </w:r>
      <w:r w:rsidRPr="00F643B4">
        <w:rPr>
          <w:rFonts w:asciiTheme="minorHAnsi" w:hAnsiTheme="minorHAnsi" w:cstheme="minorHAnsi"/>
          <w:bCs/>
        </w:rPr>
        <w:fldChar w:fldCharType="end"/>
      </w:r>
      <w:r w:rsidRPr="00F643B4">
        <w:rPr>
          <w:rFonts w:asciiTheme="minorHAnsi" w:hAnsiTheme="minorHAnsi" w:cstheme="minorHAnsi"/>
          <w:bCs/>
        </w:rPr>
        <w:t>.</w:t>
      </w:r>
    </w:p>
    <w:p w14:paraId="1AC95D52" w14:textId="77777777" w:rsidR="00A64C11" w:rsidRDefault="00A64C11" w:rsidP="00E7286A">
      <w:pPr>
        <w:pStyle w:val="NormalWeb"/>
        <w:spacing w:before="0" w:beforeAutospacing="0" w:after="0" w:afterAutospacing="0"/>
        <w:rPr>
          <w:ins w:id="862" w:author="owner" w:date="2018-05-30T21:45:00Z"/>
          <w:bCs/>
          <w:lang w:bidi="he-IL"/>
        </w:rPr>
      </w:pPr>
    </w:p>
    <w:p w14:paraId="0387ADD5" w14:textId="52AAFC16" w:rsidR="00E7286A" w:rsidRDefault="00A64C11" w:rsidP="006915FA">
      <w:pPr>
        <w:pStyle w:val="NormalWeb"/>
        <w:spacing w:before="0" w:beforeAutospacing="0" w:after="0" w:afterAutospacing="0"/>
        <w:rPr>
          <w:bCs/>
          <w:lang w:bidi="he-IL"/>
        </w:rPr>
      </w:pPr>
      <w:ins w:id="863" w:author="owner" w:date="2018-05-30T21:46:00Z">
        <w:r w:rsidRPr="006C72AB">
          <w:rPr>
            <w:rFonts w:asciiTheme="minorHAnsi" w:hAnsiTheme="minorHAnsi" w:cstheme="minorHAnsi"/>
            <w:bCs/>
            <w:lang w:bidi="he-IL"/>
          </w:rPr>
          <w:t xml:space="preserve">For </w:t>
        </w:r>
        <w:r>
          <w:rPr>
            <w:rFonts w:asciiTheme="minorHAnsi" w:hAnsiTheme="minorHAnsi" w:cstheme="minorHAnsi"/>
            <w:bCs/>
            <w:lang w:bidi="he-IL"/>
          </w:rPr>
          <w:t xml:space="preserve">suggested </w:t>
        </w:r>
        <w:r w:rsidRPr="006C72AB">
          <w:rPr>
            <w:rFonts w:asciiTheme="minorHAnsi" w:hAnsiTheme="minorHAnsi" w:cstheme="minorHAnsi"/>
            <w:bCs/>
            <w:lang w:bidi="he-IL"/>
          </w:rPr>
          <w:t xml:space="preserve">doses of other drugs </w:t>
        </w:r>
        <w:r>
          <w:rPr>
            <w:rFonts w:asciiTheme="minorHAnsi" w:hAnsiTheme="minorHAnsi" w:cstheme="minorHAnsi"/>
            <w:bCs/>
            <w:lang w:bidi="he-IL"/>
          </w:rPr>
          <w:t>not included in this protocol</w:t>
        </w:r>
      </w:ins>
      <w:ins w:id="864" w:author="owner" w:date="2018-05-30T21:47:00Z">
        <w:r>
          <w:rPr>
            <w:rFonts w:asciiTheme="minorHAnsi" w:hAnsiTheme="minorHAnsi" w:cstheme="minorHAnsi"/>
            <w:bCs/>
            <w:lang w:bidi="he-IL"/>
          </w:rPr>
          <w:t xml:space="preserve">, but were used in other UCMS protocols </w:t>
        </w:r>
      </w:ins>
      <w:ins w:id="865" w:author="owner" w:date="2018-05-30T21:46:00Z">
        <w:r w:rsidRPr="006C72AB">
          <w:rPr>
            <w:rFonts w:asciiTheme="minorHAnsi" w:hAnsiTheme="minorHAnsi" w:cstheme="minorHAnsi"/>
            <w:bCs/>
            <w:lang w:bidi="he-IL"/>
          </w:rPr>
          <w:t>see: flouxetine</w:t>
        </w:r>
        <w:r w:rsidRPr="006C72AB">
          <w:rPr>
            <w:rFonts w:asciiTheme="minorHAnsi" w:hAnsiTheme="minorHAnsi" w:cstheme="minorHAnsi"/>
            <w:bCs/>
            <w:lang w:bidi="he-IL"/>
          </w:rPr>
          <w:fldChar w:fldCharType="begin" w:fldLock="1"/>
        </w:r>
      </w:ins>
      <w:r w:rsidR="006915FA">
        <w:rPr>
          <w:rFonts w:asciiTheme="minorHAnsi" w:hAnsiTheme="minorHAnsi" w:cstheme="minorHAnsi"/>
          <w:bCs/>
          <w:lang w:bidi="he-IL"/>
        </w:rPr>
        <w:instrText>ADDIN CSL_CITATION { "citationItems" : [ { "id" : "ITEM-1", "itemData" : { "DOI" : "10.1097/00008877-199902000-00007", "ISBN" : "0955-8810", "ISSN" : "09558810", "PMID" : "10780304", "abstract" : "In rodents, exposure to chronic mild stress (CMS) is known to induce unresponsiveness to environmental stimuli, as well as sleep disturbances, suggesting some analogies between this syndrome and human depression. Furthermore, numerous studies reported a decrease in nocturnal melatonin concentration in depressed patients, compared with controls. The present study was conducted to test a possible preventative action of daily treatment with melatonin on behavioural alterations induced in C3H/He mice by CMS exposure. In addition to daily spontaneous locomotor activity and preference for sucrose solution, the emotional behaviour of mice was examined in a stressful situation (light/dark choice test), as well as in a situation devoid of constraining components (free-exploratory paradigm), after three weeks of CMS. The results showed that the behaviour of C3H/He mice was disrupted after CMS. Stressed mice exhibited blunted emotional reactivity in both the light/dark choice test and the free-exploratory situation. While unstressed mice presented no variation in their preference for a sucrose solution, stressed mice presented a decrease in such preference towards the end of the CMS exposure. Furthermore, daily spontaneous locomotor activity of the mice was reduced after CMS. Daily treatment of stressed mice with melatonin was able to prevent several CMS-induced disturbances, except in the light/dark choice test, where melatonin was ineffective. Compared to the effects of 10 mg/kg of fluoxetine, which completely prevented CMS-induced dysregulation of behaviour, melatonin was less effective. The present results support the idea that melatonin may be implicated in an homeostatic system which protects animals from disruptions induced by chronic stress.", "author" : [ { "dropping-particle" : "", "family" : "Kopp", "given" : "C.", "non-dropping-particle" : "", "parse-names" : false, "suffix" : "" }, { "dropping-particle" : "", "family" : "Vogel", "given" : "E.", "non-dropping-particle" : "", "parse-names" : false, "suffix" : "" }, { "dropping-particle" : "", "family" : "Rettori", "given" : "M. C.", "non-dropping-particle" : "", "parse-names" : false, "suffix" : "" }, { "dropping-particle" : "", "family" : "Delagrange", "given" : "P.", "non-dropping-particle" : "", "parse-names" : false, "suffix" : "" }, { "dropping-particle" : "", "family" : "Misslin", "given" : "R.", "non-dropping-particle" : "", "parse-names" : false, "suffix" : "" } ], "container-title" : "Behavioural Pharmacology", "id" : "ITEM-1", "issue" : "1", "issued" : { "date-parts" : [ [ "1999" ] ] }, "page" : "73-83", "title" : "The effects of melatonin on the behavioural disturbances induced by chronic mild stress in C3H/He mice", "type" : "article-journal", "volume" : "10" }, "uris" : [ "http://www.mendeley.com/documents/?uuid=080caa7e-1e29-4ca4-bfe4-f230153d4f3f" ] }, { "id" : "ITEM-2", "itemData" : { "DOI" : "10.1016/j.pbb.2006.01.004", "ISBN" : "0091-3057", "ISSN" : "00913057", "PMID" : "16519925", "abstract" : "Increasing evidences indicate the concurrence and interrelationship of depression and cognitive impairments. The present study was undertaken to investigate the effects of two depressive animal models, learned helplessness (LH) and chronic mild stress (CMS), on the cognitive functions of mice in the Morris water maze task. Our results demonstrated that both LH and CMS significantly decreased the cognitive performance of stressed mice in the water maze task. The escaping latency to the platform was prolonged and the probe test percentage in the platform quadrant was reduced. These two models also increased the plasma corticosterone concentration and decreased the brain derived neurotrophic factor (BDNF) and cAMP-response element-biding protein (CREB) messenger ribonucleic acid (mRNA) levels in hippocampus, which might cause the spatial cognition deficits. Repeated treatment with antidepressant drugs, imipramine (Imi) and fluoxetine (Flu), significantly reduced the plasma corticosterone concentration and enhanced the BDNF and CREB levels. Furthermore, antidepressant treated animals showed an ameliorated cognitive performance compared with the vehicle treated stressed animals. These data suggest that both LH and CMS impair the spatial cognitive function and repeated treatment with antidepressant drugs decreases the prevalence of cognitive impairments induced by these two animal models. Those might in part be attributed to the reduced plasma corticosterone and enhanced hippocampal BDNF and CREB expressions. This study provided a better understanding of molecular mechanisms underlying interactions of depression and cognitive impairments, although animal models used in this study can mimic only some aspects of depression or cognition of human. \u00a9 2006 Elsevier Inc. All rights reserved.", "author" : [ { "dropping-particle" : "", "family" : "Song", "given" : "Li", "non-dropping-particle" : "", "parse-names" : false, "suffix" : "" }, { "dropping-particle" : "", "family" : "Che", "given" : "Wang", "non-dropping-particle" : "", "parse-names" : false, "suffix" : "" }, { "dropping-particle" : "", "family" : "Min-wei", "given" : "Wang", "non-dropping-particle" : "", "parse-names" : false, "suffix" : "" }, { "dropping-particle" : "", "family" : "Murakami", "given" : "Yukihisa", "non-dropping-particle" : "", "parse-names" : false, "suffix" : "" }, { "dropping-particle" : "", "family" : "Matsumoto", "given" : "Kinzo", "non-dropping-particle" : "", "parse-names" : false, "suffix" : "" } ], "container-title" : "Pharmacology Biochemistry and Behavior", "id" : "ITEM-2", "issue" : "2", "issued" : { "date-parts" : [ [ "2006" ] ] }, "page" : "186-193", "title" : "Impairment of the spatial learning and memory induced by learned helplessness and chronic mild stress", "type" : "article-journal", "volume" : "83" }, "uris" : [ "http://www.mendeley.com/documents/?uuid=d158f9c2-fafa-4430-8fa4-615fafc7619c" ] }, { "id" : "ITEM-3", "itemData" : { "DOI" : "10.1016/j.pnpbp.2009.07.002", "ISBN" : "1878-4216 (Electronic)\\r0278-5846 (Linking)", "ISSN" : "02785846", "PMID" : "19596036", "abstract" : "The root part of Paeonia lactiflora Pall. (Ranunculaceae), commonly known as peony, is a commonly used Chinese herb for the treatment of depression-like disorders. Previous studies in our laboratory have demonstrated that total glycosides of peony (TGP) produced antidepressant-like action in various mouse models of behavioral despair. The present study aimed to examine whether TGP could affect the chronic unpredictable mild stress (CUMS)-induced depression in mice. The mechanism(s) underlying the antidepressant-like action was investigated by measuring serum corticosterone level, glucocorticoid receptor (GR) and brain-derived neurotrophic factor (BDNF) mRNA levels in brain tissues. CUMS, being lasted for 6\u00a0weeks, caused depression-like behavior in mice, as indicated by the significant decrease in sucrose consumption and increase in immobility time in the forced swim test. Whereas serum corticosterone level was significantly increased in mice exposed to CUMS, expressions of GR mRNA in hippocampus, and BDNF mRNA in hippocampus and frontal cortex, were decreased in CUMS-treated mice. Daily intragastric administration of TGP (80 or 160\u00a0mg/kg/day) during the six weeks of CUMS significantly suppressed behavioral and biochemical changes induced by CUMS. The results suggest that the antidepressant-like action of TPG is likely mediated by modulating the function of hypothalamic-pituitary-adrenal axis and increasing the expression of BDNF in brain tissues. \u00a9 2009 Elsevier Inc. All rights reserved.", "author" : [ { "dropping-particle" : "", "family" : "Mao", "given" : "Qing Qiu", "non-dropping-particle" : "", "parse-names" : false, "suffix" : "" }, { "dropping-particle" : "", "family" : "Ip", "given" : "Siu Po", "non-dropping-particle" : "", "parse-names" : false, "suffix" : "" }, { "dropping-particle" : "", "family" : "Ko", "given" : "Kam Ming", "non-dropping-particle" : "", "parse-names" : false, "suffix" : "" }, { "dropping-particle" : "", "family" : "Tsai", "given" : "Sam Hip", "non-dropping-particle" : "", "parse-names" : false, "suffix" : "" }, { "dropping-particle" : "", "family" : "Che", "given" : "Chun Tao", "non-dropping-particle" : "", "parse-names" : false, "suffix" : "" } ], "container-title" : "Progress in Neuro-Psychopharmacology and Biological Psychiatry", "id" : "ITEM-3", "issue" : "7", "issued" : { "date-parts" : [ [ "2009" ] ] }, "page" : "1211-1216", "title" : "Peony glycosides produce antidepressant-like action in mice exposed to chronic unpredictable mild stress: Effects on hypothalamic-pituitary-adrenal function and brain-derived neurotrophic factor", "type" : "article-journal", "volume" : "33" }, "uris" : [ "http://www.mendeley.com/documents/?uuid=b2958d05-19e0-4ccb-bd9b-f53e0f0d094e" ] }, { "id" : "ITEM-4", "itemData" : { "DOI" : "10.1007/BF02247719", "ISBN" : "0033-3158 (Print)\\n0033-3158 (Linking)", "ISSN" : "00333158", "PMID" : "1365858", "abstract" : "Chronic exposure to mild unpredictable stress has previously been found to depress the consumption of palatable sweet solutions. In the present study this effect was reversed by chronic (9 weeks) treatment with the atypical antidepressants, fluoxetine and maprotiline (5 mg/kg/day); the non-antidepressant chlordiazepoxide was ineffective. Stressed animals were also subsensitive to food reward in the place conditioning procedure; however, fluoxetine and maprotiline treated animals showed normal place preference conditioning. Acute pretreatment with raclopride (100 micrograms/kg) selectively reversed the recovery of sucrose drinking in antidepressant-treated stressed animals. These results extend previous reports of the efficacy of tricyclic antidepressants in this paradigm, and support the hypothesis of a dopaminergic mechanism of antidepressant action.", "author" : [ { "dropping-particle" : "", "family" : "Muscat", "given" : "Richard", "non-dropping-particle" : "", "parse-names" : false, "suffix" : "" }, { "dropping-particle" : "", "family" : "Papp", "given" : "Mariusz", "non-dropping-particle" : "", "parse-names" : false, "suffix" : "" }, { "dropping-particle" : "", "family" : "Willner", "given" : "Paul", "non-dropping-particle" : "", "parse-names" : false, "suffix" : "" } ], "container-title" : "Psychopharmacology", "id" : "ITEM-4", "issue" : "4", "issued" : { "date-parts" : [ [ "1992" ] ] }, "page" : "433-438", "title" : "Reversal of stress-induced anhedonia by the atypical antidepressants, fluoxetine and maprotiline", "type" : "article-journal", "volume" : "109" }, "uris" : [ "http://www.mendeley.com/documents/?uuid=cb3019d6-e2cf-42e9-8a94-84c6253d5cd1" ] }, { "id" : "ITEM-5", "itemData" : { "DOI" : "10.1016/j.bbr.2008.04.021", "ISBN" : "0166-4328 (Print)", "ISSN" : "01664328", "PMID" : "18565601", "abstract" : "There have been few comparisons of strains and antidepressants in the unpredictable chronic mild stress (UCMS) paradigm in mice. This study was undertaken to determine the influence of such factors using four antidepressants drugs including the tricyclics imipramine (20 mg/(kg day)) and desipramine (10 mg/(kg day)), the tetracyclic maprotiline (20 mg/(kg day)) and the selective serotonin reuptake inhibitor (SSRI) fluoxetine (10 mg/(kg day)) in both Swiss and BALB/c mice. A 6-week UCMS regimen induced deterioration of the coat state and decreased grooming behaviours in the splash test in BALB/c mice but not Swiss mice. The four antidepressants reversed the UCMS-induced effects in BALB/c mice in both measures. However, imipramine and fluoxetine reached significance in the splash test while desipramine and maprotiline displayed only a trend. In conclusion, these results emphasize that BALB/c mice are more sensitive than Swiss mice for studying the effects of the UCMS model as well as for testing antidepressant-like properties. \u00a9 2008 Elsevier B.V. All rights reserved.", "author" : [ { "dropping-particle" : "", "family" : "Yalcin", "given" : "Ipek", "non-dropping-particle" : "", "parse-names" : false, "suffix" : "" }, { "dropping-particle" : "", "family" : "Belzung", "given" : "Catherine", "non-dropping-particle" : "", "parse-names" : false, "suffix" : "" }, { "dropping-particle" : "", "family" : "Surget", "given" : "Alexandre", "non-dropping-particle" : "", "parse-names" : false, "suffix" : "" } ], "container-title" : "Behavioural Brain Research", "id" : "ITEM-5", "issue" : "1", "issued" : { "date-parts" : [ [ "2008" ] ] }, "page" : "140-143", "title" : "Mouse strain differences in the unpredictable chronic mild stress: a four-antidepressant survey", "type" : "article-journal", "volume" : "193" }, "uris" : [ "http://www.mendeley.com/documents/?uuid=d2d0021d-a327-47ea-9f36-be40ba66d4ad" ] } ], "mendeley" : { "formattedCitation" : "&lt;sup&gt;46, 47, 49, 104, 105&lt;/sup&gt;", "plainTextFormattedCitation" : "46, 47, 49, 104, 105", "previouslyFormattedCitation" : "&lt;sup&gt;46, 47, 49, 91, 92&lt;/sup&gt;" }, "properties" : { "noteIndex" : 0 }, "schema" : "https://github.com/citation-style-language/schema/raw/master/csl-citation.json" }</w:instrText>
      </w:r>
      <w:ins w:id="866" w:author="owner" w:date="2018-05-30T21:46:00Z">
        <w:r w:rsidRPr="00FC11E8">
          <w:rPr>
            <w:rFonts w:asciiTheme="minorHAnsi" w:hAnsiTheme="minorHAnsi" w:cstheme="minorHAnsi"/>
            <w:bCs/>
            <w:lang w:bidi="he-IL"/>
          </w:rPr>
          <w:fldChar w:fldCharType="separate"/>
        </w:r>
      </w:ins>
      <w:r w:rsidR="006915FA" w:rsidRPr="006915FA">
        <w:rPr>
          <w:rFonts w:asciiTheme="minorHAnsi" w:hAnsiTheme="minorHAnsi" w:cstheme="minorHAnsi"/>
          <w:bCs/>
          <w:noProof/>
          <w:vertAlign w:val="superscript"/>
          <w:lang w:bidi="he-IL"/>
        </w:rPr>
        <w:t>46, 47, 49, 104, 105</w:t>
      </w:r>
      <w:ins w:id="867" w:author="owner" w:date="2018-05-30T21:46:00Z">
        <w:r w:rsidRPr="006C72AB">
          <w:rPr>
            <w:rFonts w:asciiTheme="minorHAnsi" w:hAnsiTheme="minorHAnsi" w:cstheme="minorHAnsi"/>
            <w:bCs/>
            <w:lang w:bidi="he-IL"/>
          </w:rPr>
          <w:fldChar w:fldCharType="end"/>
        </w:r>
        <w:r w:rsidRPr="006C72AB">
          <w:rPr>
            <w:rFonts w:asciiTheme="minorHAnsi" w:hAnsiTheme="minorHAnsi" w:cstheme="minorHAnsi"/>
            <w:bCs/>
            <w:lang w:bidi="he-IL"/>
          </w:rPr>
          <w:t>, paroxetine</w:t>
        </w:r>
        <w:r w:rsidRPr="006C72AB">
          <w:rPr>
            <w:rFonts w:asciiTheme="minorHAnsi" w:hAnsiTheme="minorHAnsi" w:cstheme="minorHAnsi"/>
            <w:bCs/>
            <w:lang w:bidi="he-IL"/>
          </w:rPr>
          <w:fldChar w:fldCharType="begin" w:fldLock="1"/>
        </w:r>
        <w:r w:rsidRPr="006C72AB">
          <w:rPr>
            <w:rFonts w:asciiTheme="minorHAnsi" w:hAnsiTheme="minorHAnsi" w:cstheme="minorHAnsi"/>
            <w:bCs/>
            <w:lang w:bidi="he-IL"/>
          </w:rPr>
          <w:instrText>ADDIN CSL_CITATION { "citationItems" : [ { "id" : "ITEM-1", "itemData" : { "DOI" : "10.1007/s00213-007-1035-1", "ISBN" : "0033-3158", "ISSN" : "00333158", "PMID" : "18470507", "abstract" : "RATIONALE: Many studies support the validity of the chronic mild stress (CMS) model of depression in rodents. However, most of them focus on analysis of reactivity to rewards during the CMS and/or depressive-like behavior shortly after stress. In this study, we investigate acute and long-term effects of CMS and antidepressant treatment on depressive, anxiety-like behavior and learning. MATERIALS AND METHODS: Mice (C57BL/6) were exposed to CMS for 6 weeks and anhedonia was evaluated by weekly monitoring of sucrose intake. Paroxetine (10 mg kg(-1)day(-1) i.p.) or saline were administered the last 3 weeks of CMS and continued for 2 weeks thereafter. Behavioral tests were performed over the last week of CMS (acute effects) and 1 month later (long-term effects). RESULTS: Mice exposed to CMS displayed both acute and long-term decreased sucrose intake, increased immobility in the forced swimming test (FST) and impaired memory in the novel object recognition test. It is interesting to note that a correlation was found between the cognitive deficits and the helpless behavior in the FST induced by CMS. During the CMS procedure, paroxetine treatment reverted partially recognition memory impairment but failed to prevent the increased immobility in the FST. Moreover, it decreased on its own sucrose intake. Importantly, the long-term effects of CMS were partially prevented by chronic paroxetine. CONCLUSIONS: CMS leads to a long-term altered behavioral profile that could be partially reverted by chronic antidepressant treatment. This study brings novel features regarding the long-term effects of CMS and on the predictive validity of this depression animal model.", "author" : [ { "dropping-particle" : "", "family" : "Elizalde", "given" : "N.", "non-dropping-particle" : "", "parse-names" : false, "suffix" : "" }, { "dropping-particle" : "", "family" : "Gil-Bea", "given" : "F. J.", "non-dropping-particle" : "", "parse-names" : false, "suffix" : "" }, { "dropping-particle" : "", "family" : "Ram\u00edrez", "given" : "M. J.", "non-dropping-particle" : "", "parse-names" : false, "suffix" : "" }, { "dropping-particle" : "", "family" : "Aisa", "given" : "B.", "non-dropping-particle" : "", "parse-names" : false, "suffix" : "" }, { "dropping-particle" : "", "family" : "Lasheras", "given" : "B.", "non-dropping-particle" : "", "parse-names" : false, "suffix" : "" }, { "dropping-particle" : "", "family" : "Rio", "given" : "J.", "non-dropping-particle" : "Del", "parse-names" : false, "suffix" : "" }, { "dropping-particle" : "", "family" : "Tordera", "given" : "R. M.", "non-dropping-particle" : "", "parse-names" : false, "suffix" : "" } ], "container-title" : "Psychopharmacology", "id" : "ITEM-1", "issue" : "1", "issued" : { "date-parts" : [ [ "2008" ] ] }, "page" : "1-14", "title" : "Long-lasting behavioral effects and recognition memory deficit induced by chronic mild stress in mice: Effect of antidepressant treatment", "type" : "article-journal", "volume" : "199" }, "uris" : [ "http://www.mendeley.com/documents/?uuid=46f1976d-f4dd-4186-8dc4-e207e7c44d8e" ] } ], "mendeley" : { "formattedCitation" : "&lt;sup&gt;51&lt;/sup&gt;", "plainTextFormattedCitation" : "51", "previouslyFormattedCitation" : "&lt;sup&gt;51&lt;/sup&gt;" }, "properties" : { "noteIndex" : 0 }, "schema" : "https://github.com/citation-style-language/schema/raw/master/csl-citation.json" }</w:instrText>
        </w:r>
        <w:r w:rsidRPr="00FC11E8">
          <w:rPr>
            <w:rFonts w:asciiTheme="minorHAnsi" w:hAnsiTheme="minorHAnsi" w:cstheme="minorHAnsi"/>
            <w:bCs/>
            <w:lang w:bidi="he-IL"/>
          </w:rPr>
          <w:fldChar w:fldCharType="separate"/>
        </w:r>
        <w:r w:rsidRPr="006C72AB">
          <w:rPr>
            <w:rFonts w:asciiTheme="minorHAnsi" w:hAnsiTheme="minorHAnsi" w:cstheme="minorHAnsi"/>
            <w:bCs/>
            <w:noProof/>
            <w:vertAlign w:val="superscript"/>
            <w:lang w:bidi="he-IL"/>
          </w:rPr>
          <w:t>51</w:t>
        </w:r>
        <w:r w:rsidRPr="006C72AB">
          <w:rPr>
            <w:rFonts w:asciiTheme="minorHAnsi" w:hAnsiTheme="minorHAnsi" w:cstheme="minorHAnsi"/>
            <w:bCs/>
            <w:lang w:bidi="he-IL"/>
          </w:rPr>
          <w:fldChar w:fldCharType="end"/>
        </w:r>
        <w:r w:rsidRPr="006C72AB">
          <w:rPr>
            <w:rFonts w:asciiTheme="minorHAnsi" w:hAnsiTheme="minorHAnsi" w:cstheme="minorHAnsi"/>
            <w:bCs/>
            <w:lang w:bidi="he-IL"/>
          </w:rPr>
          <w:t>, imipramine</w:t>
        </w:r>
        <w:r w:rsidRPr="006C72AB">
          <w:rPr>
            <w:rFonts w:asciiTheme="minorHAnsi" w:hAnsiTheme="minorHAnsi" w:cstheme="minorHAnsi"/>
            <w:bCs/>
          </w:rPr>
          <w:fldChar w:fldCharType="begin" w:fldLock="1"/>
        </w:r>
        <w:r w:rsidRPr="006C72AB">
          <w:rPr>
            <w:rFonts w:asciiTheme="minorHAnsi" w:hAnsiTheme="minorHAnsi" w:cstheme="minorHAnsi"/>
            <w:bCs/>
          </w:rPr>
          <w:instrText>ADDIN CSL_CITATION { "citationItems" : [ { "id" : "ITEM-1", "itemData" : { "DOI" : "10.1007/BF02245566", "ISSN" : "00333158", "PMID" : "7871087", "abstract" : "Chronic sequential exposure to a variety of mild stressors has previously been found to cause an antidepressant-reversible decrease in the consumption of palatable sweet solutions, associated with abnormalities of dopaminergic neurotransmission in the nucleus accumbens. In the present study, 5 weeks of treatment with imipramine (10 mg/kg b.i.d.) reversed the decreased sucrose intake of rats exposed to chronic mild stress. Stress also caused a decrease in D2-receptor binding in the limbic forebrain (but not the striatum), which was completely reversed by imipramine. In nonstressed animals, imipramine decreased D1-receptor binding in both regions. However, in stressed animals, imipramine did not significantly alter D1-receptor binding in either area. Stress alone slightly increased D1-receptor binding, in striatum only. Scatchard analysis showed that all changes in receptor binding resulted from changes in receptor number (Bmax) rather than receptor affinity (KD). The results support the hypothesis that changes in D2-receptor function in the nucleus accumbens are responsible for chronic mild stress-induced anhedonia and its reversal by antidepressant drugs. They do not support the hypothesis that the sensitization of D2-receptors seen following chronic antidepressant treatment is caused by a down-regulation of D1-receptors.", "author" : [ { "dropping-particle" : "", "family" : "Papp", "given" : "Mariusz", "non-dropping-particle" : "", "parse-names" : false, "suffix" : "" }, { "dropping-particle" : "", "family" : "Klimek", "given" : "Violetta", "non-dropping-particle" : "", "parse-names" : false, "suffix" : "" }, { "dropping-particle" : "", "family" : "Willner", "given" : "Paul", "non-dropping-particle" : "", "parse-names" : false, "suffix" : "" } ], "container-title" : "Psychopharmacology", "id" : "ITEM-1", "issue" : "4", "issued" : { "date-parts" : [ [ "1994" ] ] }, "page" : "441-446", "title" : "Parallel changes in dopamine D2 receptor binding in limbic forebrain associated with chronic mild stress-induced anhedonia and its reversal by imipramine", "type" : "article-journal", "volume" : "115" }, "uris" : [ "http://www.mendeley.com/documents/?uuid=a2cd08e7-998a-4cd1-a81a-e48510363866" ] }, { "id" : "ITEM-2", "itemData" : { "DOI" : "10.1177/026988110201600201", "ISBN" : "0269881102016", "ISSN" : "0269-8811", "PMID" : "12095069", "abstract" : "The present study set out to establish the chronic mild stress (CMS) animal model of depression in male CD-1 mice, a commonly used mouse strain. Mice were exposed to a series of mild stressors (e.g. soiled bedding, paired housing, cage tilt, white noise) presented in a continuous unpredictable fashion. Intermittently, CMS was discontinued and the mice were presented with both water and a palatable saccharin solution (0.1% w/v) in a two-bottle choice test overnight (15 h). Repeated exposure of these mice to the stressors led to a reduction in preference for the saccharin solution. This change in preference was attributed to an increase in the consumption of water rather than a decrease in the consumption of saccharin solution. Over time and with extensive testing, CMS no longer affected performance in the two-bottle saccharin preference test. Treatment with the tricyclic antidepressant imipramine (20 mg/kg i.p., once daily) had a varied effect on the CMS-induced change in preference for saccharin, dependent on the timing of initiation of imipramine treatment. In the first instance, following 5 weeks of CMS where a reduction in saccharin preference was established, treatment with imipramine for a further 5 weeks maintained the stress-induced deficit in saccharin preference. However, using a different approach, pre-treatment with imipramine once daily for 2 weeks, prior to onset of CMS, and co-treatment thereafter, attenuated CMS-induced changes in saccharin preference. Finally, when imipramine treatment was scheduled to begin with the CMS procedure, imipramine failed to prevent the CMS-induced reductions in saccharin preference. Changes in behaviour observed after exposure to CMS may be linked to a stress-induced deterioration of the sensitivity of the mice to a rewarding stimulus. Treatment with imipramine can reduce these behavioural changes but is only effective when given repeatedly prior to onset of CMS.", "author" : [ { "dropping-particle" : "", "family" : "Harkin", "given" : "Andrew", "non-dropping-particle" : "", "parse-names" : false, "suffix" : "" }, { "dropping-particle" : "", "family" : "Houlihan", "given" : "Diarmaid D", "non-dropping-particle" : "", "parse-names" : false, "suffix" : "" }, { "dropping-particle" : "", "family" : "Kelly", "given" : "John P", "non-dropping-particle" : "", "parse-names" : false, "suffix" : "" } ], "container-title" : "Journal of psychopharmacology (Oxford, England)", "id" : "ITEM-2", "issue" : "2", "issued" : { "date-parts" : [ [ "2002" ] ] }, "page" : "115-123", "title" : "Reduction in preference for saccharin by repeated unpredictable stress in mice and its prevention by imipramine.", "type" : "article-journal", "volume" : "16" }, "uris" : [ "http://www.mendeley.com/documents/?uuid=73115be5-78d0-4ac6-ab97-d97c2119451c" ] }, { "id" : "ITEM-3", "itemData" : { "DOI" : "10.1016/j.bbr.2009.03.040", "ISBN" : "1872-7549 (Electronic)\\n0166-4328 (Linking)", "ISSN" : "01664328", "PMID" : "19463708", "abstract" : "Despite growing evidences of an association between brain-derived neurotrophic factor (BDNF) and antidepressant effects, the neurotrophic hypothesis of depression is challenged by the paucity of direct links between BDNF deficit and depressive-like behaviors. The unpredictable chronic mild stress (UCMS) paradigm might take our understanding a step further by examining whether a decrease in bdnf expression can lead to enhanced vulnerability to stress and prevent antidepressant efficacy in all or specific UCMS-induced alterations. Wild-type bdnf+/+and heterozygous bdnf+/-mice were exposed to an 8-week UCMS regimen and, from the third week onward, treated with either vehicle or imipramine (20 mg/kg/day, ip). Physical, behavioral and biological (plasma corticosterone levels, bdnf expression in the dentate gyrus) measures were further analyzed regarding to the genotype and the treatment. Heterozygous bdnf+/-mice displayed hyperactivity and increase of body weight but no enhancement of the sensitivity to stress exposure in all the measures investigated here. In contrast, while imipramine treatment reduced anxiety-like behaviors in the novelty-suppressed feeding test in both genotypes, it decreased aggressiveness in the resident/intruder test and immobility in the tail suspension test in wild-type but not in heterozygous mice. Furthermore, imipramine induced a twofold increase of bdnf expression in the dentate gyrus in both genotypes, while bdnf+/-mice displayed roughly half-reduced level for the same treatment. In summary, we demonstrate here that depletion in BDNF dampened the antidepressant effects in several behaviors but failed to increase vulnerability to chronic stress exposure. \u00a9 2009 Elsevier B.V. All rights reserved.", "author" : [ { "dropping-particle" : "", "family" : "Ibarguen-Vargas", "given" : "Yadira", "non-dropping-particle" : "", "parse-names" : false, "suffix" : "" }, { "dropping-particle" : "", "family" : "Surget", "given" : "Alexandre", "non-dropping-particle" : "", "parse-names" : false, "suffix" : "" }, { "dropping-particle" : "", "family" : "Vourc'h", "given" : "Patrick", "non-dropping-particle" : "", "parse-names" : false, "suffix" : "" }, { "dropping-particle" : "", "family" : "Leman", "given" : "Samuel", "non-dropping-particle" : "", "parse-names" : false, "suffix" : "" }, { "dropping-particle" : "", "family" : "Andres", "given" : "Christian R.", "non-dropping-particle" : "", "parse-names" : false, "suffix" : "" }, { "dropping-particle" : "", "family" : "Gardier", "given" : "Alain M.", "non-dropping-particle" : "", "parse-names" : false, "suffix" : "" }, { "dropping-particle" : "", "family" : "Belzung", "given" : "Catherine", "non-dropping-particle" : "", "parse-names" : false, "suffix" : "" } ], "container-title" : "Behavioural Brain Research", "id" : "ITEM-3", "issue" : "2", "issued" : { "date-parts" : [ [ "2009" ] ] }, "page" : "245-251", "title" : "Deficit in BDNF does not increase vulnerability to stress but dampens antidepressant-like effects in the unpredictable chronic mild stress", "type" : "article-journal", "volume" : "202" }, "uris" : [ "http://www.mendeley.com/documents/?uuid=04a01e6f-4050-4ae2-8d20-665c2b4578b7" ] }, { "id" : "ITEM-4", "itemData" : { "DOI" : "10.1016/j.ejphar.2009.02.037", "ISBN" : "1879-0712 (Electronic)", "ISSN" : "00142999", "PMID" : "19249298", "abstract" : "Melatonin is a hormone primarily synthesized by the pineal gland and has been shown to govern seasonal and circadian rhythms, as well as the immune system, certain behaviours, and responses to stress. Chronic exposure to stress is involved in the etiology of human depression, and depressed patients present changes in circadian and seasonal rhythms. This study investigated the effects of daily exogenous melatonin (1 and 10\u00a0mg/kg, p.o.) and imipramine (20\u00a0mg/kg, i.p.) on the changes in the coat state, grooming behaviour and corticosterone levels induced by the unpredictable chronic mild stress model of depression in mice. As expected, the 5\u00a0weeks of unpredictable chronic mild stress schedule induced significant degradation of the coat state, decreased grooming and increased serum corticosterone levels. All of these unpredictable chronic mild stress-induced changes were counteracted by melatonin (P &lt; 0.05) and imipramine (P &lt; 0.01). Especially in view of the relevance of stress as a major contributing factor in depression, as well as the alleged importance of normalizing a hyperfunctioning HPA axis and resynchronizing circadian rhythms for a successful treatment of depression, this study reassesses the potential of melatonin as an antidepressant. \u00a9 2009 Elsevier B.V. All rights reserved.", "author" : [ { "dropping-particle" : "", "family" : "Detanico", "given" : "Bernardo C.", "non-dropping-particle" : "", "parse-names" : false, "suffix" : "" }, { "dropping-particle" : "", "family" : "Piato", "given" : "\u00c2ngelo L.", "non-dropping-particle" : "", "parse-names" : false, "suffix" : "" }, { "dropping-particle" : "", "family" : "Freitas", "given" : "Jennifer J.", "non-dropping-particle" : "", "parse-names" : false, "suffix" : "" }, { "dropping-particle" : "", "family" : "Lhullier", "given" : "Francisco L.", "non-dropping-particle" : "", "parse-names" : false, "suffix" : "" }, { "dropping-particle" : "", "family" : "Hidalgo", "given" : "Maria P.", "non-dropping-particle" : "", "parse-names" : false, "suffix" : "" }, { "dropping-particle" : "", "family" : "Caumo", "given" : "Wolney", "non-dropping-particle" : "", "parse-names" : false, "suffix" : "" }, { "dropping-particle" : "", "family" : "Elisabetsky", "given" : "Elaine", "non-dropping-particle" : "", "parse-names" : false, "suffix" : "" } ], "container-title" : "European Journal of Pharmacology", "id" : "ITEM-4", "issue" : "1-3", "issued" : { "date-parts" : [ [ "2009" ] ] }, "page" : "121-125", "title" : "Antidepressant-like effects of melatonin in the mouse chronic mild stress model", "type" : "article-journal", "volume" : "607" }, "uris" : [ "http://www.mendeley.com/documents/?uuid=7fc5fb54-f868-4ae5-b72e-6722a298e72d" ] } ], "mendeley" : { "formattedCitation" : "&lt;sup&gt;35, 41\u201343&lt;/sup&gt;", "plainTextFormattedCitation" : "35, 41\u201343", "previouslyFormattedCitation" : "&lt;sup&gt;35, 41\u201343&lt;/sup&gt;" }, "properties" : { "noteIndex" : 0 }, "schema" : "https://github.com/citation-style-language/schema/raw/master/csl-citation.json" }</w:instrText>
        </w:r>
        <w:r w:rsidRPr="00FC11E8">
          <w:rPr>
            <w:rFonts w:asciiTheme="minorHAnsi" w:hAnsiTheme="minorHAnsi" w:cstheme="minorHAnsi"/>
            <w:bCs/>
          </w:rPr>
          <w:fldChar w:fldCharType="separate"/>
        </w:r>
        <w:r w:rsidRPr="006C72AB">
          <w:rPr>
            <w:rFonts w:asciiTheme="minorHAnsi" w:hAnsiTheme="minorHAnsi" w:cstheme="minorHAnsi"/>
            <w:bCs/>
            <w:noProof/>
            <w:vertAlign w:val="superscript"/>
          </w:rPr>
          <w:t>35, 41–43</w:t>
        </w:r>
        <w:r w:rsidRPr="006C72AB">
          <w:rPr>
            <w:rFonts w:asciiTheme="minorHAnsi" w:hAnsiTheme="minorHAnsi" w:cstheme="minorHAnsi"/>
            <w:bCs/>
          </w:rPr>
          <w:fldChar w:fldCharType="end"/>
        </w:r>
        <w:r w:rsidRPr="006C72AB">
          <w:rPr>
            <w:rFonts w:asciiTheme="minorHAnsi" w:hAnsiTheme="minorHAnsi" w:cstheme="minorHAnsi"/>
            <w:bCs/>
            <w:lang w:bidi="he-IL"/>
          </w:rPr>
          <w:t xml:space="preserve">, </w:t>
        </w:r>
        <w:r w:rsidRPr="006C72AB">
          <w:rPr>
            <w:rFonts w:asciiTheme="minorHAnsi" w:hAnsiTheme="minorHAnsi" w:cstheme="minorHAnsi"/>
            <w:bCs/>
          </w:rPr>
          <w:t>desipramine</w:t>
        </w:r>
        <w:r w:rsidRPr="006C72AB">
          <w:rPr>
            <w:rFonts w:asciiTheme="minorHAnsi" w:hAnsiTheme="minorHAnsi" w:cstheme="minorHAnsi"/>
            <w:bCs/>
          </w:rPr>
          <w:fldChar w:fldCharType="begin" w:fldLock="1"/>
        </w:r>
        <w:r w:rsidRPr="006C72AB">
          <w:rPr>
            <w:rFonts w:asciiTheme="minorHAnsi" w:hAnsiTheme="minorHAnsi" w:cstheme="minorHAnsi"/>
            <w:bCs/>
          </w:rPr>
          <w:instrText>ADDIN CSL_CITATION { "citationItems" : [ { "id" : "ITEM-1", "itemData" : { "DOI" : "10.1016/S0165-0327(00)00182-8", "ISBN" : "0165-0327", "ISSN" : "0165-0327", "PMID" : "11246093", "abstract" : "Background: Depression is associated with activation of the inflammatory response system (IRS). In humans, antidepressants significantly increase the production of interleukin-10 (IL-10), a negative immunoregulatory cytokine. The aims of the present study were to examine the effects of desipramine, a tricyclic antidepressant, on the IRS in C57BL/6 mice with and without exposure to chronic mild stress (CMS). Methods: We examined the effects of desipramine on the cytotoxic activity of natural killer (NK) cells, the proliferative responses of lymphocytes after stimulation with IL-1, IL-2, lipopolysaccharide (LPS), concanavaline-A (Con-A), phytohaemagglutinin-P (PHA), pokeweed mitogen (PWM), and anti-CD3 monoclonal antibodies, the production of IL-2, IL-4, IL-10 and interferon-gamma (IFNgamma) by T lymphocytes and the ability of B cells to proliferate after stimulation by lipopolysaccharide (LPS). Results: Prolonged treatment of C57BL/6 mice subjected to CMS with desipramine increases the ability of T cells to produce IL-10 and the ability of B cells to proliferate after stimulation with LPS; and significantly decreases the cytotoxic activity of NK cells and the proliferative responses of lymphocytes after stimulation with Con-A, PHA and anti-CD3 monoclonal antibodies. Repeated administration of desipramine to non-stressed mice increases the activity of T lymphocytes, lowers that of B lymphocytes, increases the production of IL-10 by T cells and has no significant effect on the activity of NK cells. Conclusion: Prolonged desipramine treatment of stressed and non-stressed C57BL/6 mice induces an increase in the production of IL-10, an anti-inflammatory cytokine. \u00a9 2001 Elsevier Science B.V.", "author" : [ { "dropping-particle" : "", "family" : "Kubera", "given" : "M", "non-dropping-particle" : "", "parse-names" : false, "suffix" : "" }, { "dropping-particle" : "", "family" : "Maes", "given" : "M", "non-dropping-particle" : "", "parse-names" : false, "suffix" : "" }, { "dropping-particle" : "", "family" : "Holan", "given" : "V", "non-dropping-particle" : "", "parse-names" : false, "suffix" : "" }, { "dropping-particle" : "", "family" : "Basta-Kaim", "given" : "A", "non-dropping-particle" : "", "parse-names" : false, "suffix" : "" }, { "dropping-particle" : "", "family" : "Roman", "given" : "A", "non-dropping-particle" : "", "parse-names" : false, "suffix" : "" }, { "dropping-particle" : "", "family" : "Shani", "given" : "J", "non-dropping-particle" : "", "parse-names" : false, "suffix" : "" }, { "dropping-particle" : "", "family" : "M.", "given" : "Kubera", "non-dropping-particle" : "", "parse-names" : false, "suffix" : "" }, { "dropping-particle" : "", "family" : "M.", "given" : "Maes", "non-dropping-particle" : "", "parse-names" : false, "suffix" : "" }, { "dropping-particle" : "", "family" : "V.", "given" : "Holan", "non-dropping-particle" : "", "parse-names" : false, "suffix" : "" }, { "dropping-particle" : "", "family" : "A.", "given" : "Basta-Kaim", "non-dropping-particle" : "", "parse-names" : false, "suffix" : "" }, { "dropping-particle" : "", "family" : "A.", "given" : "Roman", "non-dropping-particle" : "", "parse-names" : false, "suffix" : "" }, { "dropping-particle" : "", "family" : "J.", "given" : "Shani", "non-dropping-particle" : "", "parse-names" : false, "suffix" : "" } ], "container-title" : "Journal of Affective Disorders", "id" : "ITEM-1", "issue" : "1-3", "issued" : { "date-parts" : [ [ "2001" ] ] }, "page" : "171-178", "title" : "Prolonged desipramine treatment increases the production of interleukin-10, an anti-inflammatory cytokine, in C57BL/6 mice subjected to the chronic mild stress model of depression", "type" : "article-journal", "volume" : "63" }, "uris" : [ "http://www.mendeley.com/documents/?uuid=f193864d-6733-49ec-bf73-d3fa620f50d7" ] }, { "id" : "ITEM-2", "itemData" : { "DOI" : "10.1016/0924-977X(92)90035-7", "ISBN" : "0924-977X (Print)", "ISSN" : "0924977X", "PMID" : "1638173", "abstract" : "The effect of chronic unpredictable mild stress on sensitivity to reward was evaluated using the brain self-stimulation procedure. Rats were allowed to electrically self-stimulate the ventral tegmental area, one of the main cerebral structures subserving positive reinforcement. Stimulation thresholds (frequency of stimuli) for self-stimulation responses were determined prior to, during, and following a 19-day period of exposure to a variety of mild unpredictable stressors. Stimulation threshold was increased in stressed rats, suggesting a decrease in the rewarding properties of brain stimulation. This deficit became evident after about 1 week of mild stress, lasted throughout the stress period, and progressively diminished following termination of the stress regime. In stressed rats concomitantly treated with the tricyclic antidepressant desipramine (5 mg/kg b.i.d.), no stress-induced increase in self-stimulation threshold was observed. However, desipramine did not modify self-stimulation threshold in non-stressed animals. Thus, the increased threshold for brain self-stimulation produced by a period of chronic unpredictable mild stress can be completely prevented by concominant antidepressant treatment and may provide an heuristic animal model of depression. \u00a9 1992.", "author" : [ { "dropping-particle" : "", "family" : "Moreau", "given" : "J. L.", "non-dropping-particle" : "", "parse-names" : false, "suffix" : "" }, { "dropping-particle" : "", "family" : "Jenck", "given" : "F.", "non-dropping-particle" : "", "parse-names" : false, "suffix" : "" }, { "dropping-particle" : "", "family" : "Martin", "given" : "J. R.", "non-dropping-particle" : "", "parse-names" : false, "suffix" : "" }, { "dropping-particle" : "", "family" : "Mortas", "given" : "P.", "non-dropping-particle" : "", "parse-names" : false, "suffix" : "" }, { "dropping-particle" : "", "family" : "Haefely", "given" : "W. E.", "non-dropping-particle" : "", "parse-names" : false, "suffix" : "" } ], "container-title" : "European Neuropsychopharmacology", "id" : "ITEM-2", "issue" : "1", "issued" : { "date-parts" : [ [ "1992" ] ] }, "page" : "43-49", "title" : "Antidepressant treatment prevents chronic unpredictable mild stress-induced anhedonia as assessed by ventral tegmentum self-stimulation behavior in rats", "type" : "article-journal", "volume" : "2" }, "uris" : [ "http://www.mendeley.com/documents/?uuid=e7ac5784-2f1b-4521-abbf-1eb897f91b78" ] }, { "id" : "ITEM-3", "itemData" : { "DOI" : "10.1007/BF00187257", "ISBN" : "0033-3158 (Print)\\r0033-3158 (Linking)", "ISSN" : "00333158", "PMID" : "3124165", "abstract" : "Rats exposed chronically (5-9 weeks) to a variety of mild unpredictable stressors showed a reduced consumption of and preference for saccharin or sucrose solutions. Preference deficits took at least 2 weeks to develop and were maintained for more than 2 weeks after termination of the stress regime. Sucrose preference was unaffected by 1 week of treatment with the tricyclic antidepressant DMI but returned to normal after 2-4 weeks of DMI treatment. DMI did not alter sucrose preference in unstressed animals. No significant changes were seen in saline preference either during stress or following drug treatment. DMI reduced blood corticosterone and glucose levels, but stress did not significantly alter either measure. The results are discussed in terms of an animal model of endogenous depression.", "author" : [ { "dropping-particle" : "", "family" : "Willner", "given" : "P.", "non-dropping-particle" : "", "parse-names" : false, "suffix" : "" }, { "dropping-particle" : "", "family" : "Towell", "given" : "A.", "non-dropping-particle" : "", "parse-names" : false, "suffix" : "" }, { "dropping-particle" : "", "family" : "Sampson", "given" : "D.", "non-dropping-particle" : "", "parse-names" : false, "suffix" : "" }, { "dropping-particle" : "", "family" : "Sophokleous", "given" : "S.", "non-dropping-particle" : "", "parse-names" : false, "suffix" : "" }, { "dropping-particle" : "", "family" : "Muscat", "given" : "R.", "non-dropping-particle" : "", "parse-names" : false, "suffix" : "" } ], "container-title" : "Psychopharmacology", "id" : "ITEM-3", "issue" : "3", "issued" : { "date-parts" : [ [ "1987" ] ] }, "page" : "358-364", "title" : "Reduction of sucrose preference by chronic unpredictable mild stress, and its restoration by a tricyclic antidepressant", "type" : "article-journal", "volume" : "93" }, "uris" : [ "http://www.mendeley.com/documents/?uuid=2702aec7-feca-413c-acf7-cca19e1b77fb" ] } ], "mendeley" : { "formattedCitation" : "&lt;sup&gt;18, 44, 45&lt;/sup&gt;", "plainTextFormattedCitation" : "18, 44, 45", "previouslyFormattedCitation" : "&lt;sup&gt;18, 44, 45&lt;/sup&gt;" }, "properties" : { "noteIndex" : 0 }, "schema" : "https://github.com/citation-style-language/schema/raw/master/csl-citation.json" }</w:instrText>
        </w:r>
        <w:r w:rsidRPr="00FC11E8">
          <w:rPr>
            <w:rFonts w:asciiTheme="minorHAnsi" w:hAnsiTheme="minorHAnsi" w:cstheme="minorHAnsi"/>
            <w:bCs/>
          </w:rPr>
          <w:fldChar w:fldCharType="separate"/>
        </w:r>
        <w:r w:rsidRPr="006C72AB">
          <w:rPr>
            <w:rFonts w:asciiTheme="minorHAnsi" w:hAnsiTheme="minorHAnsi" w:cstheme="minorHAnsi"/>
            <w:bCs/>
            <w:noProof/>
            <w:vertAlign w:val="superscript"/>
          </w:rPr>
          <w:t>18, 44, 45</w:t>
        </w:r>
        <w:r w:rsidRPr="006C72AB">
          <w:rPr>
            <w:rFonts w:asciiTheme="minorHAnsi" w:hAnsiTheme="minorHAnsi" w:cstheme="minorHAnsi"/>
            <w:bCs/>
          </w:rPr>
          <w:fldChar w:fldCharType="end"/>
        </w:r>
        <w:r w:rsidRPr="006C72AB">
          <w:rPr>
            <w:rFonts w:asciiTheme="minorHAnsi" w:hAnsiTheme="minorHAnsi" w:cstheme="minorHAnsi"/>
            <w:bCs/>
          </w:rPr>
          <w:t>, maprotiline</w:t>
        </w:r>
        <w:r w:rsidRPr="006C72AB">
          <w:rPr>
            <w:rFonts w:asciiTheme="minorHAnsi" w:hAnsiTheme="minorHAnsi" w:cstheme="minorHAnsi"/>
            <w:bCs/>
          </w:rPr>
          <w:fldChar w:fldCharType="begin" w:fldLock="1"/>
        </w:r>
        <w:r w:rsidRPr="006C72AB">
          <w:rPr>
            <w:rFonts w:asciiTheme="minorHAnsi" w:hAnsiTheme="minorHAnsi" w:cstheme="minorHAnsi"/>
            <w:bCs/>
          </w:rPr>
          <w:instrText>ADDIN CSL_CITATION { "citationItems" : [ { "id" : "ITEM-1", "itemData" : { "DOI" : "10.1007/BF02247719", "ISBN" : "0033-3158 (Print)\\n0033-3158 (Linking)", "ISSN" : "00333158", "PMID" : "1365858", "abstract" : "Chronic exposure to mild unpredictable stress has previously been found to depress the consumption of palatable sweet solutions. In the present study this effect was reversed by chronic (9 weeks) treatment with the atypical antidepressants, fluoxetine and maprotiline (5 mg/kg/day); the non-antidepressant chlordiazepoxide was ineffective. Stressed animals were also subsensitive to food reward in the place conditioning procedure; however, fluoxetine and maprotiline treated animals showed normal place preference conditioning. Acute pretreatment with raclopride (100 micrograms/kg) selectively reversed the recovery of sucrose drinking in antidepressant-treated stressed animals. These results extend previous reports of the efficacy of tricyclic antidepressants in this paradigm, and support the hypothesis of a dopaminergic mechanism of antidepressant action.", "author" : [ { "dropping-particle" : "", "family" : "Muscat", "given" : "Richard", "non-dropping-particle" : "", "parse-names" : false, "suffix" : "" }, { "dropping-particle" : "", "family" : "Papp", "given" : "Mariusz", "non-dropping-particle" : "", "parse-names" : false, "suffix" : "" }, { "dropping-particle" : "", "family" : "Willner", "given" : "Paul", "non-dropping-particle" : "", "parse-names" : false, "suffix" : "" } ], "container-title" : "Psychopharmacology", "id" : "ITEM-1", "issue" : "4", "issued" : { "date-parts" : [ [ "1992" ] ] }, "page" : "433-438", "title" : "Reversal of stress-induced anhedonia by the atypical antidepressants, fluoxetine and maprotiline", "type" : "article-journal", "volume" : "109" }, "uris" : [ "http://www.mendeley.com/documents/?uuid=cb3019d6-e2cf-42e9-8a94-84c6253d5cd1" ] }, { "id" : "ITEM-2", "itemData" : { "DOI" : "10.1016/j.bbr.2008.04.021", "ISBN" : "0166-4328 (Print)", "ISSN" : "01664328", "PMID" : "18565601", "abstract" : "There have been few comparisons of strains and antidepressants in the unpredictable chronic mild stress (UCMS) paradigm in mice. This study was undertaken to determine the influence of such factors using four antidepressants drugs including the tricyclics imipramine (20 mg/(kg day)) and desipramine (10 mg/(kg day)), the tetracyclic maprotiline (20 mg/(kg day)) and the selective serotonin reuptake inhibitor (SSRI) fluoxetine (10 mg/(kg day)) in both Swiss and BALB/c mice. A 6-week UCMS regimen induced deterioration of the coat state and decreased grooming behaviours in the splash test in BALB/c mice but not Swiss mice. The four antidepressants reversed the UCMS-induced effects in BALB/c mice in both measures. However, imipramine and fluoxetine reached significance in the splash test while desipramine and maprotiline displayed only a trend. In conclusion, these results emphasize that BALB/c mice are more sensitive than Swiss mice for studying the effects of the UCMS model as well as for testing antidepressant-like properties. \u00a9 2008 Elsevier B.V. All rights reserved.", "author" : [ { "dropping-particle" : "", "family" : "Yalcin", "given" : "Ipek", "non-dropping-particle" : "", "parse-names" : false, "suffix" : "" }, { "dropping-particle" : "", "family" : "Belzung", "given" : "Catherine", "non-dropping-particle" : "", "parse-names" : false, "suffix" : "" }, { "dropping-particle" : "", "family" : "Surget", "given" : "Alexandre", "non-dropping-particle" : "", "parse-names" : false, "suffix" : "" } ], "container-title" : "Behavioural Brain Research", "id" : "ITEM-2", "issue" : "1", "issued" : { "date-parts" : [ [ "2008" ] ] }, "page" : "140-143", "title" : "Mouse strain differences in the unpredictable chronic mild stress: a four-antidepressant survey", "type" : "article-journal", "volume" : "193" }, "uris" : [ "http://www.mendeley.com/documents/?uuid=d2d0021d-a327-47ea-9f36-be40ba66d4ad" ] } ], "mendeley" : { "formattedCitation" : "&lt;sup&gt;46, 47&lt;/sup&gt;", "plainTextFormattedCitation" : "46, 47", "previouslyFormattedCitation" : "&lt;sup&gt;46, 47&lt;/sup&gt;" }, "properties" : { "noteIndex" : 0 }, "schema" : "https://github.com/citation-style-language/schema/raw/master/csl-citation.json" }</w:instrText>
        </w:r>
        <w:r w:rsidRPr="00FC11E8">
          <w:rPr>
            <w:rFonts w:asciiTheme="minorHAnsi" w:hAnsiTheme="minorHAnsi" w:cstheme="minorHAnsi"/>
            <w:bCs/>
          </w:rPr>
          <w:fldChar w:fldCharType="separate"/>
        </w:r>
        <w:r w:rsidRPr="006C72AB">
          <w:rPr>
            <w:rFonts w:asciiTheme="minorHAnsi" w:hAnsiTheme="minorHAnsi" w:cstheme="minorHAnsi"/>
            <w:bCs/>
            <w:noProof/>
            <w:vertAlign w:val="superscript"/>
          </w:rPr>
          <w:t>46, 47</w:t>
        </w:r>
        <w:r w:rsidRPr="006C72AB">
          <w:rPr>
            <w:rFonts w:asciiTheme="minorHAnsi" w:hAnsiTheme="minorHAnsi" w:cstheme="minorHAnsi"/>
            <w:bCs/>
          </w:rPr>
          <w:fldChar w:fldCharType="end"/>
        </w:r>
        <w:r w:rsidRPr="006C72AB">
          <w:rPr>
            <w:rFonts w:asciiTheme="minorHAnsi" w:hAnsiTheme="minorHAnsi" w:cstheme="minorHAnsi"/>
            <w:bCs/>
          </w:rPr>
          <w:t>, mianserin</w:t>
        </w:r>
        <w:r w:rsidRPr="006C72AB">
          <w:rPr>
            <w:rFonts w:asciiTheme="minorHAnsi" w:hAnsiTheme="minorHAnsi" w:cstheme="minorHAnsi"/>
            <w:bCs/>
          </w:rPr>
          <w:fldChar w:fldCharType="begin" w:fldLock="1"/>
        </w:r>
        <w:r w:rsidRPr="006C72AB">
          <w:rPr>
            <w:rFonts w:asciiTheme="minorHAnsi" w:hAnsiTheme="minorHAnsi" w:cstheme="minorHAnsi"/>
            <w:bCs/>
          </w:rPr>
          <w:instrText>ADDIN CSL_CITATION { "citationItems" : [ { "id" : "ITEM-1", "itemData" : { "ISSN" : "11804882", "PMID" : "8148366", "abstract" : "This study was designed to validate a novel animal model of depression by testing the curative effects of the atypical antidepressant mianserin. In this paradigm, the hedonic state of rats was assessed using an intracranial self-stimulation (ICSS) procedure. The ICSS threshold was determined before, during and after a 38-day period of exposure to a variety of intermittent, unpredictable, mild stressors. After 11 days of this regimen, the ICSS threshold was significantly higher in the stressed rats, suggesting a gradual decrease of sensitivity to reward. This \"anhedonia\" lasted throughout the stress regimen and progressively diminished over a 20-day period after stress was terminated. When stressed animals exhibiting anhedonia were treated with mianserin, the stress-induced increase in the ICSS threshold was gradually reversed over ten days of treatment. These results provide further support for the value of this anhedonia paradigm in modelling an important aspect of human depressive disorders.", "author" : [ { "dropping-particle" : "", "family" : "Moreau", "given" : "J. L.", "non-dropping-particle" : "", "parse-names" : false, "suffix" : "" }, { "dropping-particle" : "", "family" : "Bourson", "given" : "A.", "non-dropping-particle" : "", "parse-names" : false, "suffix" : "" }, { "dropping-particle" : "", "family" : "Jenck", "given" : "F.", "non-dropping-particle" : "", "parse-names" : false, "suffix" : "" }, { "dropping-particle" : "", "family" : "Martin", "given" : "J. R.", "non-dropping-particle" : "", "parse-names" : false, "suffix" : "" }, { "dropping-particle" : "", "family" : "Mortas", "given" : "P.", "non-dropping-particle" : "", "parse-names" : false, "suffix" : "" } ], "container-title" : "Journal of Psychiatry and Neuroscience", "id" : "ITEM-1", "issue" : "1", "issued" : { "date-parts" : [ [ "1994" ] ] }, "page" : "51-56", "title" : "Curative effects of the atypical antidepressant mianserin in the chronic mild stress-induced anhedonia model of depression", "type" : "article-journal", "volume" : "19" }, "uris" : [ "http://www.mendeley.com/documents/?uuid=36823b03-96d6-441f-8cb6-cbfbc4c4eaf8" ] } ], "mendeley" : { "formattedCitation" : "&lt;sup&gt;48&lt;/sup&gt;", "plainTextFormattedCitation" : "48", "previouslyFormattedCitation" : "&lt;sup&gt;48&lt;/sup&gt;" }, "properties" : { "noteIndex" : 0 }, "schema" : "https://github.com/citation-style-language/schema/raw/master/csl-citation.json" }</w:instrText>
        </w:r>
        <w:r w:rsidRPr="00FC11E8">
          <w:rPr>
            <w:rFonts w:asciiTheme="minorHAnsi" w:hAnsiTheme="minorHAnsi" w:cstheme="minorHAnsi"/>
            <w:bCs/>
          </w:rPr>
          <w:fldChar w:fldCharType="separate"/>
        </w:r>
        <w:r w:rsidRPr="006C72AB">
          <w:rPr>
            <w:rFonts w:asciiTheme="minorHAnsi" w:hAnsiTheme="minorHAnsi" w:cstheme="minorHAnsi"/>
            <w:bCs/>
            <w:noProof/>
            <w:vertAlign w:val="superscript"/>
          </w:rPr>
          <w:t>48</w:t>
        </w:r>
        <w:r w:rsidRPr="006C72AB">
          <w:rPr>
            <w:rFonts w:asciiTheme="minorHAnsi" w:hAnsiTheme="minorHAnsi" w:cstheme="minorHAnsi"/>
            <w:bCs/>
          </w:rPr>
          <w:fldChar w:fldCharType="end"/>
        </w:r>
        <w:r w:rsidRPr="006C72AB">
          <w:rPr>
            <w:rFonts w:asciiTheme="minorHAnsi" w:hAnsiTheme="minorHAnsi" w:cstheme="minorHAnsi"/>
            <w:bCs/>
          </w:rPr>
          <w:t>, melatonin</w:t>
        </w:r>
        <w:r w:rsidRPr="006C72AB">
          <w:rPr>
            <w:rFonts w:asciiTheme="minorHAnsi" w:hAnsiTheme="minorHAnsi" w:cstheme="minorHAnsi"/>
            <w:bCs/>
          </w:rPr>
          <w:fldChar w:fldCharType="begin" w:fldLock="1"/>
        </w:r>
        <w:r w:rsidRPr="006C72AB">
          <w:rPr>
            <w:rFonts w:asciiTheme="minorHAnsi" w:hAnsiTheme="minorHAnsi" w:cstheme="minorHAnsi"/>
            <w:bCs/>
          </w:rPr>
          <w:instrText>ADDIN CSL_CITATION { "citationItems" : [ { "id" : "ITEM-1", "itemData" : { "DOI" : "10.1097/00008877-199902000-00007", "ISBN" : "0955-8810", "ISSN" : "09558810", "PMID" : "10780304", "abstract" : "In rodents, exposure to chronic mild stress (CMS) is known to induce unresponsiveness to environmental stimuli, as well as sleep disturbances, suggesting some analogies between this syndrome and human depression. Furthermore, numerous studies reported a decrease in nocturnal melatonin concentration in depressed patients, compared with controls. The present study was conducted to test a possible preventative action of daily treatment with melatonin on behavioural alterations induced in C3H/He mice by CMS exposure. In addition to daily spontaneous locomotor activity and preference for sucrose solution, the emotional behaviour of mice was examined in a stressful situation (light/dark choice test), as well as in a situation devoid of constraining components (free-exploratory paradigm), after three weeks of CMS. The results showed that the behaviour of C3H/He mice was disrupted after CMS. Stressed mice exhibited blunted emotional reactivity in both the light/dark choice test and the free-exploratory situation. While unstressed mice presented no variation in their preference for a sucrose solution, stressed mice presented a decrease in such preference towards the end of the CMS exposure. Furthermore, daily spontaneous locomotor activity of the mice was reduced after CMS. Daily treatment of stressed mice with melatonin was able to prevent several CMS-induced disturbances, except in the light/dark choice test, where melatonin was ineffective. Compared to the effects of 10 mg/kg of fluoxetine, which completely prevented CMS-induced dysregulation of behaviour, melatonin was less effective. The present results support the idea that melatonin may be implicated in an homeostatic system which protects animals from disruptions induced by chronic stress.", "author" : [ { "dropping-particle" : "", "family" : "Kopp", "given" : "C.", "non-dropping-particle" : "", "parse-names" : false, "suffix" : "" }, { "dropping-particle" : "", "family" : "Vogel", "given" : "E.", "non-dropping-particle" : "", "parse-names" : false, "suffix" : "" }, { "dropping-particle" : "", "family" : "Rettori", "given" : "M. C.", "non-dropping-particle" : "", "parse-names" : false, "suffix" : "" }, { "dropping-particle" : "", "family" : "Delagrange", "given" : "P.", "non-dropping-particle" : "", "parse-names" : false, "suffix" : "" }, { "dropping-particle" : "", "family" : "Misslin", "given" : "R.", "non-dropping-particle" : "", "parse-names" : false, "suffix" : "" } ], "container-title" : "Behavioural Pharmacology", "id" : "ITEM-1", "issue" : "1", "issued" : { "date-parts" : [ [ "1999" ] ] }, "page" : "73-83", "title" : "The effects of melatonin on the behavioural disturbances induced by chronic mild stress in C3H/He mice", "type" : "article-journal", "volume" : "10" }, "uris" : [ "http://www.mendeley.com/documents/?uuid=080caa7e-1e29-4ca4-bfe4-f230153d4f3f" ] }, { "id" : "ITEM-2", "itemData" : { "DOI" : "10.1016/j.ejphar.2009.02.037", "ISBN" : "1879-0712 (Electronic)", "ISSN" : "00142999", "PMID" : "19249298", "abstract" : "Melatonin is a hormone primarily synthesized by the pineal gland and has been shown to govern seasonal and circadian rhythms, as well as the immune system, certain behaviours, and responses to stress. Chronic exposure to stress is involved in the etiology of human depression, and depressed patients present changes in circadian and seasonal rhythms. This study investigated the effects of daily exogenous melatonin (1 and 10\u00a0mg/kg, p.o.) and imipramine (20\u00a0mg/kg, i.p.) on the changes in the coat state, grooming behaviour and corticosterone levels induced by the unpredictable chronic mild stress model of depression in mice. As expected, the 5\u00a0weeks of unpredictable chronic mild stress schedule induced significant degradation of the coat state, decreased grooming and increased serum corticosterone levels. All of these unpredictable chronic mild stress-induced changes were counteracted by melatonin (P &lt; 0.05) and imipramine (P &lt; 0.01). Especially in view of the relevance of stress as a major contributing factor in depression, as well as the alleged importance of normalizing a hyperfunctioning HPA axis and resynchronizing circadian rhythms for a successful treatment of depression, this study reassesses the potential of melatonin as an antidepressant. \u00a9 2009 Elsevier B.V. All rights reserved.", "author" : [ { "dropping-particle" : "", "family" : "Detanico", "given" : "Bernardo C.", "non-dropping-particle" : "", "parse-names" : false, "suffix" : "" }, { "dropping-particle" : "", "family" : "Piato", "given" : "\u00c2ngelo L.", "non-dropping-particle" : "", "parse-names" : false, "suffix" : "" }, { "dropping-particle" : "", "family" : "Freitas", "given" : "Jennifer J.", "non-dropping-particle" : "", "parse-names" : false, "suffix" : "" }, { "dropping-particle" : "", "family" : "Lhullier", "given" : "Francisco L.", "non-dropping-particle" : "", "parse-names" : false, "suffix" : "" }, { "dropping-particle" : "", "family" : "Hidalgo", "given" : "Maria P.", "non-dropping-particle" : "", "parse-names" : false, "suffix" : "" }, { "dropping-particle" : "", "family" : "Caumo", "given" : "Wolney", "non-dropping-particle" : "", "parse-names" : false, "suffix" : "" }, { "dropping-particle" : "", "family" : "Elisabetsky", "given" : "Elaine", "non-dropping-particle" : "", "parse-names" : false, "suffix" : "" } ], "container-title" : "European Journal of Pharmacology", "id" : "ITEM-2", "issue" : "1-3", "issued" : { "date-parts" : [ [ "2009" ] ] }, "page" : "121-125", "title" : "Antidepressant-like effects of melatonin in the mouse chronic mild stress model", "type" : "article-journal", "volume" : "607" }, "uris" : [ "http://www.mendeley.com/documents/?uuid=7fc5fb54-f868-4ae5-b72e-6722a298e72d" ] } ], "mendeley" : { "formattedCitation" : "&lt;sup&gt;43, 49&lt;/sup&gt;", "plainTextFormattedCitation" : "43, 49", "previouslyFormattedCitation" : "&lt;sup&gt;43, 49&lt;/sup&gt;" }, "properties" : { "noteIndex" : 0 }, "schema" : "https://github.com/citation-style-language/schema/raw/master/csl-citation.json" }</w:instrText>
        </w:r>
        <w:r w:rsidRPr="00FC11E8">
          <w:rPr>
            <w:rFonts w:asciiTheme="minorHAnsi" w:hAnsiTheme="minorHAnsi" w:cstheme="minorHAnsi"/>
            <w:bCs/>
          </w:rPr>
          <w:fldChar w:fldCharType="separate"/>
        </w:r>
        <w:r w:rsidRPr="006C72AB">
          <w:rPr>
            <w:rFonts w:asciiTheme="minorHAnsi" w:hAnsiTheme="minorHAnsi" w:cstheme="minorHAnsi"/>
            <w:bCs/>
            <w:noProof/>
            <w:vertAlign w:val="superscript"/>
          </w:rPr>
          <w:t>43, 49</w:t>
        </w:r>
        <w:r w:rsidRPr="006C72AB">
          <w:rPr>
            <w:rFonts w:asciiTheme="minorHAnsi" w:hAnsiTheme="minorHAnsi" w:cstheme="minorHAnsi"/>
            <w:bCs/>
          </w:rPr>
          <w:fldChar w:fldCharType="end"/>
        </w:r>
        <w:r w:rsidRPr="006C72AB">
          <w:rPr>
            <w:rFonts w:asciiTheme="minorHAnsi" w:hAnsiTheme="minorHAnsi" w:cstheme="minorHAnsi"/>
            <w:bCs/>
          </w:rPr>
          <w:t>, URB597</w:t>
        </w:r>
        <w:r w:rsidRPr="006C72AB">
          <w:rPr>
            <w:rFonts w:asciiTheme="minorHAnsi" w:hAnsiTheme="minorHAnsi" w:cstheme="minorHAnsi"/>
            <w:bCs/>
          </w:rPr>
          <w:fldChar w:fldCharType="begin" w:fldLock="1"/>
        </w:r>
        <w:r w:rsidRPr="006C72AB">
          <w:rPr>
            <w:rFonts w:asciiTheme="minorHAnsi" w:hAnsiTheme="minorHAnsi" w:cstheme="minorHAnsi"/>
            <w:bCs/>
          </w:rPr>
          <w:instrText>ADDIN CSL_CITATION { "citationItems" : [ { "id" : "ITEM-1", "itemData" : { "DOI" : "10.1016/j.biopsych.2006.12.001", "author" : [ { "dropping-particle" : "", "family" : "Bortolato", "given" : "Marco", "non-dropping-particle" : "", "parse-names" : false, "suffix" : "" }, { "dropping-particle" : "", "family" : "Mangieri", "given" : "Regina A", "non-dropping-particle" : "", "parse-names" : false, "suffix" : "" }, { "dropping-particle" : "", "family" : "Fu", "given" : "Jin", "non-dropping-particle" : "", "parse-names" : false, "suffix" : "" }, { "dropping-particle" : "", "family" : "Kim", "given" : "Janet H", "non-dropping-particle" : "", "parse-names" : false, "suffix" : "" }, { "dropping-particle" : "", "family" : "Arguello", "given" : "Oliver", "non-dropping-particle" : "", "parse-names" : false, "suffix" : "" }, { "dropping-particle" : "", "family" : "Duranti", "given" : "Andrea", "non-dropping-particle" : "", "parse-names" : false, "suffix" : "" }, { "dropping-particle" : "", "family" : "Tontini", "given" : "Andrea", "non-dropping-particle" : "", "parse-names" : false, "suffix" : "" }, { "dropping-particle" : "", "family" : "Mor", "given" : "Marco", "non-dropping-particle" : "", "parse-names" : false, "suffix" : "" }, { "dropping-particle" : "", "family" : "Tarzia", "given" : "Giorgio", "non-dropping-particle" : "", "parse-names" : false, "suffix" : "" }, { "dropping-particle" : "", "family" : "Piomelli", "given" : "Daniele", "non-dropping-particle" : "", "parse-names" : false, "suffix" : "" } ], "container-title" : "Biological psychiatry", "id" : "ITEM-1", "issue" : "10", "issued" : { "date-parts" : [ [ "2007" ] ] }, "page" : "1103-1110", "publisher" : "Elsevier", "title" : "Antidepressant-like activity of the fatty acid amide hydrolase inhibitor URB597 in a rat model of chronic mild stress", "type" : "article-journal", "volume" : "62" }, "uris" : [ "http://www.mendeley.com/documents/?uuid=310c7b93-cf9b-4016-b780-1090eb422cc8" ] } ], "mendeley" : { "formattedCitation" : "&lt;sup&gt;54&lt;/sup&gt;", "plainTextFormattedCitation" : "54", "previouslyFormattedCitation" : "&lt;sup&gt;54&lt;/sup&gt;" }, "properties" : { "noteIndex" : 0 }, "schema" : "https://github.com/citation-style-language/schema/raw/master/csl-citation.json" }</w:instrText>
        </w:r>
        <w:r w:rsidRPr="00FC11E8">
          <w:rPr>
            <w:rFonts w:asciiTheme="minorHAnsi" w:hAnsiTheme="minorHAnsi" w:cstheme="minorHAnsi"/>
            <w:bCs/>
          </w:rPr>
          <w:fldChar w:fldCharType="separate"/>
        </w:r>
        <w:r w:rsidRPr="006C72AB">
          <w:rPr>
            <w:rFonts w:asciiTheme="minorHAnsi" w:hAnsiTheme="minorHAnsi" w:cstheme="minorHAnsi"/>
            <w:bCs/>
            <w:noProof/>
            <w:vertAlign w:val="superscript"/>
          </w:rPr>
          <w:t>54</w:t>
        </w:r>
        <w:r w:rsidRPr="006C72AB">
          <w:rPr>
            <w:rFonts w:asciiTheme="minorHAnsi" w:hAnsiTheme="minorHAnsi" w:cstheme="minorHAnsi"/>
            <w:bCs/>
          </w:rPr>
          <w:fldChar w:fldCharType="end"/>
        </w:r>
        <w:r w:rsidRPr="006C72AB">
          <w:rPr>
            <w:rFonts w:asciiTheme="minorHAnsi" w:hAnsiTheme="minorHAnsi" w:cstheme="minorHAnsi"/>
            <w:bCs/>
          </w:rPr>
          <w:t xml:space="preserve"> and other natural compounds</w:t>
        </w:r>
        <w:r w:rsidRPr="006C72AB">
          <w:rPr>
            <w:rFonts w:asciiTheme="minorHAnsi" w:hAnsiTheme="minorHAnsi" w:cstheme="minorHAnsi"/>
            <w:bCs/>
          </w:rPr>
          <w:fldChar w:fldCharType="begin" w:fldLock="1"/>
        </w:r>
        <w:r w:rsidRPr="006C72AB">
          <w:rPr>
            <w:rFonts w:asciiTheme="minorHAnsi" w:hAnsiTheme="minorHAnsi" w:cstheme="minorHAnsi"/>
            <w:bCs/>
          </w:rPr>
          <w:instrText>ADDIN CSL_CITATION { "citationItems" : [ { "id" : "ITEM-1", "itemData" : { "DOI" : "10.1016/j.pbb.2012.12.024", "ISBN" : "0091-3057", "ISSN" : "00913057", "PMID" : "23290936", "abstract" : "Tea polyphenols (TPs), which are the natural compounds extracted from tea leaves, possess a number of beneficial properties, such as reducing the risks of cancer and heart diseases, alleviating cognitive impairments and showing antidepressant-like activity in the forced swim test (FST) and tail suspension test (TST). The present study was designed to investigate the protective effect of TPs on the chronic unpredictable mild stress (CUMS)-induced depression model in mice and to elucidate the related underlying mechanisms. With the daily exposure to stressor for 5 consecutive weeks, TPs were administered in mice at a daily dose of 25 mg/kg or 50 mg/kg by gavage for 3 consecutive weeks from the 3rd week. Our results showed that CUMS significantly decreased the levels of serum serotonin (5-HT) and norepinephrine (NE) in the hippocampus, the prefrontal cortex and serum, and the activities of superoxide dismutase (SOD) and catalase (CAT), with an increase in lipid peroxidation level as well as a reduction in glutathione (GSH) level and an elevation in the production of malondialdehyde (MDA) in the hippocampus and the prefrontal cortex. CUMS also reduced open-field activity, sucrose consumption, as well as increased immobility duration in FST and TST. TPs administration could effectively reverse the alterations in the concentrations of 5-HT and NE, elevate the activities of SOD and CAT as well as the level of GSH, reduce the MDA level and inhibit lipid peroxidation. Moreover, TPs could effectively reverse alterations in immobility duration, sucrose consumption and open-field activity. In conclusion, TPs administration has exhibited significant antidepressant-like effects in mice with CUMS-induced depression. The antidepressant activity of TPs might be related to the alteration of monoaminergic responses and antioxidant defenses. \u00a9 2013 Elsevier Inc.", "author" : [ { "dropping-particle" : "", "family" : "Liu", "given" : "Yi", "non-dropping-particle" : "", "parse-names" : false, "suffix" : "" }, { "dropping-particle" : "", "family" : "Jia", "given" : "Genguang", "non-dropping-particle" : "", "parse-names" : false, "suffix" : "" }, { "dropping-particle" : "", "family" : "Gou", "given" : "Lingshan", "non-dropping-particle" : "", "parse-names" : false, "suffix" : "" }, { "dropping-particle" : "", "family" : "Sun", "given" : "Lingyan", "non-dropping-particle" : "", "parse-names" : false, "suffix" : "" }, { "dropping-particle" : "", "family" : "Fu", "given" : "Xiaobin", "non-dropping-particle" : "", "parse-names" : false, "suffix" : "" }, { "dropping-particle" : "", "family" : "Lan", "given" : "Nuo", "non-dropping-particle" : "", "parse-names" : false, "suffix" : "" }, { "dropping-particle" : "", "family" : "Li", "given" : "Sai", "non-dropping-particle" : "", "parse-names" : false, "suffix" : "" }, { "dropping-particle" : "", "family" : "Yin", "given" : "Xiaoxing", "non-dropping-particle" : "", "parse-names" : false, "suffix" : "" } ], "container-title" : "Pharmacology Biochemistry and Behavior", "id" : "ITEM-1", "issue" : "1", "issued" : { "date-parts" : [ [ "2013" ] ] }, "page" : "27-32", "title" : "Antidepressant-like effects of tea polyphenols on mouse model of chronic unpredictable mild stress", "type" : "article-journal", "volume" : "104" }, "uris" : [ "http://www.mendeley.com/documents/?uuid=7f0168bf-642d-42aa-ab7e-bf6c3b0e4db8" ] }, { "id" : "ITEM-2", "itemData" : { "DOI" : "10.1016/j.pbb.2008.10.007", "ISBN" : "0091-3057 (Print)\\r0091-3057 (Linking)", "ISSN" : "00913057", "PMID" : "19000708", "abstract" : "Curcumin, a yellow pigment extracted from rhizomes of the plant Curcuma longa (turmeric), has been widely used as food additive and also as a herbal medicine throughout Asia. The present study was designed to study the pharmacological, biochemical and neurochemical effects of daily administration of curcumin to rats subjected to chronic unpredictable stress. Curcumin treatment (20 and 40\u00a0mg/kg, i.p., 21\u00a0days) significantly reversed the chronic unpredictable stress-induced behavioral (increase immobility period), biochemical (increase monoamine oxidase activity) and neurochemical (depletion of brain monoamine levels) alterations. The combination of piperine (2.5\u00a0mg/kg, i.p., 21\u00a0days), a bioavailability enhancer, with curcumin (20 and 40\u00a0mg/kg, i.p., 21\u00a0days) showed significant potentiation of its anti-immobility, neurotransmitter enhancing (serotonin and dopamine) and monoamine oxidase inhibitory (MAO-A) effects as compared to curcumin effect per se. This study provided a scientific rationale for the use of curcumin and its co-administration with piperine in the treatment of depressive disorders. \u00a9 2008 Elsevier Inc. All rights reserved.", "author" : [ { "dropping-particle" : "", "family" : "Bhutani", "given" : "Mohit Kumar", "non-dropping-particle" : "", "parse-names" : false, "suffix" : "" }, { "dropping-particle" : "", "family" : "Bishnoi", "given" : "Mahendra", "non-dropping-particle" : "", "parse-names" : false, "suffix" : "" }, { "dropping-particle" : "", "family" : "Kulkarni", "given" : "Shrinivas K.", "non-dropping-particle" : "", "parse-names" : false, "suffix" : "" } ], "container-title" : "Pharmacology Biochemistry and Behavior", "id" : "ITEM-2", "issue" : "1", "issued" : { "date-parts" : [ [ "2009" ] ] }, "page" : "39-43", "title" : "Anti-depressant like effect of curcumin and its combination with piperine in unpredictable chronic stress-induced behavioral, biochemical and neurochemical changes", "type" : "article-journal", "volume" : "92" }, "uris" : [ "http://www.mendeley.com/documents/?uuid=830abca0-2c73-43e7-9b69-bba7f67dc6e5" ] }, { "id" : "ITEM-3", "itemData" : { "DOI" : "10.1016/j.jep.2010.01.016", "ISBN" : "1872-7573 (Electronic)\\r0378-8741 (Linking)", "ISSN" : "03788741", "PMID" : "20079416", "abstract" : "Ethnopharmacology: Xiaoyaosan, a famous Chinese prescription, composed of Poria (Poria cocos (Schw.) Wolf), Radix Paeoniae Alba (Paeonia lactiflora Pall.), Radix Glycyrrhizae (Glycyrrhiza uralensis Fisch.), Radix Bupleuri (Bupleurum chinense DC.), Radix Angelicae Sinensis (Angelica sinensis (Oliv.) Diels), Rhizoma Atractylodis Macrocephalae (Atractylodes macrocephala Koidz.), Herba Menthae (Mentha haplocalyx Briq.), and Rhizoma Zingiberis Recens (Zingiber officinale Rosc.), has been widely used in the clinic for treating mental disorders. Behavior and biochemical analyses indicate xiaoyaosan has obvious anti-depression activity. However, there is no report on the effects of xiaoyaosan using a metabolomics approach. Aim of the study: A urinary metabolomics method was applied to evaluate the efficacy of xiaoyaosan on rat model of chronic unpredictable mild stress. Material and methods: Rats were divided into 6 groups and drugs were administered during the 21-day model building period. Urine was measured using GC-MS, processed with XCMS and Microsoft Excel and analyzed by SIMCA-P and SPASS software. Variable importance in projection statistics and loading plot were used to find biomarker ions. Results: Clear separation between model and each drug group was achieved. High dose group of xiaoyaosan was much closer to control group than middle dose group and amitriptyline group. The time-dependent recovery tendency in high dose group was obtained. Conclusions: In term of anti-depression effect, high dose xiaoyaosan was the most effective and amitriptyline equaled middle dose xiaoyaosan as shown by metabolomics strategy and behavior tests. Some common and characteristic metabolites on the anti-depression of xiaoyaosan and amitriptyline were obtained. The work showed metabolomics is a valuable tool in studying the efficacy and potential biomarkers of therapeutic effect of complex prescriptions. \u00a9 2010 Elsevier Ireland Ltd. All rights reserved.", "author" : [ { "dropping-particle" : "", "family" : "Dai", "given" : "Yuntao", "non-dropping-particle" : "", "parse-names" : false, "suffix" : "" }, { "dropping-particle" : "", "family" : "Li", "given" : "Zhenyu", "non-dropping-particle" : "", "parse-names" : false, "suffix" : "" }, { "dropping-particle" : "", "family" : "Xue", "given" : "Liming", "non-dropping-particle" : "", "parse-names" : false, "suffix" : "" }, { "dropping-particle" : "", "family" : "Dou", "given" : "Chunyan", "non-dropping-particle" : "", "parse-names" : false, "suffix" : "" }, { "dropping-particle" : "", "family" : "Zhou", "given" : "Yuzhi", "non-dropping-particle" : "", "parse-names" : false, "suffix" : "" }, { "dropping-particle" : "", "family" : "Zhang", "given" : "Lizeng", "non-dropping-particle" : "", "parse-names" : false, "suffix" : "" }, { "dropping-particle" : "", "family" : "Qin", "given" : "Xuemei", "non-dropping-particle" : "", "parse-names" : false, "suffix" : "" } ], "container-title" : "Journal of Ethnopharmacology", "id" : "ITEM-3", "issue" : "2", "issued" : { "date-parts" : [ [ "2010" ] ] }, "page" : "482-489", "title" : "Metabolomics study on the anti-depression effect of xiaoyaosan on rat model of chronic unpredictable mild stress", "type" : "article-journal", "volume" : "128" }, "uris" : [ "http://www.mendeley.com/documents/?uuid=c0f3b5cb-1eb9-4fe7-ad6b-85804fa05790" ] }, { "id" : "ITEM-4", "itemData" : { "DOI" : "10.1016/j.jep.2009.02.029", "ISBN" : "0378-8741", "ISSN" : "03788741", "PMID" : "19429340", "abstract" : "Aim of the study: Depression is a severe mood disorder. It was treated with Shudihuang, the steamed roots of Rehmannia glutinota Libosch. (SRG), in traditional Chinese medicine. The present paper was designed to verify its antidepressant effect. Materials and methods: A mouse model of depression was established though unpredictable chronic mild stress (UCMS). Low and high doses of SRG were administered orally. Fur state, body and organ weight, and gastric ulcers were examined. Locomotion was assayed in open field test. Liver antioxidant indexes were measured spectrophotometrically. Results: Fur state, body and organ weight were found to be insensitive to UCMS. The locomotion reduced by UCMS was restored by low dose of SRG (2.5 g/kg BW) but not by high dose (5 g/kg BW). UCMS resulted in aggravated gastric ulceration, elevated liver malondialdehyde, together with reduced total antioxidant capability, glutathione content, and superoxide dismutase and catalase activities. The alterations were improved by SRG in a dose-dependent manner. The differences in the activity of glutathione peroxidase were statistically nonsignificant among groups. Clomipramine the positive drug was similar to SRG especially in antioxidation. Conclusion: SRG is of therapeutic value for depression-like disorders, and antioxidation may be one of the mechanisms underlying its antidepressant action. \u00a9 2009 Elsevier Ireland Ltd. All rights reserved.", "author" : [ { "dropping-particle" : "", "family" : "Zhang", "given" : "Di", "non-dropping-particle" : "", "parse-names" : false, "suffix" : "" }, { "dropping-particle" : "sen", "family" : "Wen", "given" : "Xue", "non-dropping-particle" : "", "parse-names" : false, "suffix" : "" }, { "dropping-particle" : "", "family" : "Wang", "given" : "Xue yan", "non-dropping-particle" : "", "parse-names" : false, "suffix" : "" }, { "dropping-particle" : "", "family" : "Shi", "given" : "Min", "non-dropping-particle" : "", "parse-names" : false, "suffix" : "" }, { "dropping-particle" : "", "family" : "Zhao", "given" : "Yu", "non-dropping-particle" : "", "parse-names" : false, "suffix" : "" } ], "container-title" : "Journal of Ethnopharmacology", "id" : "ITEM-4", "issue" : "1", "issued" : { "date-parts" : [ [ "2009" ] ] }, "page" : "55-60", "title" : "Antidepressant effect of Shudihuang on mice exposed to unpredictable chronic mild stress", "type" : "article-journal", "volume" : "123" }, "uris" : [ "http://www.mendeley.com/documents/?uuid=76fbc659-fc57-4d21-a9ab-be62c8a04540" ] }, { "id" : "ITEM-5", "itemData" : { "DOI" : "10.1016/j.pnpbp.2009.01.006", "ISBN" : "0278-5846", "ISSN" : "02785846", "PMID" : "19302828", "abstract" : "Serotonergic receptors take their physiologic effects by affecting adenylyl cyclase (AC) catalytic activity and cyclic adenosine monophosphate (cAMP) concentration. AC-cAMP second messenger pathway has been recently suggested to play an important role in depression. Therefore, the compound that regulates the signal pathway may have potential as antidepressant. Curcumin is the main component of Curcuma longa L, a well-known indigenous herb with comprehensive bioactivities. In the present study, we investigated the effects of chronic unpredictable mild stress (CUMS) and curcumin on behaviours and serotonergic receptor-coupled AC-cAMP signal pathway in rats. Curcumin produced beneficial effects on the stressed rats by effectively improving CUMS-induced low sucrose consumption and reducing serum corticosterone levels in rats. Moreover, curcumin enhanced AC activity and cAMP levels in platelet and various brain regions, and up-regulated mRNA expressions of AC subtypes AC 2, AC 8 and cAMP response element binding protein (CREB) in the hippocampus, cortex and hypothalamus of the CUMS rats. Curcumin also attenuated CUMS-induced reductions of 5-hydroxytryptamine (5-HT) levels and high expressions of central 5-HT1A/1B/7receptors in rats. These results suggested that the potent antidepressant property of curcumin might be attributed to its improvement of AC-cAMP pathway as well as CREB via suppressing central 5-HT1A/1B/7receptors in the CUMS rats. Our findings provided a basis for examining the interaction of serotonergic receptors and AC-cAMP pathway in depression and curcumin treatment. \u00a9 2009.", "author" : [ { "dropping-particle" : "", "family" : "Li", "given" : "Yu Cheng", "non-dropping-particle" : "", "parse-names" : false, "suffix" : "" }, { "dropping-particle" : "", "family" : "Wang", "given" : "Fu Meng", "non-dropping-particle" : "", "parse-names" : false, "suffix" : "" }, { "dropping-particle" : "", "family" : "Pan", "given" : "Ying", "non-dropping-particle" : "", "parse-names" : false, "suffix" : "" }, { "dropping-particle" : "", "family" : "Qiang", "given" : "Li Qin", "non-dropping-particle" : "", "parse-names" : false, "suffix" : "" }, { "dropping-particle" : "", "family" : "Cheng", "given" : "Guang", "non-dropping-particle" : "", "parse-names" : false, "suffix" : "" }, { "dropping-particle" : "", "family" : "Zhang", "given" : "Wei Yun", "non-dropping-particle" : "", "parse-names" : false, "suffix" : "" }, { "dropping-particle" : "", "family" : "Kong", "given" : "Ling Dong", "non-dropping-particle" : "", "parse-names" : false, "suffix" : "" } ], "container-title" : "Progress in Neuro-Psychopharmacology and Biological Psychiatry", "id" : "ITEM-5", "issue" : "3", "issued" : { "date-parts" : [ [ "2009" ] ] }, "page" : "435-449", "title" : "Antidepressant-like effects of curcumin on serotonergic receptor-coupled AC-cAMP pathway in chronic unpredictable mild stress of rats", "type" : "article-journal", "volume" : "33" }, "uris" : [ "http://www.mendeley.com/documents/?uuid=62ea652b-d593-4240-bf37-6c80e0cf6a72" ] } ], "mendeley" : { "formattedCitation" : "&lt;sup&gt;37, 55\u201358&lt;/sup&gt;", "plainTextFormattedCitation" : "37, 55\u201358", "previouslyFormattedCitation" : "&lt;sup&gt;37, 55\u201358&lt;/sup&gt;" }, "properties" : { "noteIndex" : 0 }, "schema" : "https://github.com/citation-style-language/schema/raw/master/csl-citation.json" }</w:instrText>
        </w:r>
        <w:r w:rsidRPr="00FC11E8">
          <w:rPr>
            <w:rFonts w:asciiTheme="minorHAnsi" w:hAnsiTheme="minorHAnsi" w:cstheme="minorHAnsi"/>
            <w:bCs/>
          </w:rPr>
          <w:fldChar w:fldCharType="separate"/>
        </w:r>
        <w:r w:rsidRPr="006C72AB">
          <w:rPr>
            <w:rFonts w:asciiTheme="minorHAnsi" w:hAnsiTheme="minorHAnsi" w:cstheme="minorHAnsi"/>
            <w:bCs/>
            <w:noProof/>
            <w:vertAlign w:val="superscript"/>
          </w:rPr>
          <w:t>37, 55–58</w:t>
        </w:r>
        <w:r w:rsidRPr="006C72AB">
          <w:rPr>
            <w:rFonts w:asciiTheme="minorHAnsi" w:hAnsiTheme="minorHAnsi" w:cstheme="minorHAnsi"/>
            <w:bCs/>
          </w:rPr>
          <w:fldChar w:fldCharType="end"/>
        </w:r>
        <w:r w:rsidRPr="006C72AB">
          <w:rPr>
            <w:rFonts w:asciiTheme="minorHAnsi" w:hAnsiTheme="minorHAnsi" w:cstheme="minorHAnsi"/>
            <w:bCs/>
          </w:rPr>
          <w:t>.</w:t>
        </w:r>
      </w:ins>
      <w:del w:id="868" w:author="owner" w:date="2018-05-30T21:45:00Z">
        <w:r w:rsidR="00E7286A" w:rsidDel="00A64C11">
          <w:rPr>
            <w:bCs/>
            <w:lang w:bidi="he-IL"/>
          </w:rPr>
          <w:delText xml:space="preserve"> </w:delText>
        </w:r>
      </w:del>
    </w:p>
    <w:p w14:paraId="6BD2F7ED" w14:textId="77777777" w:rsidR="00E7286A" w:rsidRDefault="00E7286A" w:rsidP="00E7286A">
      <w:pPr>
        <w:pStyle w:val="NormalWeb"/>
        <w:spacing w:before="0" w:beforeAutospacing="0" w:after="0" w:afterAutospacing="0"/>
        <w:rPr>
          <w:rFonts w:asciiTheme="minorHAnsi" w:hAnsiTheme="minorHAnsi" w:cstheme="minorHAnsi"/>
          <w:bCs/>
          <w:lang w:bidi="he-IL"/>
        </w:rPr>
      </w:pPr>
    </w:p>
    <w:p w14:paraId="6C69D807" w14:textId="63861CFD" w:rsidR="00E7286A" w:rsidRDefault="00E7286A" w:rsidP="006915FA">
      <w:pPr>
        <w:pStyle w:val="NormalWeb"/>
        <w:spacing w:before="0" w:beforeAutospacing="0" w:after="0" w:afterAutospacing="0"/>
        <w:rPr>
          <w:bCs/>
          <w:lang w:bidi="he-IL"/>
        </w:rPr>
      </w:pPr>
      <w:r>
        <w:rPr>
          <w:rFonts w:asciiTheme="minorHAnsi" w:hAnsiTheme="minorHAnsi" w:cstheme="minorHAnsi"/>
          <w:bCs/>
          <w:lang w:bidi="he-IL"/>
        </w:rPr>
        <w:t>There are several additional outcome measures frequently applied in UCMS protocols, among them: (</w:t>
      </w:r>
      <w:proofErr w:type="spellStart"/>
      <w:r>
        <w:rPr>
          <w:rFonts w:asciiTheme="minorHAnsi" w:hAnsiTheme="minorHAnsi" w:cstheme="minorHAnsi"/>
          <w:bCs/>
          <w:lang w:bidi="he-IL"/>
        </w:rPr>
        <w:t>i</w:t>
      </w:r>
      <w:proofErr w:type="spellEnd"/>
      <w:r>
        <w:rPr>
          <w:rFonts w:asciiTheme="minorHAnsi" w:hAnsiTheme="minorHAnsi" w:cstheme="minorHAnsi"/>
          <w:bCs/>
          <w:lang w:bidi="he-IL"/>
        </w:rPr>
        <w:t>) FST: a measure for behavioral despair (see reference</w:t>
      </w:r>
      <w:r>
        <w:rPr>
          <w:rFonts w:asciiTheme="minorHAnsi" w:hAnsiTheme="minorHAnsi" w:cstheme="minorHAnsi"/>
          <w:bCs/>
          <w:lang w:bidi="he-IL"/>
        </w:rPr>
        <w:fldChar w:fldCharType="begin" w:fldLock="1"/>
      </w:r>
      <w:r w:rsidR="00664F5A">
        <w:rPr>
          <w:rFonts w:asciiTheme="minorHAnsi" w:hAnsiTheme="minorHAnsi" w:cstheme="minorHAnsi"/>
          <w:bCs/>
          <w:lang w:bidi="he-IL"/>
        </w:rPr>
        <w:instrText>ADDIN CSL_CITATION { "citationItems" : [ { "id" : "ITEM-1", "itemData" : { "DOI" : "10.3791/52587", "ISSN" : "1940-087X", "PMID" : "25867960", "abstract" : "The goal of the present protocol is to describe the forced swim test (FST), which is one of the most commonly used assays for the study of depressive-like behavior in rodents. The FST is based on the assumption that when placing an animal in a container filled with water, it will first make efforts to escape but eventually will exhibit immobility that may be considered to reflect a measure of behavioral despair. This test has been extensively used because it involves the exposure of the animals to stress, which was shown to have a role in the tendency for major depression. Additionally, the FST has been shown to share some of the factors that are influenced or altered by depression in humans, including changes in food consumption, sleep abnormalities and drug-withdrawal-induced anhedonia. The main advantages of this procedure are that it is relatively easy to perform and that its results are easily and quickly analyzed. Moreover, its sensitivity to a broad range of antidepressant drugs that makes it a suitable screening test is one of the most important features leading to its high predictive validity. Despite its appeal, this model has a number of disadvantages. First, the issue of chronic augmentation is problematic in this test because in real life patients need to be treated for at least several weeks before they experience any relief from their symptoms. Last, due to the aversiveness of the FST, it is important to take into account possible influences it might have on brain structure/function if brain analyses are to be carried out following this procedure.", "author" : [ { "dropping-particle" : "", "family" : "Yankelevitch-Yahav", "given" : "Roni", "non-dropping-particle" : "", "parse-names" : false, "suffix" : "" }, { "dropping-particle" : "", "family" : "Franko", "given" : "Motty", "non-dropping-particle" : "", "parse-names" : false, "suffix" : "" }, { "dropping-particle" : "", "family" : "Huly", "given" : "Avrham", "non-dropping-particle" : "", "parse-names" : false, "suffix" : "" }, { "dropping-particle" : "", "family" : "Doron", "given" : "Ravid", "non-dropping-particle" : "", "parse-names" : false, "suffix" : "" } ], "container-title" : "Journal of Visualized Experiments", "id" : "ITEM-1", "issue" : "97", "issued" : { "date-parts" : [ [ "2015" ] ] }, "title" : "The Forced Swim Test as a Model of Depressive-like Behavior", "type" : "article-journal" }, "uris" : [ "http://www.mendeley.com/documents/?uuid=baa22adb-5034-4305-922a-c718549bad3f" ] } ], "mendeley" : { "formattedCitation" : "&lt;sup&gt;78&lt;/sup&gt;", "plainTextFormattedCitation" : "78", "previouslyFormattedCitation" : "&lt;sup&gt;78&lt;/sup&gt;" }, "properties" : { "noteIndex" : 0 }, "schema" : "https://github.com/citation-style-language/schema/raw/master/csl-citation.json" }</w:instrText>
      </w:r>
      <w:r>
        <w:rPr>
          <w:rFonts w:asciiTheme="minorHAnsi" w:hAnsiTheme="minorHAnsi" w:cstheme="minorHAnsi"/>
          <w:bCs/>
          <w:lang w:bidi="he-IL"/>
        </w:rPr>
        <w:fldChar w:fldCharType="separate"/>
      </w:r>
      <w:r w:rsidRPr="00E7286A">
        <w:rPr>
          <w:rFonts w:asciiTheme="minorHAnsi" w:hAnsiTheme="minorHAnsi" w:cstheme="minorHAnsi"/>
          <w:bCs/>
          <w:noProof/>
          <w:vertAlign w:val="superscript"/>
          <w:lang w:bidi="he-IL"/>
        </w:rPr>
        <w:t>78</w:t>
      </w:r>
      <w:r>
        <w:rPr>
          <w:rFonts w:asciiTheme="minorHAnsi" w:hAnsiTheme="minorHAnsi" w:cstheme="minorHAnsi"/>
          <w:bCs/>
          <w:lang w:bidi="he-IL"/>
        </w:rPr>
        <w:fldChar w:fldCharType="end"/>
      </w:r>
      <w:r>
        <w:rPr>
          <w:rFonts w:asciiTheme="minorHAnsi" w:hAnsiTheme="minorHAnsi" w:cstheme="minorHAnsi"/>
          <w:bCs/>
          <w:lang w:bidi="he-IL"/>
        </w:rPr>
        <w:t xml:space="preserve"> for protocol delineation); (ii) TST: another measure for behavioral despair (see reference</w:t>
      </w:r>
      <w:r>
        <w:rPr>
          <w:rFonts w:asciiTheme="minorHAnsi" w:hAnsiTheme="minorHAnsi" w:cstheme="minorHAnsi"/>
          <w:bCs/>
          <w:lang w:bidi="he-IL"/>
        </w:rPr>
        <w:fldChar w:fldCharType="begin" w:fldLock="1"/>
      </w:r>
      <w:r w:rsidR="006915FA">
        <w:rPr>
          <w:rFonts w:asciiTheme="minorHAnsi" w:hAnsiTheme="minorHAnsi" w:cstheme="minorHAnsi"/>
          <w:bCs/>
          <w:lang w:bidi="he-IL"/>
        </w:rPr>
        <w:instrText>ADDIN CSL_CITATION { "citationItems" : [ { "id" : "ITEM-1", "itemData" : { "DOI" : "10.3791/3769", "ISBN" : "1940-087X", "ISSN" : "1940-087X", "PMID" : "22315011", "abstract" : "The tail-suspension test is a mouse behavioral test useful in the screening of potential antidepressant drugs, and assessing of other manipulations that are expected to affect depression related behaviors. Mice are suspended by their tails with tape, in such a position that it cannot escape or hold on to nearby surfaces. During this test, typically six minutes in duration, the resulting escape oriented behaviors are quantified. The tail-suspension test is a valuable tool in drug discovery for high-throughput screening of prospective antidepressant compounds. Here, we describe the details required for implementation of this test with additional emphasis on potential problems that may occur and how to avoid them. We also offer a solution to the tail climbing behavior, a common problem that renders this test useless in some mouse strains, such as the widely used C57BL/6. Specifically, we prevent tail climbing behaviors by passing mouse tails through a small plastic cylinder prior to suspension. Finally, we detail how to manually score the behaviors that are manifested in this test.", "author" : [ { "dropping-particle" : "", "family" : "Can", "given" : "Adem", "non-dropping-particle" : "", "parse-names" : false, "suffix" : "" }, { "dropping-particle" : "", "family" : "Dao", "given" : "David T.", "non-dropping-particle" : "", "parse-names" : false, "suffix" : "" }, { "dropping-particle" : "", "family" : "Terrillion", "given" : "Chantelle E.", "non-dropping-particle" : "", "parse-names" : false, "suffix" : "" }, { "dropping-particle" : "", "family" : "Piantadosi", "given" : "Sean C.", "non-dropping-particle" : "", "parse-names" : false, "suffix" : "" }, { "dropping-particle" : "", "family" : "Bhat", "given" : "Shambhu", "non-dropping-particle" : "", "parse-names" : false, "suffix" : "" }, { "dropping-particle" : "", "family" : "Gould", "given" : "Todd D.", "non-dropping-particle" : "", "parse-names" : false, "suffix" : "" } ], "container-title" : "Journal of Visualized Experiments", "id" : "ITEM-1", "issue" : "58", "issued" : { "date-parts" : [ [ "2011" ] ] }, "title" : "The Tail Suspension Test", "type" : "article-journal" }, "uris" : [ "http://www.mendeley.com/documents/?uuid=3310254a-0a59-4d4f-9eba-05c08d23494d" ] } ], "mendeley" : { "formattedCitation" : "&lt;sup&gt;103&lt;/sup&gt;", "plainTextFormattedCitation" : "103", "previouslyFormattedCitation" : "&lt;sup&gt;105&lt;/sup&gt;" }, "properties" : { "noteIndex" : 0 }, "schema" : "https://github.com/citation-style-language/schema/raw/master/csl-citation.json" }</w:instrText>
      </w:r>
      <w:r>
        <w:rPr>
          <w:rFonts w:asciiTheme="minorHAnsi" w:hAnsiTheme="minorHAnsi" w:cstheme="minorHAnsi"/>
          <w:bCs/>
          <w:lang w:bidi="he-IL"/>
        </w:rPr>
        <w:fldChar w:fldCharType="separate"/>
      </w:r>
      <w:r w:rsidR="006915FA" w:rsidRPr="006915FA">
        <w:rPr>
          <w:rFonts w:asciiTheme="minorHAnsi" w:hAnsiTheme="minorHAnsi" w:cstheme="minorHAnsi"/>
          <w:bCs/>
          <w:noProof/>
          <w:vertAlign w:val="superscript"/>
          <w:lang w:bidi="he-IL"/>
        </w:rPr>
        <w:t>103</w:t>
      </w:r>
      <w:r>
        <w:rPr>
          <w:rFonts w:asciiTheme="minorHAnsi" w:hAnsiTheme="minorHAnsi" w:cstheme="minorHAnsi"/>
          <w:bCs/>
          <w:lang w:bidi="he-IL"/>
        </w:rPr>
        <w:fldChar w:fldCharType="end"/>
      </w:r>
      <w:r>
        <w:rPr>
          <w:rFonts w:asciiTheme="minorHAnsi" w:hAnsiTheme="minorHAnsi" w:cstheme="minorHAnsi"/>
          <w:bCs/>
          <w:lang w:bidi="he-IL"/>
        </w:rPr>
        <w:t xml:space="preserve"> for protocol delineation); (iii) splash test and evaluation of coat state: two indicators of grooming behavior and putative measures of apathy (see reference</w:t>
      </w:r>
      <w:r>
        <w:rPr>
          <w:rFonts w:asciiTheme="minorHAnsi" w:hAnsiTheme="minorHAnsi" w:cstheme="minorHAnsi"/>
          <w:bCs/>
          <w:lang w:bidi="he-IL"/>
        </w:rPr>
        <w:fldChar w:fldCharType="begin" w:fldLock="1"/>
      </w:r>
      <w:r w:rsidR="00664F5A">
        <w:rPr>
          <w:rFonts w:asciiTheme="minorHAnsi" w:hAnsiTheme="minorHAnsi" w:cstheme="minorHAnsi"/>
          <w:bCs/>
          <w:lang w:bidi="he-IL"/>
        </w:rPr>
        <w:instrText>ADDIN CSL_CITATION { "citationItems" : [ { "id" : "ITEM-1", "itemData" : { "DOI" : "10.1016/j.ejphar.2005.03.029", "ISBN" : "0014-2999 (Print)", "ISSN" : "00142999", "PMID" : "15910803", "abstract" : "This study investigated the antidepressant-like effects of a chronic treatment with either tramadol (20 mg/kg, i.p.) or desipramine (10 mg/kg, i.p.) in the unpredictable chronic mild stress model of depression in BALB/c mice. Mice were first submitted to a 2 week drug-free unpredictable chronic mild stress before the onset of the treatments. The unpredictable chronic mild stress regimen induced a degradation of the state of the coat and decreased the grooming behaviour in the splash test. These physical and behavioural abnormalities were counteracted by tramadol and desipramine. Furthermore, we observed neither a significant acceleration nor diminution by pindolol (5-HT1A/1Breceptor antagonist, 10 mg/kg, i.p.) on the antidepressant-like actions of desipramine and tramadol whereas yohimbine (\u03b12-adrenergic receptor antagonist, 2 mg/kg, i.p.) antagonized the antidepressant-like effects of both drugs during the unpredictable chronic mild stress regimen. The results of the study support the suggestion that antidepressant-like effect of tramadol and desipramine in mice in the unpredictable chronic mild stress model is mediated by the noradrenergic system rather than the serotonergic system. \u00a9 2005 Elsevier B.V. All rights reserved.", "author" : [ { "dropping-particle" : "", "family" : "Yalcin", "given" : "Ipek", "non-dropping-particle" : "", "parse-names" : false, "suffix" : "" }, { "dropping-particle" : "", "family" : "Aksu", "given" : "Fazilet", "non-dropping-particle" : "", "parse-names" : false, "suffix" : "" }, { "dropping-particle" : "", "family" : "Belzung", "given" : "Catherine", "non-dropping-particle" : "", "parse-names" : false, "suffix" : "" } ], "container-title" : "European Journal of Pharmacology", "id" : "ITEM-1", "issue" : "2-3", "issued" : { "date-parts" : [ [ "2005" ] ] }, "page" : "165-174", "title" : "Effects of desipramine and tramadol in a chronic mild stress model in mice are altered by yohimbine but not by pindolol", "type" : "article-journal", "volume" : "514" }, "uris" : [ "http://www.mendeley.com/documents/?uuid=44da5ff2-a5d9-4585-a42b-e65f6a671d15" ] } ], "mendeley" : { "formattedCitation" : "&lt;sup&gt;107&lt;/sup&gt;", "plainTextFormattedCitation" : "107", "previouslyFormattedCitation" : "&lt;sup&gt;107&lt;/sup&gt;" }, "properties" : { "noteIndex" : 0 }, "schema" : "https://github.com/citation-style-language/schema/raw/master/csl-citation.json" }</w:instrText>
      </w:r>
      <w:r>
        <w:rPr>
          <w:rFonts w:asciiTheme="minorHAnsi" w:hAnsiTheme="minorHAnsi" w:cstheme="minorHAnsi"/>
          <w:bCs/>
          <w:lang w:bidi="he-IL"/>
        </w:rPr>
        <w:fldChar w:fldCharType="separate"/>
      </w:r>
      <w:r w:rsidRPr="00E7286A">
        <w:rPr>
          <w:rFonts w:asciiTheme="minorHAnsi" w:hAnsiTheme="minorHAnsi" w:cstheme="minorHAnsi"/>
          <w:bCs/>
          <w:noProof/>
          <w:vertAlign w:val="superscript"/>
          <w:lang w:bidi="he-IL"/>
        </w:rPr>
        <w:t>107</w:t>
      </w:r>
      <w:r>
        <w:rPr>
          <w:rFonts w:asciiTheme="minorHAnsi" w:hAnsiTheme="minorHAnsi" w:cstheme="minorHAnsi"/>
          <w:bCs/>
          <w:lang w:bidi="he-IL"/>
        </w:rPr>
        <w:fldChar w:fldCharType="end"/>
      </w:r>
      <w:r>
        <w:rPr>
          <w:rFonts w:asciiTheme="minorHAnsi" w:hAnsiTheme="minorHAnsi" w:cstheme="minorHAnsi"/>
          <w:bCs/>
          <w:lang w:bidi="he-IL"/>
        </w:rPr>
        <w:t xml:space="preserve"> for protocol delineation); (iv) sociability/preference for social novelty: measures for social behavior</w:t>
      </w:r>
      <w:r>
        <w:rPr>
          <w:rFonts w:asciiTheme="minorHAnsi" w:hAnsiTheme="minorHAnsi" w:cstheme="minorHAnsi"/>
          <w:bCs/>
          <w:lang w:bidi="he-IL"/>
        </w:rPr>
        <w:fldChar w:fldCharType="begin" w:fldLock="1"/>
      </w:r>
      <w:r w:rsidR="00664F5A">
        <w:rPr>
          <w:rFonts w:asciiTheme="minorHAnsi" w:hAnsiTheme="minorHAnsi" w:cstheme="minorHAnsi"/>
          <w:bCs/>
          <w:lang w:bidi="he-IL"/>
        </w:rPr>
        <w:instrText>ADDIN CSL_CITATION { "citationItems" : [ { "id" : "ITEM-1", "itemData" : { "DOI" : "10.1371/journal.pone.0188537", "ISBN" : "1111111111", "ISSN" : "19326203", "PMID" : "29166674", "abstract" : "Alterations in the social and cognitive domain are considered important indicators for increased disability in many stress-related disorders. Similar impairments have been observed in rodents chronically exposed to stress, mimicking potential endophenotypes of stress-related psychopathologies such as major depression disorder (MDD), anxiety, conduct disorder, and posttraumatic stress disorder (PTSD). Data from numerous studies suggest that deficient plasticity mechanisms in hippocampus (HC) and prefrontal cortex (PFC) might underlie these social and cognitive deficits. Specifically, stress-induced deficiencies in neural plasticity have been associated with a hypodopaminergic state and reduced neural plasticity persistence. Here we assessed the effects of unpredictable chronic mild stress (UCMS) on exploratory, social and cognitive behavior of females of two inbred mouse strains (C57BL/6J and DBA/2J) that differ in their dopaminergic profile. Exposure to chronic stress resulted in impaired circadian rhythmicity, sociability and social cognition in both inbred strains, but differentially affected activity patterns and contextual discrimination performance. These stress-induced behavioral impairments were accompanied by reduced expression levels of brain derived neurotrophic factor (BDNF) in the prefrontal cortex. The strain-specific cognitive impairment was coexistent with enhanced plasma corticosterone levels and reduced expression of genes related to dopamine signaling in hippocampus. These results underline the importance of assessing different strains with multiple test batteries to elucidate the neural and genetic basis of social and cognitive impairments related to chronic stress.", "author" : [ { "dropping-particle" : "", "family" : "Boxelaere", "given" : "Michiel", "non-dropping-particle" : "Van", "parse-names" : false, "suffix" : "" }, { "dropping-particle" : "", "family" : "Clements", "given" : "Jason", "non-dropping-particle" : "", "parse-names" : false, "suffix" : "" }, { "dropping-particle" : "", "family" : "Callaerts", "given" : "Patrick", "non-dropping-particle" : "", "parse-names" : false, "suffix" : "" }, { "dropping-particle" : "", "family" : "D\u2019Hooge", "given" : "Rudi", "non-dropping-particle" : "", "parse-names" : false, "suffix" : "" }, { "dropping-particle" : "", "family" : "Callaerts-Vegh", "given" : "Zsuzsanna", "non-dropping-particle" : "", "parse-names" : false, "suffix" : "" } ], "container-title" : "PLoS ONE", "id" : "ITEM-1", "issue" : "11", "issued" : { "date-parts" : [ [ "2017" ] ] }, "title" : "Unpredictable chronic mild stress differentially impairs social and contextual discrimination learning in two inbred mouse strains", "type" : "article-journal", "volume" : "12" }, "uris" : [ "http://www.mendeley.com/documents/?uuid=821e680a-b383-4f93-8eb8-7b5cf2f88105" ] } ], "mendeley" : { "formattedCitation" : "&lt;sup&gt;108&lt;/sup&gt;", "plainTextFormattedCitation" : "108", "previouslyFormattedCitation" : "&lt;sup&gt;108&lt;/sup&gt;" }, "properties" : { "noteIndex" : 0 }, "schema" : "https://github.com/citation-style-language/schema/raw/master/csl-citation.json" }</w:instrText>
      </w:r>
      <w:r>
        <w:rPr>
          <w:rFonts w:asciiTheme="minorHAnsi" w:hAnsiTheme="minorHAnsi" w:cstheme="minorHAnsi"/>
          <w:bCs/>
          <w:lang w:bidi="he-IL"/>
        </w:rPr>
        <w:fldChar w:fldCharType="separate"/>
      </w:r>
      <w:r w:rsidRPr="00E7286A">
        <w:rPr>
          <w:rFonts w:asciiTheme="minorHAnsi" w:hAnsiTheme="minorHAnsi" w:cstheme="minorHAnsi"/>
          <w:bCs/>
          <w:noProof/>
          <w:vertAlign w:val="superscript"/>
          <w:lang w:bidi="he-IL"/>
        </w:rPr>
        <w:t>108</w:t>
      </w:r>
      <w:r>
        <w:rPr>
          <w:rFonts w:asciiTheme="minorHAnsi" w:hAnsiTheme="minorHAnsi" w:cstheme="minorHAnsi"/>
          <w:bCs/>
          <w:lang w:bidi="he-IL"/>
        </w:rPr>
        <w:fldChar w:fldCharType="end"/>
      </w:r>
      <w:r>
        <w:rPr>
          <w:rFonts w:asciiTheme="minorHAnsi" w:hAnsiTheme="minorHAnsi" w:cstheme="minorHAnsi"/>
          <w:bCs/>
          <w:lang w:bidi="he-IL"/>
        </w:rPr>
        <w:t xml:space="preserve"> (see reference</w:t>
      </w:r>
      <w:r>
        <w:rPr>
          <w:rFonts w:asciiTheme="minorHAnsi" w:hAnsiTheme="minorHAnsi" w:cstheme="minorHAnsi"/>
          <w:bCs/>
          <w:lang w:bidi="he-IL"/>
        </w:rPr>
        <w:fldChar w:fldCharType="begin" w:fldLock="1"/>
      </w:r>
      <w:r w:rsidR="00664F5A">
        <w:rPr>
          <w:rFonts w:asciiTheme="minorHAnsi" w:hAnsiTheme="minorHAnsi" w:cstheme="minorHAnsi"/>
          <w:bCs/>
          <w:lang w:bidi="he-IL"/>
        </w:rPr>
        <w:instrText>ADDIN CSL_CITATION { "citationItems" : [ { "id" : "ITEM-1", "itemData" : { "DOI" : "10.1111/j.1601-183X.2004.00071.x", "ISBN" : "1601-1848 (Print)", "ISSN" : "16011848", "PMID" : "15344923", "abstract" : "Mouse models of social dysfunction, designed to investigate the complex genetics of social behaviors, require an objective methodology for scoring social interactions relevant to human disease symptoms. Here we describe an automated, three chambered apparatus designed to monitor social interaction in the mouse. Time spent in each chamber and the number of entries are scored automatically by a system detecting photocell beam breaks. When tested with the automated equipment, juvenile male C57BL/6J mice spent more time in a chamber containing a stranger mouse than in an empty chamber (sociability), similar to results obtained by the observer scored method. In addition, automated scoring detected a preference to spend more time with an unfamiliar stranger than a more familiar conspecific (preference for social novelty), similar to results obtained by the observer scored method. Sniffing directed at the wire cage containing the stranger mouse correlated significantly with time spent in that chamber, indicating that duration in a chamber represents true social approach behavior. Number of entries between chambers did not correlate with duration of time spent in the chambers; entries instead proved a useful control measure of general activity. The most significant social approach behavior took place in the first five minutes of both the sociability and preference for social novelty tests. Application of these methods to C57BL/6J, DBA/2J and FVB/NJ adult males revealed that all three strains displayed tendencies for sociability and preference for social novelty. To evaluate the importance of the strain of the stranger mouse on sociability and preference for social novelty, C57BL/6J subject mice were tested either with A/J strangers or with C57BL/6J strangers. Sociability and preference for social novelty were similar with both stranger strains. The automated equipment provides an accurate and objective approach to measuring social tendencies in mice. Its use may allow higher-throughput scoring of mouse social behaviors in mouse models of social dysfunction.", "author" : [ { "dropping-particle" : "", "family" : "Nadler", "given" : "J. J.", "non-dropping-particle" : "", "parse-names" : false, "suffix" : "" }, { "dropping-particle" : "", "family" : "Moy", "given" : "S. S.", "non-dropping-particle" : "", "parse-names" : false, "suffix" : "" }, { "dropping-particle" : "", "family" : "Dold", "given" : "G.", "non-dropping-particle" : "", "parse-names" : false, "suffix" : "" }, { "dropping-particle" : "", "family" : "Trang", "given" : "D.", "non-dropping-particle" : "", "parse-names" : false, "suffix" : "" }, { "dropping-particle" : "", "family" : "Simmons", "given" : "N.", "non-dropping-particle" : "", "parse-names" : false, "suffix" : "" }, { "dropping-particle" : "", "family" : "Perez", "given" : "A.", "non-dropping-particle" : "", "parse-names" : false, "suffix" : "" }, { "dropping-particle" : "", "family" : "Young", "given" : "N. B.", "non-dropping-particle" : "", "parse-names" : false, "suffix" : "" }, { "dropping-particle" : "", "family" : "Barbaro", "given" : "R. P.", "non-dropping-particle" : "", "parse-names" : false, "suffix" : "" }, { "dropping-particle" : "", "family" : "Piven", "given" : "J.", "non-dropping-particle" : "", "parse-names" : false, "suffix" : "" }, { "dropping-particle" : "", "family" : "Magnuson", "given" : "T. R.", "non-dropping-particle" : "", "parse-names" : false, "suffix" : "" }, { "dropping-particle" : "", "family" : "Crawley", "given" : "J. N.", "non-dropping-particle" : "", "parse-names" : false, "suffix" : "" } ], "container-title" : "Genes, Brain and Behavior", "id" : "ITEM-1", "issue" : "5", "issued" : { "date-parts" : [ [ "2004" ] ] }, "page" : "303-314", "title" : "Automated apparatus for quantitation of social approach behaviors in mice", "type" : "article-journal", "volume" : "3" }, "uris" : [ "http://www.mendeley.com/documents/?uuid=f6fb313e-d473-4253-b1b4-2668b3e38d36" ] } ], "mendeley" : { "formattedCitation" : "&lt;sup&gt;109&lt;/sup&gt;", "plainTextFormattedCitation" : "109", "previouslyFormattedCitation" : "&lt;sup&gt;109&lt;/sup&gt;" }, "properties" : { "noteIndex" : 0 }, "schema" : "https://github.com/citation-style-language/schema/raw/master/csl-citation.json" }</w:instrText>
      </w:r>
      <w:r>
        <w:rPr>
          <w:rFonts w:asciiTheme="minorHAnsi" w:hAnsiTheme="minorHAnsi" w:cstheme="minorHAnsi"/>
          <w:bCs/>
          <w:lang w:bidi="he-IL"/>
        </w:rPr>
        <w:fldChar w:fldCharType="separate"/>
      </w:r>
      <w:r w:rsidRPr="00E7286A">
        <w:rPr>
          <w:rFonts w:asciiTheme="minorHAnsi" w:hAnsiTheme="minorHAnsi" w:cstheme="minorHAnsi"/>
          <w:bCs/>
          <w:noProof/>
          <w:vertAlign w:val="superscript"/>
          <w:lang w:bidi="he-IL"/>
        </w:rPr>
        <w:t>109</w:t>
      </w:r>
      <w:r>
        <w:rPr>
          <w:rFonts w:asciiTheme="minorHAnsi" w:hAnsiTheme="minorHAnsi" w:cstheme="minorHAnsi"/>
          <w:bCs/>
          <w:lang w:bidi="he-IL"/>
        </w:rPr>
        <w:fldChar w:fldCharType="end"/>
      </w:r>
      <w:r>
        <w:rPr>
          <w:rFonts w:asciiTheme="minorHAnsi" w:hAnsiTheme="minorHAnsi" w:cstheme="minorHAnsi"/>
          <w:bCs/>
          <w:lang w:bidi="he-IL"/>
        </w:rPr>
        <w:t xml:space="preserve"> for protocol delineation); and (v) sexual behavior: another measure for hedonic tone (see reference</w:t>
      </w:r>
      <w:r>
        <w:rPr>
          <w:rFonts w:asciiTheme="minorHAnsi" w:hAnsiTheme="minorHAnsi" w:cstheme="minorHAnsi"/>
          <w:bCs/>
          <w:lang w:bidi="he-IL"/>
        </w:rPr>
        <w:fldChar w:fldCharType="begin" w:fldLock="1"/>
      </w:r>
      <w:r w:rsidR="00664F5A">
        <w:rPr>
          <w:rFonts w:asciiTheme="minorHAnsi" w:hAnsiTheme="minorHAnsi" w:cstheme="minorHAnsi"/>
          <w:bCs/>
          <w:lang w:bidi="he-IL"/>
        </w:rPr>
        <w:instrText>ADDIN CSL_CITATION { "citationItems" : [ { "id" : "ITEM-1", "itemData" : { "DOI" : "10.1016/j.lfs.2013.10.025", "ISBN" : "0024-3205", "ISSN" : "00243205", "PMID" : "24184295", "abstract" : "Aims Depression is a chronic, recurring and potentially life-threatening illness. Current treatments for depression are characterized by a low success rate and associated with a wide variety of side effects. The aim of the present study was to evaluate the behavioral and biological anti-depressant effects of a novel herbal treatment (NHT), as well as to assess its potential side effects, in comparison to treatment with the selective serotonin reuptake inhibitor escitalopram. Main methods Depressive-like behavior was evaluated using the forced swim test (FST) and the tail suspension test (TST). Sexual behavior was evaluated following treatment by measuring latency before first mount and number of total mounts. Brain derived neurotrophic factor (BDNF) levels were evaluated using enzyme-linked immunosorbent assay. Serotonin transporter (SERT) levels in the pre-frontal cortex (PFC) and hypothalamus were evaluated using high affinity binding assay. Key findings (1) The NHT reduced depressive-like behavior in the FST and TST; (2) BDNF levels in the PFC of mice treated both with the NHT and escitalopram were increased; (3) SERT levels in the hypothalamus were significantly higher in the NHT group, in comparison to escitalopram and the control groups, and significantly lower in the PFC of the NHT group in comparison to the escitalopram group; and (4) the NHT led to less sexual dysfunction, compared to treatment with escitalopram. Significance Our NHT has the potential of being highly efficacious in treating depression in humans, while causing minimal to no influence on sexual function. ?? 2013 Elsevier Inc. All rights reserved.", "author" : [ { "dropping-particle" : "", "family" : "Doron", "given" : "Ravid", "non-dropping-particle" : "", "parse-names" : false, "suffix" : "" }, { "dropping-particle" : "", "family" : "Lotan", "given" : "Dafna", "non-dropping-particle" : "", "parse-names" : false, "suffix" : "" }, { "dropping-particle" : "", "family" : "Einat", "given" : "Nili", "non-dropping-particle" : "", "parse-names" : false, "suffix" : "" }, { "dropping-particle" : "", "family" : "Yaffe", "given" : "Roni", "non-dropping-particle" : "", "parse-names" : false, "suffix" : "" }, { "dropping-particle" : "", "family" : "Winer", "given" : "Avigail", "non-dropping-particle" : "", "parse-names" : false, "suffix" : "" }, { "dropping-particle" : "", "family" : "Marom", "given" : "Inbal", "non-dropping-particle" : "", "parse-names" : false, "suffix" : "" }, { "dropping-particle" : "", "family" : "Meron", "given" : "Gili", "non-dropping-particle" : "", "parse-names" : false, "suffix" : "" }, { "dropping-particle" : "", "family" : "Kately", "given" : "Nadav", "non-dropping-particle" : "", "parse-names" : false, "suffix" : "" }, { "dropping-particle" : "", "family" : "Rehavi", "given" : "Moshe", "non-dropping-particle" : "", "parse-names" : false, "suffix" : "" } ], "container-title" : "Life Sciences", "id" : "ITEM-1", "issue" : "2", "issued" : { "date-parts" : [ [ "2014" ] ] }, "page" : "151-157", "title" : "A novel herbal treatment reduces depressive-like behaviors and increases BDNF levels in the brain of stressed mice", "type" : "article-journal", "volume" : "94" }, "uris" : [ "http://www.mendeley.com/documents/?uuid=694c7437-31da-46d7-94e3-408d21576051" ] } ], "mendeley" : { "formattedCitation" : "&lt;sup&gt;75&lt;/sup&gt;", "plainTextFormattedCitation" : "75", "previouslyFormattedCitation" : "&lt;sup&gt;75&lt;/sup&gt;" }, "properties" : { "noteIndex" : 0 }, "schema" : "https://github.com/citation-style-language/schema/raw/master/csl-citation.json" }</w:instrText>
      </w:r>
      <w:r>
        <w:rPr>
          <w:rFonts w:asciiTheme="minorHAnsi" w:hAnsiTheme="minorHAnsi" w:cstheme="minorHAnsi"/>
          <w:bCs/>
          <w:lang w:bidi="he-IL"/>
        </w:rPr>
        <w:fldChar w:fldCharType="separate"/>
      </w:r>
      <w:r w:rsidRPr="00E7286A">
        <w:rPr>
          <w:rFonts w:asciiTheme="minorHAnsi" w:hAnsiTheme="minorHAnsi" w:cstheme="minorHAnsi"/>
          <w:bCs/>
          <w:noProof/>
          <w:vertAlign w:val="superscript"/>
          <w:lang w:bidi="he-IL"/>
        </w:rPr>
        <w:t>75</w:t>
      </w:r>
      <w:r>
        <w:rPr>
          <w:rFonts w:asciiTheme="minorHAnsi" w:hAnsiTheme="minorHAnsi" w:cstheme="minorHAnsi"/>
          <w:bCs/>
          <w:lang w:bidi="he-IL"/>
        </w:rPr>
        <w:fldChar w:fldCharType="end"/>
      </w:r>
      <w:r>
        <w:rPr>
          <w:rFonts w:asciiTheme="minorHAnsi" w:hAnsiTheme="minorHAnsi" w:cstheme="minorHAnsi"/>
          <w:bCs/>
          <w:lang w:bidi="he-IL"/>
        </w:rPr>
        <w:t xml:space="preserve"> for protocol delineation).</w:t>
      </w:r>
      <w:r>
        <w:rPr>
          <w:bCs/>
          <w:lang w:bidi="he-IL"/>
        </w:rPr>
        <w:t xml:space="preserve"> Furthermore, UCMS is used to assess neuromolecular, endocrine and other biological measures pertinent to depression</w:t>
      </w:r>
      <w:r>
        <w:rPr>
          <w:bCs/>
          <w:lang w:bidi="he-IL"/>
        </w:rPr>
        <w:fldChar w:fldCharType="begin" w:fldLock="1"/>
      </w:r>
      <w:r w:rsidR="00664F5A">
        <w:rPr>
          <w:bCs/>
          <w:lang w:bidi="he-IL"/>
        </w:rPr>
        <w:instrText>ADDIN CSL_CITATION { "citationItems" : [ { "id" : "ITEM-1", "itemData" : { "DOI" : "10.1152/japplphysiol.00465.2001", "ISBN" : "8750-7587", "ISSN" : "8750-7587", "PMID" : "11896022", "abstract" : "Plasma levels of corticosterone (B) respond acutely to exercise in all mammals that have been studied, but the literature contains conflicting reports regarding how chronic activity alters this response. We measured acute and chronic effects of voluntary activity on B in a novel animal model, mice selectively bred for high voluntary wheel running. Female mice were housed with or without wheels for 8 wk beginning at 26 days of age. Wheel-access selection mice had significantly higher B at night 8,day 15, and night 29, compared with wheel-access controls. Elevation of B was an acute effect of voluntary exercise. When adjusted for running in the previous 20 min, no difference between wheel-access selection and control animals remained. No training effect on B response was observed. These results are among the strongest evidence that, in some animals, the acute B response is unaffected by chronic voluntary exercise. In mice without wheels, selection mice had significantly higher B than controls at day 15, night 29, and night 50, suggesting that selection resulted in a modulation of the hypothalamic-pituitary-adrenal axis. Growth over the first 4 wk of treatment was significantly and inversely related to average night B levels within each of the four treatment groups.", "author" : [ { "dropping-particle" : "", "family" : "Girard", "given" : "I.", "non-dropping-particle" : "", "parse-names" : false, "suffix" : "" }, { "dropping-particle" : "", "family" : "Garland", "given" : "T.", "non-dropping-particle" : "", "parse-names" : false, "suffix" : "" } ], "container-title" : "Journal of Applied Physiology", "id" : "ITEM-1", "issue" : "4", "issued" : { "date-parts" : [ [ "2002" ] ] }, "page" : "1553-1561", "title" : "Plasma corticosterone response to acute and chronic voluntary exercise in female house mice", "type" : "article-journal", "volume" : "92" }, "uris" : [ "http://www.mendeley.com/documents/?uuid=9eac035b-5b5d-4d80-8efa-293c7e1b20ac" ] }, { "id" : "ITEM-2", "itemData" : { "DOI" : "10.1371/journal.pone.0091455", "ISBN" : "1932-6203", "ISSN" : "19326203", "PMID" : "24690945", "abstract" : "Anxiety disorders are a major public health concern worldwide. Studies indicate that repeated exposure to adverse experiences early in life can lead to anxiety disorders in adulthood. Current treatments for anxiety disorders are characterized by a low success rate and are associated with a wide variety of side effects. The aim of the present study was to evaluate the anxiolytic effects of a novel herbal treatment, in comparison to treatment with the selective serotonin reuptake inhibitor escitalopram. We recently demonstrated the anxiolytic effects of these treatments in BALB mice previously exposed to one week of stress. In the present study, ICR mice were exposed to post natal maternal separation and to 4 weeks of unpredictable chronic mild stress in adolescence, and treated during or following exposure to stress with the novel herbal treatment or with escitalopram. Anxiety-like behavior was evaluated in the elevated plus maze. Blood corticosterone levels were evaluated using radioimmunoassay. Brain derived neurotrophic factor levels in the hippocampus were evaluated using enzyme-linked immunosorbent assay. We found that (1) exposure to stress in childhood and adolescence increased anxiety-like behavior in adulthood; (2) the herbal treatment reduced anxiety-like behavior, both when treated during or following exposure to stress; (3) blood corticosterone levels were reduced following treatment with the herbal treatment or escitalopram, when treated during or following exposure to stress; (4) brain derived neurotrophic factor levels in the hippocampus of mice treated with the herbal treatment or escitalopram were increased, when treated either during or following exposure to stress. This study expands our previous findings and further points to the proposed herbal compound's potential to be highly efficacious in treating anxiety disorders in humans.", "author" : [ { "dropping-particle" : "", "family" : "Doron", "given" : "Ravid", "non-dropping-particle" : "", "parse-names" : false, "suffix" : "" }, { "dropping-particle" : "", "family" : "Lotan", "given" : "Dafna", "non-dropping-particle" : "", "parse-names" : false, "suffix" : "" }, { "dropping-particle" : "", "family" : "Versano", "given" : "Ziv", "non-dropping-particle" : "", "parse-names" : false, "suffix" : "" }, { "dropping-particle" : "", "family" : "Benatav", "given" : "Layla", "non-dropping-particle" : "", "parse-names" : false, "suffix" : "" }, { "dropping-particle" : "", "family" : "Franko", "given" : "Motty", "non-dropping-particle" : "", "parse-names" : false, "suffix" : "" }, { "dropping-particle" : "", "family" : "Armoza", "given" : "Shir", "non-dropping-particle" : "", "parse-names" : false, "suffix" : "" }, { "dropping-particle" : "", "family" : "Kately", "given" : "Nadav", "non-dropping-particle" : "", "parse-names" : false, "suffix" : "" }, { "dropping-particle" : "", "family" : "Rehavi", "given" : "Moshe", "non-dropping-particle" : "", "parse-names" : false, "suffix" : "" } ], "container-title" : "PLoS ONE", "id" : "ITEM-2", "issue" : "4", "issued" : { "date-parts" : [ [ "2014" ] ] }, "title" : "Escitalopram or novel herbal mixture treatments during or following exposure to stress reduce anxiety-like behavior through corticosterone and BDNF modifications", "type" : "article-journal", "volume" : "9" }, "uris" : [ "http://www.mendeley.com/documents/?uuid=a9515778-0c7f-4da5-9205-5ef3641fef22" ] }, { "id" : "ITEM-3", "itemData" : { "DOI" : "10.4137/DTI.S13870", "ISBN" : "1177-3928 (Electronic)\\r1177-3928 (Linking)", "ISSN" : "11773928", "PMID" : "24634580", "abstract" : "Agomelatine, a novel antidepressant with established clinical efficacy, acts as an agonist of melatonergic MT1 and MT2 receptors and as an antagonist of 5-HT2C receptors. The present study was undertaken to investigate whether chronic treatment with agomelatine would block unpredictable chronic mild stress (UCMS)-induced cognitive deterioration in mice in passive avoidance (PA), modified elevated plus maze (mEPM), novel object recognition (NOR), and Morris water maze (MWM) tests. Moreover, the effects of stress and agomelatine on brain-derived neurotrophic factor (BDNF) and cyclic adenosine monophosphate (cAMP) response element binding protein (CREB) messenger ribonucleic acid (mRNA) levels in the hippocampus was also determined using quantitative real-time polymerase chain reaction (RT-PCR). Male inbred BALB/c mice were treated with agomelatine (10 mg/kg, i.p.), melatonin (10 mg/kg), or vehicle daily for five weeks. The results of this study revealed that UCMS-exposed animals exhibited memory deterioration in the PA, mEPM, NOR, and MWM tests. The chronic administration of melatonin had a positive effect in the PA and +mEPM tests, whereas agomelatine had a partial effect. Both agomelatine and melatonin blocked stress-induced impairment in visual memory in the NOR test and reversed spatial learning and memory impairment in the stressed group in the MWM test. Quantitative RT-PCR revealed that CREB and BDNF gene expression levels were downregulated in UCMS-exposed mice, and these alterations were reversed by chronic agomelatine or melatonin treatment. Thus, agomelatine plays an important role in blocking stress-induced hippocampal memory deterioration and activates molecular mechanisms of memory storage in response to a learning experience.", "author" : [ { "dropping-particle" : "", "family" : "Gumuslu", "given" : "Esen", "non-dropping-particle" : "", "parse-names" : false, "suffix" : "" }, { "dropping-particle" : "", "family" : "Mutlu", "given" : "Oguz", "non-dropping-particle" : "", "parse-names" : false, "suffix" : "" }, { "dropping-particle" : "", "family" : "Sunnetci", "given" : "Deniz", "non-dropping-particle" : "", "parse-names" : false, "suffix" : "" }, { "dropping-particle" : "", "family" : "Ulak", "given" : "Guner", "non-dropping-particle" : "", "parse-names" : false, "suffix" : "" }, { "dropping-particle" : "", "family" : "Celikyurt", "given" : "Ipek K.", "non-dropping-particle" : "", "parse-names" : false, "suffix" : "" }, { "dropping-particle" : "", "family" : "Cine", "given" : "Naci", "non-dropping-particle" : "", "parse-names" : false, "suffix" : "" }, { "dropping-particle" : "", "family" : "Akar", "given" : "Furuzan", "non-dropping-particle" : "", "parse-names" : false, "suffix" : "" }, { "dropping-particle" : "", "family" : "Savli", "given" : "Hakan", "non-dropping-particle" : "", "parse-names" : false, "suffix" : "" }, { "dropping-particle" : "", "family" : "Erden", "given" : "Faruk", "non-dropping-particle" : "", "parse-names" : false, "suffix" : "" } ], "container-title" : "Drug Target Insights", "id" : "ITEM-3", "issue" : "8", "issued" : { "date-parts" : [ [ "2014" ] ] }, "page" : "11-21", "title" : "The antidepressant agomelatine improves memory deterioration and upregulates CREB and BDNF gene expression levels in unpredictable chronic mild stress (UCMS)-exposed mice", "type" : "article-journal", "volume" : "2014" }, "uris" : [ "http://www.mendeley.com/documents/?uuid=542f9b30-5c9a-4e78-b480-c921e5fb5a1e" ] }, { "id" : "ITEM-4", "itemData" : { "DOI" : "10.1016/S1567-5769(01)00190-4", "ISSN" : "15675769", "PMID" : "11962728", "abstract" : "There is increasing evidence that stress produces changes in various immune processes. Some of these changes may be due to neurochemical and hormonal alterations including thyroid hormones levels. This work was carried out to study the impact of chronic mild stress (CMS) exposure on proliferative responses and its correlation with serum thyroid hormone levels. In addition, the influence of serum corticosterone levels on these responses was also studied. For this purpose, mice were submitted from 1 to 6 weeks to a CMS model. After undergoing the stress schedule for 4 weeks, an alteration in the proliferative response was observed. Lymphocytes from exposed animals showed a decrease in T-cell response to concanavalin-A (Con A) and phytohemagglutinin (PHA) and an increase in B-cell proliferation to lipopolysaccharides (LPS). In parallel, a reduction in T3 and T4 serum levels was observed. On the contrary, serum corticosterone levels increased in animals exposed to CMS for 1 or 2 weeks and then return to normal values. Lowering serum thyroid hormone levels by propylthiouracil (PTU) treatment negatively modulates T-cell response without affecting B-cell response. On the other hand, the substitutive T4 treatment in stressed animals improved significantly the proliferative T-cell response. Non-significative changes in CD4/CD8 ratio were observed neither in stressed, PTU- or T4-treated animals. Taken together, our results suggest an impact of chronic stress on thyroid function that in turn alters T-cell response. These findings may help to elucidate the physiological mechanisms through which stress plays a roll in the etiology of many diseases. ?? 2002 Elsevier Science B.V. All rights reserved.", "author" : [ { "dropping-particle" : "", "family" : "Silberman", "given" : "D. M.", "non-dropping-particle" : "", "parse-names" : false, "suffix" : "" }, { "dropping-particle" : "", "family" : "Wald", "given" : "Miriam", "non-dropping-particle" : "", "parse-names" : false, "suffix" : "" }, { "dropping-particle" : "", "family" : "Genaro", "given" : "A. M.", "non-dropping-particle" : "", "parse-names" : false, "suffix" : "" } ], "container-title" : "International Immunopharmacology", "id" : "ITEM-4", "issue" : "4", "issued" : { "date-parts" : [ [ "2002" ] ] }, "page" : "487-497", "title" : "Effects of chronic mild stress on lymphocyte proliferative response. Participation of serum thyroid hormones and corticosterone", "type" : "article-journal", "volume" : "2" }, "uris" : [ "http://www.mendeley.com/documents/?uuid=e69e4b7c-62c3-42f2-ab54-618e41dc9b95" ] }, { "id" : "ITEM-5", "itemData" : { "DOI" : "10.1007/BF03337960", "ISSN" : "08896313", "abstract" : "The mesolimbic dopamine projection to the limbic forebrain is known to be critically involved in responsiveness to rewards. In two experiments, the consumption of palatable weak sucrose solutions by rats was reduced by chronic exposure to mild unpredictable stress. Increases in the levels of dopamine and serotonin and their metabolites were found in the limbic forebrain of stressed rats; these changes were not present in the caudate nucleus or septal area, or in the brains of meal-fed control animals. In the first experiment (7 weeks of stress), specific binding to dopamine D2 receptors was decreased in limbic forebrain; this change was not seen in the second experiment (3 weeks of stress). We discuss the possible role of these changes in mesolimbic dopamine function in the reduced sensitivity to reward that follows exposure to chronic mild stress.", "author" : [ { "dropping-particle" : "", "family" : "Willner", "given" : "Paul", "non-dropping-particle" : "", "parse-names" : false, "suffix" : "" }, { "dropping-particle" : "", "family" : "Golembiowska", "given" : "Krystyna", "non-dropping-particle" : "", "parse-names" : false, "suffix" : "" }, { "dropping-particle" : "", "family" : "Klimek", "given" : "Violetta", "non-dropping-particle" : "", "parse-names" : false, "suffix" : "" }, { "dropping-particle" : "", "family" : "Muscat", "given" : "Richard", "non-dropping-particle" : "", "parse-names" : false, "suffix" : "" } ], "container-title" : "Psychobiology", "id" : "ITEM-5", "issue" : "1", "issued" : { "date-parts" : [ [ "1991" ] ] }, "page" : "79-84", "title" : "Changes in mesolimbic dopamine may explain stress-induced anhedonia", "type" : "article-journal", "volume" : "19" }, "uris" : [ "http://www.mendeley.com/documents/?uuid=6e451875-8b3b-4838-a4d7-94a193762500" ] }, { "id" : "ITEM-6", "itemData" : { "DOI" : "10.1186/1742-2094-9-75", "ISBN" : "1742-2094 (Electronic)\\r1742-2094 (Linking)", "ISSN" : "17422094", "PMID" : "22531370", "abstract" : "Experiences and inflammatory mediators are fundamental in the provocation of major depressive disorders (MDDs). We investigated the roles and mechanisms of inducible nitric oxide synthase (iNOS) in stress-induced depression. We used a depressive-like state mouse model induced by unpredictable chronic mild stress (UCMS). Depressive-like behaviors were evaluated after 4 weeks of UCMS, in the presence and absence of the iNOS inhibitor N-(3-(aminomethyl)benzyl)acetamidine (1400 W) compared with the control group. Immunohistochemistry was used to check the loss of Nissl bodies in cerebral cortex neurons. The levels of iNOS mRNA expression in the cortex and nitrites in the plasma were measured with real-time reverse transcription PCR (RT-PCR) and Griess reagent respectively. Results showed that the 4-week UCMS significantly induced depressive-like behaviors, including decreased sucrose preference in a sucrose preference test, increased duration of immobility in a forced swim test, and decreased hole-searching time in a locomotor activity test. Meanwhile, in the locomotor activity test, UCMS had no effect on normal locomotor activities, such as resting time, active time and total travel distance. Furthermore, the levels of iNOS mRNA expression in the cortex and nitrites in the plasma of UCMS-exposed mice were significantly increased compared with that of the control group. Neurons of cerebral cortex in UCMS-exposed mice were shrunken with dark staining, together with loss of Nissl bodies. The above-mentioned stress-related depressive-like behaviors, increase of iNOS mRNA expression in the cortex and nitrites in the plasma, and neuron damage, could be abrogated remarkably by pretreating the mice with an iNOS inhibitor (1400 W). Moreover, neurons with abundant Nissl bodies were significantly increased in the 1400 W + UCMS group. These results support the notion that stress-related NO (derived from iNOS) may contribute to depressive-like behaviors in a mouse model, potentially concurrent with neurodegenerative effects within the cerebral cortex.", "author" : [ { "dropping-particle" : "", "family" : "Peng", "given" : "Yun Li", "non-dropping-particle" : "", "parse-names" : false, "suffix" : "" }, { "dropping-particle" : "", "family" : "Liu", "given" : "Yu Ning", "non-dropping-particle" : "", "parse-names" : false, "suffix" : "" }, { "dropping-particle" : "", "family" : "Liu", "given" : "Lei", "non-dropping-particle" : "", "parse-names" : false, "suffix" : "" }, { "dropping-particle" : "", "family" : "Wang", "given" : "Xia", "non-dropping-particle" : "", "parse-names" : false, "suffix" : "" }, { "dropping-particle" : "", "family" : "Jiang", "given" : "Chun Lei", "non-dropping-particle" : "", "parse-names" : false, "suffix" : "" }, { "dropping-particle" : "", "family" : "Wang", "given" : "Yun Xia", "non-dropping-particle" : "", "parse-names" : false, "suffix" : "" } ], "container-title" : "Journal of Neuroinflammation", "id" : "ITEM-6", "issued" : { "date-parts" : [ [ "2012" ] ] }, "title" : "Inducible nitric oxide synthase is involved in the modulation of depressive behaviors induced by unpredictable chronic mild stress", "type" : "article-journal", "volume" : "9" }, "uris" : [ "http://www.mendeley.com/documents/?uuid=92903aad-583b-4912-b3b1-1c9b52dcd323" ] }, { "id" : "ITEM-7", "itemData" : { "DOI" : "10.1016/j.neuroscience.2015.02.053", "ISBN" : "0306-4522", "ISSN" : "18737544", "PMID" : "25791226", "abstract" : "Icariin (ICA), a flavonoid extracted from the traditional Chinese herb Herba Epimedii that can freely cross the blood-brain barrier, inhibits neuroinflammation and attenuates oxidative stress damage. Our previous studies demonstrated that icariin exerts an antidepressant-like activity in a social defeat mouse model. However, it is unknown whether icariin is beneficial for the treatment of depression via its modulation of oxidative stress and neuroinflammation. The objective of this study was to investigate the effects of icariin on the depression-like behaviors in an unpredictable chronic mild stress (CMS) model of depression in rats. Rats exposed to CMS showed behavioral deficits in physical state, the sucrose preference test (SPT) and the forced swimming test (FST) and exhibited a significant increase in oxidative-nitrosative stress markers, inflammatory mediators, including tumor necrosis factor-alpha (TNF-\u03b1) and interleukin-1\u03b2 (IL-1\u03b2), activation of the nuclear factor kappa B (NF-\u03baB) signaling pathway and increased inducible nitric oxide synthase (iNOS) mRNA expression in the hippocampus, which was reversed by chronic treatment with icariin (20 or 40. mg/kg). Interestingly, icariin negatively regulated the activation of the nod-like receptor protein 3 (NLRP3) inflammasome/caspase-1/IL-1\u03b2 axis in the hippocampus of CMS rats. These results confirm that icariin exerts antidepressant-like effects, which may be mediated, at least in part, by enhanced antioxidant status and anti-inflammatory effects on the brain tissue via the inhibition of NF-\u03baB signaling activation and the NLRP3-inflammasome/caspase-1/IL-1\u03b2 axis. Our findings provide new information to understand the antidepressant action of icariin, which is targeted to the NLRP3-inflammasom in brain.", "author" : [ { "dropping-particle" : "", "family" : "Liu", "given" : "B.", "non-dropping-particle" : "", "parse-names" : false, "suffix" : "" }, { "dropping-particle" : "", "family" : "Xu", "given" : "C.", "non-dropping-particle" : "", "parse-names" : false, "suffix" : "" }, { "dropping-particle" : "", "family" : "Wu", "given" : "X.", "non-dropping-particle" : "", "parse-names" : false, "suffix" : "" }, { "dropping-particle" : "", "family" : "Liu", "given" : "F.", "non-dropping-particle" : "", "parse-names" : false, "suffix" : "" }, { "dropping-particle" : "", "family" : "Du", "given" : "Y.", "non-dropping-particle" : "", "parse-names" : false, "suffix" : "" }, { "dropping-particle" : "", "family" : "Sun", "given" : "J.", "non-dropping-particle" : "", "parse-names" : false, "suffix" : "" }, { "dropping-particle" : "", "family" : "Tao", "given" : "J.", "non-dropping-particle" : "", "parse-names" : false, "suffix" : "" }, { "dropping-particle" : "", "family" : "Dong", "given" : "J.", "non-dropping-particle" : "", "parse-names" : false, "suffix" : "" } ], "container-title" : "Neuroscience", "id" : "ITEM-7", "issued" : { "date-parts" : [ [ "2015" ] ] }, "page" : "193-205", "title" : "Icariin exerts an antidepressant effect in an unpredictable chronic mild stress model of depression in rats and is associated with the regulation of hippocampal neuroinflammation", "type" : "article-journal", "volume" : "294" }, "uris" : [ "http://www.mendeley.com/documents/?uuid=dfc39eff-94c1-48e7-8b90-005ddb6f5987" ] }, { "id" : "ITEM-8", "itemData" : { "DOI" : "10.1097/FBP.0b013e3282eff109", "ISBN" : "0955-8810 (Print)", "ISSN" : "09558810", "PMID" : "17912046", "abstract" : "Tramadol, which inhibits the reuptake of noradrenaline and serotonin, is effective in animal models of depression. Its antidepressant-like effects may be mediated mainly by the noradrenergic system. This study investigated the role of the noradrenergic system in the antidepressant-like effects of tramadol and desipramine in the unpredictable chronic mild stress model. We assessed the involvement of beta-adrenoreceptors, particularly beta2-receptors in the activity of these drugs. In addition, we measured the level of noradrenaline and its metabolite 3-methoxy-4-hydroxy-phenylglycol (MHPG) in the locus coeruleus, hypothalamus, hippocampus and cerebellum in stressed mice. Unpredictable chronic mild stress induced a degradation of coat state and decreased grooming behaviour in the splash test, which was reversed by the chronic administration of tramadol (20 mg/kg) and desipramine (10 mg/kg). The nonselective beta-adrenoreceptor antagonist propranolol (5 mg/kg, intraperitoneally) and the selective beta2-receptor antagonist ICI 118,551 (2 mg/kg, intraperitoneally) reversed the antidepressant-like effects of tramadol and desipramine. Moreover, chronic tramadol and desipramine treatment increased the level of noradrenaline (NA) and MHPG in the locus coeruleus but not in the cerebellum, whereas only MHPG level was increased in the hypothalamus. Tramadol, however, increased the levels of MHPG and NA in the hippocampus, whereas desipramine only increased NA level. These data support the view that the noradrenergic system plays an important role in the antidepressant-like action of tramadol.", "author" : [ { "dropping-particle" : "", "family" : "Yalcin", "given" : "Ipek", "non-dropping-particle" : "", "parse-names" : false, "suffix" : "" }, { "dropping-particle" : "", "family" : "Aksu", "given" : "Fazilet", "non-dropping-particle" : "", "parse-names" : false, "suffix" : "" }, { "dropping-particle" : "", "family" : "Bodard", "given" : "Sylvie", "non-dropping-particle" : "", "parse-names" : false, "suffix" : "" }, { "dropping-particle" : "", "family" : "Chalon", "given" : "Sylvie", "non-dropping-particle" : "", "parse-names" : false, "suffix" : "" }, { "dropping-particle" : "", "family" : "Belzung", "given" : "Catherine", "non-dropping-particle" : "", "parse-names" : false, "suffix" : "" } ], "container-title" : "Behavioural Pharmacology", "id" : "ITEM-8", "issue" : "7", "issued" : { "date-parts" : [ [ "2007" ] ] }, "page" : "623-631", "title" : "Antidepressant-like effect of tramadol in the unpredictable chronic mild stress procedure: Possible involvement of the noradrenergic system", "type" : "article-journal", "volume" : "18" }, "uris" : [ "http://www.mendeley.com/documents/?uuid=00ce0bd2-7fcc-4f1a-8b76-bd058caddfba" ] }, { "id" : "ITEM-9", "itemData" : { "DOI" : "10.1016/j.neuroscience.2007.09.045", "ISBN" : "0306-4522 (Print)\\r0306-4522 (Linking)", "ISSN" : "03064522", "PMID" : "17981399", "abstract" : "Numerous data from human and animal studies suggest that hippocampal plasticity might be a key element in depression. However, the connection remains loose at best and further data are needed. Human studies are of necessity limited, but animal models can help providing further insight. Unpredictable chronic mild stress (UCMS) is a commonly used model because it mimics depression-like phenotypes satisfactorily. Its rationale is based on the underlying stress-induced difficulties found in many depressed patients. We therefore studied learning and hippocampal neurogenesis in mice from three different inbred strains subjected to UCMS. Learning was assessed in different hippocampus-dependent and independent tasks. The rate of survival of newly generated brain cells was determined in behaviorally-naive animals. Results demonstrated a dramatic reduction of surviving new brain cells in both the hippocampus and the subventricular zone of UCMS-treated animals. This reduction was observed both for neurons and for other cells of the hippocampus. Behavioral data demonstrated an impairment of hippocampus-dependent learning, whereas hippocampus-independent learning was spared. However, the specific results were strongly dependent on strain and sex so that there does not appear to be a direct causative relationship between the deficits in neurogenesis and behavior. \u00a9 2007 IBRO.", "author" : [ { "dropping-particle" : "", "family" : "Mineur", "given" : "Y. S.", "non-dropping-particle" : "", "parse-names" : false, "suffix" : "" }, { "dropping-particle" : "", "family" : "Belzung", "given" : "C.", "non-dropping-particle" : "", "parse-names" : false, "suffix" : "" }, { "dropping-particle" : "", "family" : "Crusio", "given" : "W. E.", "non-dropping-particle" : "", "parse-names" : false, "suffix" : "" } ], "container-title" : "Neuroscience", "id" : "ITEM-9", "issue" : "2", "issued" : { "date-parts" : [ [ "2007" ] ] }, "page" : "251-259", "title" : "Functional implications of decreases in neurogenesis following chronic mild stress in mice", "type" : "article-journal", "volume" : "150" }, "uris" : [ "http://www.mendeley.com/documents/?uuid=629766e5-0f4c-49dd-bdc2-e5005311704b" ] } ], "mendeley" : { "formattedCitation" : "&lt;sup&gt;50, 72, 110\u2013116&lt;/sup&gt;", "plainTextFormattedCitation" : "50, 72, 110\u2013116", "previouslyFormattedCitation" : "&lt;sup&gt;50, 72, 110\u2013116&lt;/sup&gt;" }, "properties" : { "noteIndex" : 0 }, "schema" : "https://github.com/citation-style-language/schema/raw/master/csl-citation.json" }</w:instrText>
      </w:r>
      <w:r>
        <w:rPr>
          <w:bCs/>
          <w:lang w:bidi="he-IL"/>
        </w:rPr>
        <w:fldChar w:fldCharType="separate"/>
      </w:r>
      <w:r w:rsidRPr="00E7286A">
        <w:rPr>
          <w:bCs/>
          <w:noProof/>
          <w:vertAlign w:val="superscript"/>
          <w:lang w:bidi="he-IL"/>
        </w:rPr>
        <w:t>50, 72, 110–116</w:t>
      </w:r>
      <w:r>
        <w:rPr>
          <w:bCs/>
          <w:lang w:bidi="he-IL"/>
        </w:rPr>
        <w:fldChar w:fldCharType="end"/>
      </w:r>
      <w:ins w:id="869" w:author="owner" w:date="2018-05-30T20:53:00Z">
        <w:r w:rsidR="00F91FE3">
          <w:rPr>
            <w:bCs/>
            <w:lang w:bidi="he-IL"/>
          </w:rPr>
          <w:t xml:space="preserve"> (</w:t>
        </w:r>
      </w:ins>
      <w:ins w:id="870" w:author="owner" w:date="2018-05-30T20:54:00Z">
        <w:r w:rsidR="00626825">
          <w:rPr>
            <w:bCs/>
            <w:lang w:bidi="he-IL"/>
          </w:rPr>
          <w:t xml:space="preserve">specifically, </w:t>
        </w:r>
      </w:ins>
      <w:ins w:id="871" w:author="owner" w:date="2018-05-30T20:53:00Z">
        <w:r w:rsidR="00F91FE3">
          <w:rPr>
            <w:bCs/>
            <w:lang w:bidi="he-IL"/>
          </w:rPr>
          <w:t>see reference</w:t>
        </w:r>
      </w:ins>
      <w:ins w:id="872" w:author="owner" w:date="2018-05-30T21:07:00Z">
        <w:r w:rsidR="00B21966">
          <w:rPr>
            <w:bCs/>
            <w:lang w:bidi="he-IL"/>
          </w:rPr>
          <w:t>s</w:t>
        </w:r>
      </w:ins>
      <w:ins w:id="873" w:author="owner" w:date="2018-05-30T21:06:00Z">
        <w:r w:rsidR="00664F5A">
          <w:rPr>
            <w:bCs/>
            <w:lang w:bidi="he-IL"/>
          </w:rPr>
          <w:fldChar w:fldCharType="begin" w:fldLock="1"/>
        </w:r>
      </w:ins>
      <w:r w:rsidR="003B517F">
        <w:rPr>
          <w:bCs/>
          <w:lang w:bidi="he-IL"/>
        </w:rPr>
        <w:instrText>ADDIN CSL_CITATION { "citationItems" : [ { "id" : "ITEM-1", "itemData" : { "DOI" : "10.1016/j.bbr.2014.12.058", "ISBN" : "1872-7549 (Electronic)\\r0166-4328 (Linking)", "ISSN" : "18727549", "PMID" : "25576963", "abstract" : "Attention deficit hyperactivity disorder (ADHD) overdiagnosis and a pharmacological attempt to increase cognitive performance, are the major causes for the frequent (ab)use of psychostimulants in non-ADHD individuals. Methylphenidate is a non-addictive psychostimulant, although its mode of action resembles that of cocaine, a well-known addictive and abused drug. Neuronal- and glial-derived growth factors play a major role in the development, maintenance and survival of neurons in the central nervous system. We hypothesized that methylphenidate and cocaine treatment affect the expression of such growth factors. Beginning on postnatal day (PND) 14, male Sprague Dawley rats were treated chronically with either cocaine or methylphenidate. The rats were examined behaviorally and biochemically at several time points (PND 35, 56, 70 and 90). On PND 56, rats treated with cocaine or methylphenidate from PND 14 through PND 35 exhibited increased hippocampal glial-cell derived neurotrophic factor (GDNF) mRNA levels, after 21 withdrawal days, compared to the saline-treated rats. We found a significant association between cocaine and methylphenidate treatments and age progression in the prefrontal protein expression of brain derived neurotrophic factor (BDNF). Neither treatments affected the behavioral parameters, although acute cocaine administration was associated with increased locomotor activity. It is possible that the increased hippocampal GDNF mRNA levels, may be relevant to the reduced rate of drug seeking behavior in ADHD adolescence that were maintained from childhood on methylphenidate. BDNF protein level increase with age, as well as following stimulant treatments at early age may be relevant to the neurobiology and pharmacotherapy of ADHD.", "author" : [ { "dropping-particle" : "", "family" : "Simchon-Tenenbaum", "given" : "Yaarit", "non-dropping-particle" : "", "parse-names" : false, "suffix" : "" }, { "dropping-particle" : "", "family" : "Weizman", "given" : "Abraham", "non-dropping-particle" : "", "parse-names" : false, "suffix" : "" }, { "dropping-particle" : "", "family" : "Rehavi", "given" : "Moshe", "non-dropping-particle" : "", "parse-names" : false, "suffix" : "" } ], "container-title" : "Behavioural Brain Research", "id" : "ITEM-1", "issued" : { "date-parts" : [ [ "2015" ] ] }, "page" : "125-132", "title" : "Alterations in brain neurotrophic and glial factors following early age chronic methylphenidate and cocaine administration", "type" : "article-journal", "volume" : "282" }, "uris" : [ "http://www.mendeley.com/documents/?uuid=3b5b217c-bc1d-470c-aa6c-46a89188f814" ] }, { "id" : "ITEM-2", "itemData" : { "DOI" : "10.1007/978-1-4939-2742-5", "ISBN" : "9781493927425", "ISSN" : "10643745", "PMID" : "22125067", "abstract" : "mTOR is a key regulator of cell growth and size, and its activity is often dysregulated in a wide variety of diseases. The mTOR signaling pathway is also a therapeutic target for many diseases, including cancer. Immunohistochemistry is a powerful method to assess mTOR activity in clinical/histological samples, however, care should be taken in choosing the targets for determining mTOR activity due to the complexity of its regulation. This chapter describes the most up-to-date methods for visualizing mTOR activity by immunohistochemistry using commercially available antibodies, including considerations for validating new antibodies for assessing mTOR signaling.", "author" : [ { "dropping-particle" : "", "family" : "Hnasko", "given" : "Robert", "non-dropping-particle" : "", "parse-names" : false, "suffix" : "" } ], "container-title" : "ELISA: Methods and Protocols", "id" : "ITEM-2", "issued" : { "date-parts" : [ [ "2015" ] ] }, "number-of-pages" : "1-216", "title" : "ELISA: Methods and Protocols", "type" : "book" }, "uris" : [ "http://www.mendeley.com/documents/?uuid=06aae8df-6168-4d9e-bc80-871b621b6932" ] } ], "mendeley" : { "formattedCitation" : "&lt;sup&gt;117, 118&lt;/sup&gt;", "plainTextFormattedCitation" : "117, 118", "previouslyFormattedCitation" : "&lt;sup&gt;117, 118&lt;/sup&gt;" }, "properties" : { "noteIndex" : 0 }, "schema" : "https://github.com/citation-style-language/schema/raw/master/csl-citation.json" }</w:instrText>
      </w:r>
      <w:r w:rsidR="00664F5A">
        <w:rPr>
          <w:bCs/>
          <w:lang w:bidi="he-IL"/>
        </w:rPr>
        <w:fldChar w:fldCharType="separate"/>
      </w:r>
      <w:r w:rsidR="00B21966" w:rsidRPr="00B21966">
        <w:rPr>
          <w:bCs/>
          <w:noProof/>
          <w:vertAlign w:val="superscript"/>
          <w:lang w:bidi="he-IL"/>
        </w:rPr>
        <w:t>117, 118</w:t>
      </w:r>
      <w:ins w:id="874" w:author="owner" w:date="2018-05-30T21:06:00Z">
        <w:r w:rsidR="00664F5A">
          <w:rPr>
            <w:bCs/>
            <w:lang w:bidi="he-IL"/>
          </w:rPr>
          <w:fldChar w:fldCharType="end"/>
        </w:r>
      </w:ins>
      <w:ins w:id="875" w:author="owner" w:date="2018-05-30T20:53:00Z">
        <w:r w:rsidR="00F91FE3">
          <w:rPr>
            <w:bCs/>
            <w:lang w:bidi="he-IL"/>
          </w:rPr>
          <w:t xml:space="preserve"> for BDNF</w:t>
        </w:r>
      </w:ins>
      <w:ins w:id="876" w:author="owner" w:date="2018-05-30T20:54:00Z">
        <w:r w:rsidR="00F91FE3">
          <w:rPr>
            <w:bCs/>
            <w:lang w:bidi="he-IL"/>
          </w:rPr>
          <w:t xml:space="preserve"> assessment</w:t>
        </w:r>
      </w:ins>
      <w:ins w:id="877" w:author="owner" w:date="2018-05-30T20:53:00Z">
        <w:r w:rsidR="00F91FE3">
          <w:rPr>
            <w:bCs/>
            <w:lang w:bidi="he-IL"/>
          </w:rPr>
          <w:t xml:space="preserve"> via </w:t>
        </w:r>
      </w:ins>
      <w:ins w:id="878" w:author="owner" w:date="2018-05-30T20:54:00Z">
        <w:r w:rsidR="0072015F">
          <w:rPr>
            <w:bCs/>
            <w:lang w:bidi="he-IL"/>
          </w:rPr>
          <w:t>ELISA</w:t>
        </w:r>
        <w:r w:rsidR="00F91FE3">
          <w:rPr>
            <w:bCs/>
            <w:lang w:bidi="he-IL"/>
          </w:rPr>
          <w:t xml:space="preserve"> protocol delineation)</w:t>
        </w:r>
      </w:ins>
      <w:r>
        <w:rPr>
          <w:bCs/>
          <w:lang w:bidi="he-IL"/>
        </w:rPr>
        <w:t>.</w:t>
      </w:r>
    </w:p>
    <w:p w14:paraId="2E9D63B4" w14:textId="77777777" w:rsidR="00E7286A" w:rsidRDefault="00E7286A" w:rsidP="00E7286A">
      <w:pPr>
        <w:pStyle w:val="NormalWeb"/>
        <w:spacing w:before="0" w:beforeAutospacing="0" w:after="0" w:afterAutospacing="0"/>
        <w:rPr>
          <w:bCs/>
          <w:lang w:bidi="he-IL"/>
        </w:rPr>
      </w:pPr>
    </w:p>
    <w:p w14:paraId="5AEF49F1" w14:textId="7FC707B3" w:rsidR="00E7286A" w:rsidRPr="001126F2" w:rsidRDefault="00E7286A" w:rsidP="00E02E44">
      <w:pPr>
        <w:pStyle w:val="NormalWeb"/>
        <w:spacing w:before="0" w:beforeAutospacing="0" w:after="0" w:afterAutospacing="0"/>
        <w:rPr>
          <w:bCs/>
          <w:lang w:bidi="he-IL"/>
        </w:rPr>
      </w:pPr>
      <w:r>
        <w:rPr>
          <w:bCs/>
          <w:lang w:bidi="he-IL"/>
        </w:rPr>
        <w:t>There are several critical steps within the UCMS protocol: (</w:t>
      </w:r>
      <w:proofErr w:type="spellStart"/>
      <w:r>
        <w:rPr>
          <w:bCs/>
          <w:lang w:bidi="he-IL"/>
        </w:rPr>
        <w:t>i</w:t>
      </w:r>
      <w:proofErr w:type="spellEnd"/>
      <w:r>
        <w:rPr>
          <w:bCs/>
          <w:lang w:bidi="he-IL"/>
        </w:rPr>
        <w:t>) it is vital that mice from all treatment groups will be housed together and not in separate cages. For example, if there are 3 treatment groups (</w:t>
      </w:r>
      <w:r>
        <w:rPr>
          <w:bCs/>
          <w:i/>
          <w:iCs/>
          <w:lang w:bidi="he-IL"/>
        </w:rPr>
        <w:t>e.g.</w:t>
      </w:r>
      <w:r>
        <w:rPr>
          <w:bCs/>
          <w:lang w:bidi="he-IL"/>
        </w:rPr>
        <w:t xml:space="preserve">: escitalopram, NHT and saline) there will be 2 mice from 2 of the groups and 1 </w:t>
      </w:r>
      <w:ins w:id="879" w:author="owner" w:date="2018-05-30T21:16:00Z">
        <w:r w:rsidR="00E02E44">
          <w:rPr>
            <w:bCs/>
            <w:lang w:bidi="he-IL"/>
          </w:rPr>
          <w:t xml:space="preserve">mouse </w:t>
        </w:r>
      </w:ins>
      <w:r>
        <w:rPr>
          <w:bCs/>
          <w:lang w:bidi="he-IL"/>
        </w:rPr>
        <w:t xml:space="preserve">from the remaining group in each cage. The hybrid group housing will thwart the possibility that the results were underlain by the housing conditions and not the treatment </w:t>
      </w:r>
      <w:r w:rsidRPr="00F643B4">
        <w:rPr>
          <w:bCs/>
          <w:i/>
          <w:iCs/>
          <w:lang w:bidi="he-IL"/>
        </w:rPr>
        <w:t>per se</w:t>
      </w:r>
      <w:r>
        <w:rPr>
          <w:bCs/>
          <w:lang w:bidi="he-IL"/>
        </w:rPr>
        <w:t>. (ii) naïve mice must be housed separately from stressed mouse, since housing with stressed mice is stressful</w:t>
      </w:r>
      <w:r>
        <w:rPr>
          <w:bCs/>
          <w:lang w:bidi="he-IL"/>
        </w:rPr>
        <w:fldChar w:fldCharType="begin" w:fldLock="1"/>
      </w:r>
      <w:r w:rsidR="003B517F">
        <w:rPr>
          <w:bCs/>
          <w:lang w:bidi="he-IL"/>
        </w:rPr>
        <w:instrText>ADDIN CSL_CITATION { "citationItems" : [ { "id" : "ITEM-1", "itemData" : { "DOI" : "10.1016/0031-9384(91)90524-R", "ISBN" : "0031-9384", "ISSN" : "00319384", "PMID" : "1946720", "abstract" : "Four experiments correlate conspecific reactions to odors from stressed (foot shocked) BALB/cJ mice with the frequency of specific motor activities and taste avoidance. Where behavior was restricted to forward and backward movement in a tube, animals tended to avoid the side where the odors from stressed animals entered. In a more socially complex home cage (3 recipients) a wide variety of behaviors were affected by odors from stressed conspecifics. Animals were alerted by the odor, searched out the source of the odor and showed increases in general activity, rearing, and air sampling. Many of these behaviors habituated with continuous exposure. The major response to odors from stressed animals was to increase \"vigilance.\" A restriction of behavioral opportunities will lead to odor avoidance; however, when the environment permits, the behavioral reaction to odors becomes more complex. These odors failed to produce conditioned taste aversion, suggesting a sensory specificity in the use of these odors. \u00a9 1991.", "author" : [ { "dropping-particle" : "", "family" : "Zalaquett", "given" : "Carlos", "non-dropping-particle" : "", "parse-names" : false, "suffix" : "" }, { "dropping-particle" : "", "family" : "Thiessen", "given" : "Del", "non-dropping-particle" : "", "parse-names" : false, "suffix" : "" } ], "container-title" : "Physiology and Behavior", "id" : "ITEM-1", "issue" : "1", "issued" : { "date-parts" : [ [ "1991" ] ] }, "page" : "221-227", "title" : "The effects of odors from stressed mice on conspecific behavior", "type" : "article-journal", "volume" : "50" }, "uris" : [ "http://www.mendeley.com/documents/?uuid=619c965e-6d54-4ef0-8647-520823f6842a" ] }, { "id" : "ITEM-2", "itemData" : { "DOI" : "10.1016/j.brainres.2015.07.019", "ISBN" : "1872-6240 (Electronic) 0006-8993 (Linking)", "ISSN" : "18726240", "PMID" : "26232073", "abstract" : "Stress-induced hyperthermia (SIH) was examined in three different social conditions in mice by thermographic measurement of the body surface temperature. Placing animals in cylindrical holders induced restraint stress. I examined the effect of the social factors in SIH using the thermograph (body surface temperature). Mice restrained in the holders alone showed SIH. Mice restrained in the holders at the same time as other similarly restrained cage mates (social equality condition) showed less hyperthermia. Interestingly, restrained mice with free moving cage mates (social inequality condition) showed the highest hyperthermia. These results are consistent with a previous experiment measuring the memory-enhancing effects of stress and the stress-induced elevation of corticosterone, and suggest that social inequality enhances stress.", "author" : [ { "dropping-particle" : "", "family" : "Watanabe", "given" : "Shigeru", "non-dropping-particle" : "", "parse-names" : false, "suffix" : "" } ], "container-title" : "Brain Research", "id" : "ITEM-2", "issued" : { "date-parts" : [ [ "2015" ] ] }, "page" : "134-139", "title" : "Social factors modulate restraint stress induced hyperthermia in mice", "type" : "article-journal", "volume" : "1624" }, "uris" : [ "http://www.mendeley.com/documents/?uuid=22c1807c-cedf-4c53-8344-1ccc3bb44e5f" ] }, { "id" : "ITEM-3", "itemData" : { "DOI" : "10.1023/A:1025770616068", "ISBN" : "0001-8244 (Print)\\n0001-8244 (Linking)", "ISSN" : "00018244", "PMID" : "14574128", "abstract" : "A significant proportion of patients suffering from major clinical depression exhibit sudden bursts of anger often described as \"panic attacks without anxiety or fear\" or \"irritability.\" We investigated aggressive behavior in mice from four different inbred strains subjected to unpredictable chronic mild stress (UCMS). Our results show that UCMS affects self-grooming behavior, as evaluated by the state of an animal's fur, with severity of symptoms differing according to genetic background. Furthermore, UCMS increased aggression both in a resident-intruder test and between cage-mates. UCMS is therefore a valuable model of the problematic aggressive behavior seen in depressive patients.", "author" : [ { "dropping-particle" : "", "family" : "Mineur", "given" : "Yann S.", "non-dropping-particle" : "", "parse-names" : false, "suffix" : "" }, { "dropping-particle" : "", "family" : "Prasol", "given" : "Daniel J.", "non-dropping-particle" : "", "parse-names" : false, "suffix" : "" }, { "dropping-particle" : "", "family" : "Belzung", "given" : "Catherine", "non-dropping-particle" : "", "parse-names" : false, "suffix" : "" }, { "dropping-particle" : "", "family" : "Crusio", "given" : "Wim E.", "non-dropping-particle" : "", "parse-names" : false, "suffix" : "" } ], "container-title" : "Behavior Genetics", "id" : "ITEM-3", "issue" : "5", "issued" : { "date-parts" : [ [ "2003" ] ] }, "page" : "513-519", "title" : "Agonistic behavior and unpredictable chronic mild stress in mice", "type" : "paper-conference", "volume" : "33" }, "uris" : [ "http://www.mendeley.com/documents/?uuid=7a63bfea-2e7e-4cf9-bedb-6bcb9bc10b7c" ] } ], "mendeley" : { "formattedCitation" : "&lt;sup&gt;90, 119, 120&lt;/sup&gt;", "plainTextFormattedCitation" : "90, 119, 120", "previouslyFormattedCitation" : "&lt;sup&gt;90, 119, 120&lt;/sup&gt;" }, "properties" : { "noteIndex" : 0 }, "schema" : "https://github.com/citation-style-language/schema/raw/master/csl-citation.json" }</w:instrText>
      </w:r>
      <w:r>
        <w:rPr>
          <w:bCs/>
          <w:lang w:bidi="he-IL"/>
        </w:rPr>
        <w:fldChar w:fldCharType="separate"/>
      </w:r>
      <w:r w:rsidR="00B21966" w:rsidRPr="00B21966">
        <w:rPr>
          <w:bCs/>
          <w:noProof/>
          <w:vertAlign w:val="superscript"/>
          <w:lang w:bidi="he-IL"/>
        </w:rPr>
        <w:t>90, 119, 120</w:t>
      </w:r>
      <w:r>
        <w:rPr>
          <w:bCs/>
          <w:lang w:bidi="he-IL"/>
        </w:rPr>
        <w:fldChar w:fldCharType="end"/>
      </w:r>
      <w:r>
        <w:rPr>
          <w:bCs/>
          <w:lang w:bidi="he-IL"/>
        </w:rPr>
        <w:t xml:space="preserve"> and therefore could impede or attenuate the stress manipulation. (iii) </w:t>
      </w:r>
      <w:r>
        <w:rPr>
          <w:bCs/>
          <w:lang w:bidi="he-IL"/>
        </w:rPr>
        <w:lastRenderedPageBreak/>
        <w:t>previous UCMS protocols have instructed single housing rather than group housing</w:t>
      </w:r>
      <w:r>
        <w:rPr>
          <w:bCs/>
          <w:lang w:bidi="he-IL"/>
        </w:rPr>
        <w:fldChar w:fldCharType="begin" w:fldLock="1"/>
      </w:r>
      <w:r w:rsidR="003B517F">
        <w:rPr>
          <w:bCs/>
          <w:lang w:bidi="he-IL"/>
        </w:rPr>
        <w:instrText>ADDIN CSL_CITATION { "citationItems" : [ { "id" : "ITEM-1", "itemData" : { "DOI" : "10.3791/53109", "ISBN" : "1940-087X (Electronic)\\r1940-087X (Linking)", "ISSN" : "1940-087X", "PMID" : "26650668", "abstract" : "Chronic, unresolved stress is a major risk factor for the development of clinical depression. While many preclinical models of stress-induced depression have been reported, the unpredictable chronic mild stress (UCMS) protocol is an established translationally-relevant model for inducing behavioral symptoms commonly associated with clinical depression, such as anhedonia, altered grooming behavior, and learned helplessness in rodents. The UCMS protocol also induces physiological (e.g., hypercortisolemia, hypertension) and neurological (e.g., anhedonia, learned helplessness) changes that are clinically associated with depression. Importantly, UCMS-induced depressive symptoms can be ameliorated through chronic, but not acute, treatment with common SSRIs. As such, the UCMS protocol offers many advantages over acute stress protocols or protocols that utilize more extreme stressors. Our protocol involves randomized, daily exposures to 7 distinct stressors: damp bedding, removal of bedding, cage tilt, alteration of light/dark cycles, social stresses, shallow water bath, and predator sounds/smells. By subjecting rodents 3-4 hr daily to these mild stressors for 8 weeks, we demonstrate both significant behavioral changes and poor health outcomes to the cardiovascular system. This approach allows for in-depth interrogation of the neurological, behavioral, and physiological alterations associated with chronic stress-induced depression, as well as for testing of new potential therapeutic agents or intervention strategies.", "author" : [ { "dropping-particle" : "", "family" : "Frisbee", "given" : "Jefferson C.", "non-dropping-particle" : "", "parse-names" : false, "suffix" : "" }, { "dropping-particle" : "", "family" : "Brooks", "given" : "Steven D.", "non-dropping-particle" : "", "parse-names" : false, "suffix" : "" }, { "dropping-particle" : "", "family" : "Stanley", "given" : "Shyla C.", "non-dropping-particle" : "", "parse-names" : false, "suffix" : "" }, { "dropping-particle" : "", "family" : "d'Audiffret", "given" : "Alexandre C.", "non-dropping-particle" : "", "parse-names" : false, "suffix" : "" } ], "container-title" : "Journal of Visualized Experiments", "id" : "ITEM-1", "issue" : "106", "issued" : { "date-parts" : [ [ "2015" ] ] }, "title" : "An Unpredictable Chronic Mild Stress Protocol for Instigating Depressive Symptoms, Behavioral Changes and Negative Health Outcomes in Rodents", "type" : "article-journal" }, "uris" : [ "http://www.mendeley.com/documents/?uuid=c723b193-cd3e-4112-be1f-2c77a9ad3fd9" ] }, { "id" : "ITEM-2", "itemData" : { "DOI" : "10.1007/BF02244188", "ISBN" : "0033315891001", "ISSN" : "00333158", "PMID" : "1876670", "abstract" : "Chronic exposure to very mild unpredictable stress has previously been found to depress the consump-tion of, and preference for, highly palatable sweet solu-tions. The present study used the place conditioning procedure to investigate whether these effects result from a decreased sensitivity to reward. Rats were subjected to chronic mild unpredictable stress for a total of 4 weeks. During weeks 3 and 4, they received four training trials, in which rewards were presented in a distinctive environ-ment, and four further non-rewarded trials in a different environment. The rewards used in different experiments were food pellets, dilute (0.7%) and concentrated (34%) sucrose solutions, and dl-amphetamine sulphate (0.5 and 1.0 mg/kg). In all experiments, non-stressed animals showed an increase in preference for the environment associated with reward; in stressed animals, these effects were abolished or greatly attenuated. Chronic unpredict-able mild stress, which may be comparable in intensity to the difficulties people encounter in their daily lives, appears to cause a generalized decrease in sensitivity to rewards.", "author" : [ { "dropping-particle" : "", "family" : "Papp", "given" : "Mariusz", "non-dropping-particle" : "", "parse-names" : false, "suffix" : "" }, { "dropping-particle" : "", "family" : "Willner", "given" : "Paul", "non-dropping-particle" : "", "parse-names" : false, "suffix" : "" }, { "dropping-particle" : "", "family" : "Muscat", "given" : "Richard", "non-dropping-particle" : "", "parse-names" : false, "suffix" : "" } ], "container-title" : "Psychopharmacology", "id" : "ITEM-2", "issue" : "2", "issued" : { "date-parts" : [ [ "1991" ] ] }, "page" : "255-259", "title" : "An animal model of anhedonia: attenuation of sucrose consumption and place preference conditioning by chronic unpredictable mild stress", "type" : "article-journal", "volume" : "104" }, "uris" : [ "http://www.mendeley.com/documents/?uuid=0374fc55-26d7-4777-be10-2e8b19bb51f0" ] } ], "mendeley" : { "formattedCitation" : "&lt;sup&gt;32, 121&lt;/sup&gt;", "plainTextFormattedCitation" : "32, 121", "previouslyFormattedCitation" : "&lt;sup&gt;32, 121&lt;/sup&gt;" }, "properties" : { "noteIndex" : 0 }, "schema" : "https://github.com/citation-style-language/schema/raw/master/csl-citation.json" }</w:instrText>
      </w:r>
      <w:r>
        <w:rPr>
          <w:bCs/>
          <w:lang w:bidi="he-IL"/>
        </w:rPr>
        <w:fldChar w:fldCharType="separate"/>
      </w:r>
      <w:r w:rsidR="00B21966" w:rsidRPr="00B21966">
        <w:rPr>
          <w:bCs/>
          <w:noProof/>
          <w:vertAlign w:val="superscript"/>
          <w:lang w:bidi="he-IL"/>
        </w:rPr>
        <w:t>32, 121</w:t>
      </w:r>
      <w:r>
        <w:rPr>
          <w:bCs/>
          <w:lang w:bidi="he-IL"/>
        </w:rPr>
        <w:fldChar w:fldCharType="end"/>
      </w:r>
      <w:r>
        <w:rPr>
          <w:bCs/>
          <w:lang w:bidi="he-IL"/>
        </w:rPr>
        <w:t xml:space="preserve">; we have suggested the latter as single housing might </w:t>
      </w:r>
      <w:del w:id="880" w:author="owner" w:date="2018-05-30T21:17:00Z">
        <w:r w:rsidDel="00E02E44">
          <w:rPr>
            <w:bCs/>
            <w:lang w:bidi="he-IL"/>
          </w:rPr>
          <w:delText xml:space="preserve">lead </w:delText>
        </w:r>
      </w:del>
      <w:ins w:id="881" w:author="owner" w:date="2018-05-30T21:17:00Z">
        <w:r w:rsidR="00E02E44">
          <w:rPr>
            <w:bCs/>
            <w:lang w:bidi="he-IL"/>
          </w:rPr>
          <w:t xml:space="preserve">cause </w:t>
        </w:r>
      </w:ins>
      <w:del w:id="882" w:author="owner" w:date="2018-05-30T21:17:00Z">
        <w:r w:rsidDel="00E02E44">
          <w:rPr>
            <w:bCs/>
            <w:lang w:bidi="he-IL"/>
          </w:rPr>
          <w:delText xml:space="preserve">to a </w:delText>
        </w:r>
      </w:del>
      <w:r>
        <w:rPr>
          <w:bCs/>
          <w:lang w:bidi="he-IL"/>
        </w:rPr>
        <w:t>further susceptibility to stress in mice and rats</w:t>
      </w:r>
      <w:r>
        <w:rPr>
          <w:bCs/>
          <w:lang w:bidi="he-IL"/>
        </w:rPr>
        <w:fldChar w:fldCharType="begin" w:fldLock="1"/>
      </w:r>
      <w:r w:rsidR="003B517F">
        <w:rPr>
          <w:bCs/>
          <w:lang w:bidi="he-IL"/>
        </w:rPr>
        <w:instrText>ADDIN CSL_CITATION { "citationItems" : [ { "id" : "ITEM-1", "itemData" : { "DOI" : "10.1016/S0278-5846(02)00310-X", "ISBN" : "0278-5846 (Print)\\r0278-5846 (Linking)", "ISSN" : "02785846", "PMID" : "12551722", "abstract" : "Stress plays an important role in the development of affective disorders. Women show a higher prevalence for these disorders then men. The course of a depression is thought to be positively influenced by social support. The authors have used a chronic mild stress model in which rats received footshocks daily for 3 weeks. Since rats are social animals we hypothesized that 'social support' might reduce the adverse effects of chronic stress. To test this hypothesis, male and female rats were housed individually or socially in unisex groups of four rats. An open field test was repeated four times during the 3 weeks of treatment. Neuronal activation in the paraventricular nucleus of the hypothalamus (PVN) and dorsal raphe nucleus (DRN) in response to stress was measured the last day with c-fos. Chronic stress exposure increased locomotor activity in the open field, especially during the first minute. This was most pronounced in the individually housed females. In females, social housing prevented the stress-induced increase of locomotor activity, while in males social housing had no effect. Fos immunoreactive (FOS-ir) in the PVN was increased in all stress-exposed groups, except for the socially housed females due to a higher FOS-ir in controls. Individually housed males and socially housed females showed increased FOS-ir in the DRN and the increase was almost significant in socially housed males. In conclusion: These results show that social housing can enhance coping with stress in female rats, whereas in male rats group housing did not have a positive influence on stress-sensitivity. \u00a9 2002 Elsevier Science Inc. All rights reserved.", "author" : [ { "dropping-particle" : "", "family" : "Westenbroek", "given" : "Christel", "non-dropping-particle" : "", "parse-names" : false, "suffix" : "" }, { "dropping-particle" : "", "family" : "Horst", "given" : "Gert J.", "non-dropping-particle" : "Ter", "parse-names" : false, "suffix" : "" }, { "dropping-particle" : "", "family" : "Roos", "given" : "Marjon H.", "non-dropping-particle" : "", "parse-names" : false, "suffix" : "" }, { "dropping-particle" : "", "family" : "Kuipers", "given" : "Sjoukje D.", "non-dropping-particle" : "", "parse-names" : false, "suffix" : "" }, { "dropping-particle" : "", "family" : "Trentani", "given" : "Andrea", "non-dropping-particle" : "", "parse-names" : false, "suffix" : "" }, { "dropping-particle" : "", "family" : "Boer", "given" : "Johan A.", "non-dropping-particle" : "Den", "parse-names" : false, "suffix" : "" } ], "container-title" : "Progress in Neuro-Psychopharmacology and Biological Psychiatry", "id" : "ITEM-1", "issue" : "1", "issued" : { "date-parts" : [ [ "2003" ] ] }, "page" : "21-30", "title" : "Gender-specific effects of social housing in rats after chronic mild stress exposure", "type" : "article-journal", "volume" : "27" }, "uris" : [ "http://www.mendeley.com/documents/?uuid=b497deb6-1edf-4cb7-8b27-a769d49537ca" ] }, { "id" : "ITEM-2", "itemData" : { "DOI" : "10.1016/S0306-4530(02)00039-2", "ISBN" : "03064530 (ISSN)", "ISSN" : "03064530", "PMID" : "12689611", "abstract" : "Social isolation and lack of social support have deleterious effects on health, thus being regarded as one of the most relevant causes of diseases in human and other mammalian species. However, only few are the studies aimed at evaluating the psychoneuroimmunological functions of individually housed subjects. The present study was designed to understand how the behavior and the physiology of male house mice might be affected by individual housing. We first analyzed whether individual housing of different duration (1-42 days) would result in immuno-endocrine dysfunction (experiment 1). Then we investigated whether housing conditions would affect the reaction to an acute mild psychological stress (experiments 2 and 3). There were three main findings: first, individually housing mice for increasing time periods did not induce any major immuno-endocrine effects compared to a stable sibling group housing. Therefore, prolonged isolation does not seem to dramatically impair mice immuno-endocrine functions. Second, when exposed to a mild acute stress, i.e. forced exposure to a novel environment, isolated mice showed higher basal corticosterone and lower type 1 (IL-2) and type 2 (IL-4) cytokines as well as splenocytes proliferation compared to group housed male mice. Finally, when faced with a free choice between a novel environment and their home cage, individually housed mice showed reduced neophobic responses resulting in increased exploration of the novel environment, thus suggesting a low anxiety profile. Altogether, our findings suggest that individual housing in itself does not change immunocompetence and corticosterone level, but does affect reactivity to a stressor. In fact, individually housed mice showed high behavioral arousal, as well as altered immuno-endocrine parameters, when challenged with mild psychological novelty-stress. \u00a9 2003 Elsevier Science Ltd. All rights reserved.", "author" : [ { "dropping-particle" : "", "family" : "Bartolomucci", "given" : "A.", "non-dropping-particle" : "", "parse-names" : false, "suffix" : "" }, { "dropping-particle" : "", "family" : "Palanza", "given" : "P.", "non-dropping-particle" : "", "parse-names" : false, "suffix" : "" }, { "dropping-particle" : "", "family" : "Sacerdote", "given" : "P.", "non-dropping-particle" : "", "parse-names" : false, "suffix" : "" }, { "dropping-particle" : "", "family" : "Ceresini", "given" : "G.", "non-dropping-particle" : "", "parse-names" : false, "suffix" : "" }, { "dropping-particle" : "", "family" : "Chirieleison", "given" : "A.", "non-dropping-particle" : "", "parse-names" : false, "suffix" : "" }, { "dropping-particle" : "", "family" : "Panerai", "given" : "A. E.", "non-dropping-particle" : "", "parse-names" : false, "suffix" : "" }, { "dropping-particle" : "", "family" : "Parmigiani", "given" : "S.", "non-dropping-particle" : "", "parse-names" : false, "suffix" : "" } ], "container-title" : "Psychoneuroendocrinology", "id" : "ITEM-2", "issue" : "4", "issued" : { "date-parts" : [ [ "2003" ] ] }, "page" : "540-558", "title" : "Individual housing induces altered immuno-endocrine responses to psychological stress in male mice", "type" : "article-journal", "volume" : "28" }, "uris" : [ "http://www.mendeley.com/documents/?uuid=3e394bd6-fdcc-4c14-a475-d2489e4de4a0" ] }, { "id" : "ITEM-3", "itemData" : { "DOI" : "10.1111/j.1601-183X.2004.00106.x", "ISBN" : "1601-1848 (Print)\\r1601-183X (Linking)", "ISSN" : "16011848", "PMID" : "15924556", "abstract" : "The aim of the present study was to investigate the effects of individual housing on mouse behavior. The male mice of the C57BL/6J and DBA/2 strains were separated at the age of 4 weeks and kept in individual housing for 7 weeks until behavioral testing began. Their behavior was compared to the group-housed mice in a battery of tests during the following 7 weeks. The single-housed mice were hyperactive and displayed reduced habituation in the tests assessing activity and exploration. Reduced anxiety was established in the elevated plus-maze, but an opposite effect was observed in the dark-light (DL) and hyponeophagia tests. Immobility in the forced swimming test was reduced by social isolation. The DBA mice displayed higher anxiety-like behavior than the B6 mice in the plus-maze and DL exploration test, but hyponeophagia was reduced in the DBA mice. Moreover, all effects of individual housing on the exploratory and emotional behavior were more evident in the DBA than in the B6 mice. Novel object recognition and fear conditioning (FC) were significantly impaired in the single-housed mice, whereas water-maze (WM) learning was not affected. Marked strain differences were established in all three learning tests. The B6 mice performed better in the object recognition and FC tasks. Initial spatial learning in the WM was faster and memory retention slightly enhanced in the B6 mice. The DBA mice displayed lower preference to the new and enhanced preference to the old platform location than the B6 mice after reversal learning in the WM. We conclude that individual housing has strong strain- and test-specific effects on emotional behavior and impairs memory in certain tasks.", "author" : [ { "dropping-particle" : "", "family" : "V\u00f5ikar", "given" : "Vootele", "non-dropping-particle" : "", "parse-names" : false, "suffix" : "" }, { "dropping-particle" : "", "family" : "Polus", "given" : "A.", "non-dropping-particle" : "", "parse-names" : false, "suffix" : "" }, { "dropping-particle" : "", "family" : "Vasar", "given" : "E.", "non-dropping-particle" : "", "parse-names" : false, "suffix" : "" }, { "dropping-particle" : "", "family" : "Rauvala", "given" : "H.", "non-dropping-particle" : "", "parse-names" : false, "suffix" : "" } ], "container-title" : "Genes, Brain and Behavior", "id" : "ITEM-3", "issue" : "4", "issued" : { "date-parts" : [ [ "2005" ] ] }, "page" : "240-252", "title" : "Long-term individual housing in C57BL/6J and DBA/2 mice: Assessment of behavioral consequences", "type" : "article-journal", "volume" : "4" }, "uris" : [ "http://www.mendeley.com/documents/?uuid=8a9077ad-0979-484c-bb2c-ed9441e57219" ] }, { "id" : "ITEM-4", "itemData" : { "author" : [ { "dropping-particle" : "", "family" : "Krohn", "given" : "Thomas C\u00e6cius", "non-dropping-particle" : "", "parse-names" : false, "suffix" : "" }, { "dropping-particle" : "", "family" : "S\u00f8rensen", "given" : "Dorte Bratbo", "non-dropping-particle" : "", "parse-names" : false, "suffix" : "" }, { "dropping-particle" : "", "family" : "Ottesen", "given" : "Jan Lund", "non-dropping-particle" : "", "parse-names" : false, "suffix" : "" }, { "dropping-particle" : "", "family" : "Hansen", "given" : "Axel Kornerup", "non-dropping-particle" : "", "parse-names" : false, "suffix" : "" } ], "container-title" : "Animal Welfare", "id" : "ITEM-4", "issue" : "4", "issued" : { "date-parts" : [ [ "2006" ] ] }, "page" : "343-352", "publisher" : "Universities Federation for Animal Welfare", "title" : "The effects of individual housing on mice and rats: a review", "type" : "article-journal", "volume" : "15" }, "uris" : [ "http://www.mendeley.com/documents/?uuid=207a4dbf-2303-4e88-96d9-292dfe5977f4" ] } ], "mendeley" : { "formattedCitation" : "&lt;sup&gt;122\u2013125&lt;/sup&gt;", "plainTextFormattedCitation" : "122\u2013125", "previouslyFormattedCitation" : "&lt;sup&gt;122\u2013125&lt;/sup&gt;" }, "properties" : { "noteIndex" : 0 }, "schema" : "https://github.com/citation-style-language/schema/raw/master/csl-citation.json" }</w:instrText>
      </w:r>
      <w:r>
        <w:rPr>
          <w:bCs/>
          <w:lang w:bidi="he-IL"/>
        </w:rPr>
        <w:fldChar w:fldCharType="separate"/>
      </w:r>
      <w:r w:rsidR="00B21966" w:rsidRPr="00B21966">
        <w:rPr>
          <w:bCs/>
          <w:noProof/>
          <w:vertAlign w:val="superscript"/>
          <w:lang w:bidi="he-IL"/>
        </w:rPr>
        <w:t>122–125</w:t>
      </w:r>
      <w:r>
        <w:rPr>
          <w:bCs/>
          <w:lang w:bidi="he-IL"/>
        </w:rPr>
        <w:fldChar w:fldCharType="end"/>
      </w:r>
      <w:r>
        <w:rPr>
          <w:bCs/>
          <w:lang w:bidi="he-IL"/>
        </w:rPr>
        <w:t xml:space="preserve">. (iv) </w:t>
      </w:r>
      <w:proofErr w:type="gramStart"/>
      <w:r>
        <w:rPr>
          <w:bCs/>
          <w:lang w:bidi="he-IL"/>
        </w:rPr>
        <w:t>the</w:t>
      </w:r>
      <w:proofErr w:type="gramEnd"/>
      <w:r>
        <w:rPr>
          <w:bCs/>
          <w:lang w:bidi="he-IL"/>
        </w:rPr>
        <w:t xml:space="preserve"> UCMS schedule must be designed diligently to ensure unpredictability (</w:t>
      </w:r>
      <w:r>
        <w:rPr>
          <w:bCs/>
          <w:i/>
          <w:iCs/>
          <w:lang w:bidi="he-IL"/>
        </w:rPr>
        <w:t>i.e.</w:t>
      </w:r>
      <w:r>
        <w:rPr>
          <w:bCs/>
          <w:lang w:bidi="he-IL"/>
        </w:rPr>
        <w:t xml:space="preserve">, random exposure to each stressor once a week); however, schedules could be modified throughout the experiment as long as the unpredictability is kept. </w:t>
      </w:r>
    </w:p>
    <w:p w14:paraId="78728D18" w14:textId="446394F5" w:rsidR="00014314" w:rsidRPr="00710F00" w:rsidRDefault="00014314" w:rsidP="001B1519">
      <w:pPr>
        <w:rPr>
          <w:rFonts w:asciiTheme="minorHAnsi" w:hAnsiTheme="minorHAnsi" w:cstheme="minorHAnsi"/>
          <w:b/>
          <w:bCs/>
          <w:color w:val="auto"/>
        </w:rPr>
      </w:pPr>
    </w:p>
    <w:p w14:paraId="246DCD94" w14:textId="6BDBFBA0" w:rsidR="007A4DD6" w:rsidRDefault="00AA03DF" w:rsidP="002E33FB">
      <w:pPr>
        <w:pStyle w:val="NormalWeb"/>
        <w:spacing w:before="0" w:beforeAutospacing="0" w:after="0" w:afterAutospacing="0"/>
        <w:rPr>
          <w:rFonts w:asciiTheme="minorHAnsi" w:hAnsiTheme="minorHAnsi" w:cstheme="minorHAnsi"/>
          <w:color w:val="808080" w:themeColor="background1" w:themeShade="80"/>
        </w:rPr>
      </w:pPr>
      <w:r w:rsidRPr="001B1519">
        <w:rPr>
          <w:rFonts w:asciiTheme="minorHAnsi" w:hAnsiTheme="minorHAnsi" w:cstheme="minorHAnsi"/>
          <w:b/>
          <w:bCs/>
        </w:rPr>
        <w:t xml:space="preserve">ACKNOWLEDGMENTS: </w:t>
      </w:r>
    </w:p>
    <w:p w14:paraId="55B11469" w14:textId="54517E8B" w:rsidR="002E33FB" w:rsidRPr="002E33FB" w:rsidRDefault="002E33FB" w:rsidP="000D214C">
      <w:pPr>
        <w:pStyle w:val="NormalWeb"/>
        <w:spacing w:before="0" w:beforeAutospacing="0" w:after="0" w:afterAutospacing="0"/>
        <w:rPr>
          <w:bCs/>
          <w:lang w:bidi="he-IL"/>
        </w:rPr>
      </w:pPr>
      <w:r>
        <w:rPr>
          <w:bCs/>
          <w:lang w:bidi="he-IL"/>
        </w:rPr>
        <w:t>This research was supported by the</w:t>
      </w:r>
      <w:r w:rsidR="00A16998">
        <w:rPr>
          <w:bCs/>
          <w:lang w:bidi="he-IL"/>
        </w:rPr>
        <w:t xml:space="preserve"> Israel</w:t>
      </w:r>
      <w:r>
        <w:rPr>
          <w:bCs/>
          <w:lang w:bidi="he-IL"/>
        </w:rPr>
        <w:t xml:space="preserve"> </w:t>
      </w:r>
      <w:r w:rsidR="000D214C">
        <w:rPr>
          <w:bCs/>
          <w:lang w:bidi="he-IL"/>
        </w:rPr>
        <w:t>Ministry of Science, Technology &amp; Space</w:t>
      </w:r>
      <w:r>
        <w:rPr>
          <w:bCs/>
          <w:lang w:bidi="he-IL"/>
        </w:rPr>
        <w:t xml:space="preserve"> (grant no. </w:t>
      </w:r>
      <w:r w:rsidR="000D214C">
        <w:rPr>
          <w:bCs/>
          <w:lang w:bidi="he-IL"/>
        </w:rPr>
        <w:t>313552</w:t>
      </w:r>
      <w:r>
        <w:rPr>
          <w:bCs/>
          <w:lang w:bidi="he-IL"/>
        </w:rPr>
        <w:t>), by the National Institute for Psychobiology in Israel (NIPI-</w:t>
      </w:r>
      <w:r w:rsidR="000D214C">
        <w:rPr>
          <w:bCs/>
          <w:lang w:bidi="he-IL"/>
        </w:rPr>
        <w:t>208</w:t>
      </w:r>
      <w:r>
        <w:rPr>
          <w:bCs/>
          <w:lang w:bidi="he-IL"/>
        </w:rPr>
        <w:t>-</w:t>
      </w:r>
      <w:r w:rsidR="000D214C">
        <w:rPr>
          <w:bCs/>
          <w:lang w:bidi="he-IL"/>
        </w:rPr>
        <w:t>16</w:t>
      </w:r>
      <w:r>
        <w:rPr>
          <w:bCs/>
          <w:lang w:bidi="he-IL"/>
        </w:rPr>
        <w:t>-</w:t>
      </w:r>
      <w:r w:rsidR="000D214C">
        <w:rPr>
          <w:bCs/>
          <w:lang w:bidi="he-IL"/>
        </w:rPr>
        <w:t>17b</w:t>
      </w:r>
      <w:r>
        <w:rPr>
          <w:bCs/>
          <w:lang w:bidi="he-IL"/>
        </w:rPr>
        <w:t>) and by the Open University Foundation.</w:t>
      </w:r>
    </w:p>
    <w:p w14:paraId="2D96E92E" w14:textId="72F287DC" w:rsidR="00AA03DF" w:rsidRPr="002E33FB" w:rsidRDefault="00AA03DF" w:rsidP="002E33FB">
      <w:pPr>
        <w:pStyle w:val="NormalWeb"/>
        <w:spacing w:before="0" w:beforeAutospacing="0" w:after="0" w:afterAutospacing="0"/>
        <w:ind w:firstLine="720"/>
        <w:rPr>
          <w:bCs/>
          <w:lang w:bidi="he-IL"/>
        </w:rPr>
      </w:pPr>
    </w:p>
    <w:p w14:paraId="4E0C3135" w14:textId="7763E54D" w:rsidR="007A4DD6" w:rsidRDefault="00AA03DF" w:rsidP="002E33FB">
      <w:pPr>
        <w:pStyle w:val="NormalWeb"/>
        <w:spacing w:before="0" w:beforeAutospacing="0" w:after="0" w:afterAutospacing="0"/>
        <w:rPr>
          <w:rFonts w:asciiTheme="minorHAnsi" w:hAnsiTheme="minorHAnsi" w:cstheme="minorHAnsi"/>
          <w:b/>
          <w:bCs/>
        </w:rPr>
      </w:pPr>
      <w:r w:rsidRPr="001B1519">
        <w:rPr>
          <w:rFonts w:asciiTheme="minorHAnsi" w:hAnsiTheme="minorHAnsi" w:cstheme="minorHAnsi"/>
          <w:b/>
        </w:rPr>
        <w:t>DISCLOSURES</w:t>
      </w:r>
      <w:r w:rsidR="002E33FB">
        <w:rPr>
          <w:rFonts w:asciiTheme="minorHAnsi" w:hAnsiTheme="minorHAnsi" w:cstheme="minorHAnsi"/>
          <w:b/>
          <w:bCs/>
        </w:rPr>
        <w:t>:</w:t>
      </w:r>
    </w:p>
    <w:p w14:paraId="4E60B2C8" w14:textId="18425193" w:rsidR="002E33FB" w:rsidRPr="002E33FB" w:rsidRDefault="002E33FB" w:rsidP="002E33FB">
      <w:pPr>
        <w:pStyle w:val="NormalWeb"/>
        <w:spacing w:before="0" w:beforeAutospacing="0" w:after="0" w:afterAutospacing="0"/>
        <w:rPr>
          <w:rFonts w:asciiTheme="minorHAnsi" w:hAnsiTheme="minorHAnsi" w:cstheme="minorHAnsi"/>
          <w:color w:val="808080" w:themeColor="background1" w:themeShade="80"/>
        </w:rPr>
      </w:pPr>
      <w:r>
        <w:rPr>
          <w:rFonts w:asciiTheme="minorHAnsi" w:hAnsiTheme="minorHAnsi" w:cstheme="minorHAnsi"/>
        </w:rPr>
        <w:t>The authors have nothing to disclose.</w:t>
      </w:r>
    </w:p>
    <w:p w14:paraId="66030076" w14:textId="77777777" w:rsidR="00AA03DF" w:rsidRPr="001B1519" w:rsidRDefault="00AA03DF" w:rsidP="001B1519">
      <w:pPr>
        <w:rPr>
          <w:rFonts w:asciiTheme="minorHAnsi" w:hAnsiTheme="minorHAnsi" w:cstheme="minorHAnsi"/>
          <w:color w:val="auto"/>
        </w:rPr>
      </w:pPr>
    </w:p>
    <w:p w14:paraId="4B6E6E9B" w14:textId="03FE5E8E" w:rsidR="00205B3F" w:rsidRDefault="009726EE" w:rsidP="00A3486C">
      <w:pPr>
        <w:rPr>
          <w:rFonts w:asciiTheme="minorHAnsi" w:hAnsiTheme="minorHAnsi" w:cstheme="minorHAnsi"/>
          <w:b/>
          <w:bCs/>
        </w:rPr>
      </w:pPr>
      <w:r w:rsidRPr="001B1519">
        <w:rPr>
          <w:rFonts w:asciiTheme="minorHAnsi" w:hAnsiTheme="minorHAnsi" w:cstheme="minorHAnsi"/>
          <w:b/>
          <w:bCs/>
        </w:rPr>
        <w:t>REFERENCES</w:t>
      </w:r>
      <w:r w:rsidR="00A3486C">
        <w:rPr>
          <w:rFonts w:asciiTheme="minorHAnsi" w:hAnsiTheme="minorHAnsi" w:cstheme="minorHAnsi"/>
          <w:b/>
          <w:bCs/>
        </w:rPr>
        <w:t>:</w:t>
      </w:r>
    </w:p>
    <w:p w14:paraId="5819479A" w14:textId="5966058C" w:rsidR="006915FA" w:rsidRPr="006915FA" w:rsidRDefault="00FC7086" w:rsidP="006915FA">
      <w:pPr>
        <w:rPr>
          <w:noProof/>
        </w:rPr>
        <w:pPrChange w:id="883" w:author="owner" w:date="2018-05-30T21:48:00Z">
          <w:pPr>
            <w:ind w:left="640" w:hanging="640"/>
          </w:pPr>
        </w:pPrChange>
      </w:pPr>
      <w:r>
        <w:rPr>
          <w:rFonts w:asciiTheme="minorHAnsi" w:hAnsiTheme="minorHAnsi" w:cstheme="minorHAnsi"/>
          <w:bCs/>
          <w:color w:val="808080"/>
        </w:rPr>
        <w:fldChar w:fldCharType="begin" w:fldLock="1"/>
      </w:r>
      <w:r>
        <w:rPr>
          <w:rFonts w:asciiTheme="minorHAnsi" w:hAnsiTheme="minorHAnsi" w:cstheme="minorHAnsi"/>
          <w:bCs/>
          <w:color w:val="808080"/>
        </w:rPr>
        <w:instrText xml:space="preserve">ADDIN Mendeley Bibliography CSL_BIBLIOGRAPHY </w:instrText>
      </w:r>
      <w:r>
        <w:rPr>
          <w:rFonts w:asciiTheme="minorHAnsi" w:hAnsiTheme="minorHAnsi" w:cstheme="minorHAnsi"/>
          <w:bCs/>
          <w:color w:val="808080"/>
        </w:rPr>
        <w:fldChar w:fldCharType="separate"/>
      </w:r>
      <w:r w:rsidR="006915FA" w:rsidRPr="006915FA">
        <w:rPr>
          <w:noProof/>
        </w:rPr>
        <w:t>1.</w:t>
      </w:r>
      <w:r w:rsidR="006915FA" w:rsidRPr="006915FA">
        <w:rPr>
          <w:noProof/>
        </w:rPr>
        <w:tab/>
        <w:t xml:space="preserve">Murray, C.J. </w:t>
      </w:r>
      <w:r w:rsidR="006915FA" w:rsidRPr="006915FA">
        <w:rPr>
          <w:i/>
          <w:iCs/>
          <w:noProof/>
        </w:rPr>
        <w:t>et al.</w:t>
      </w:r>
      <w:r w:rsidR="006915FA" w:rsidRPr="006915FA">
        <w:rPr>
          <w:noProof/>
        </w:rPr>
        <w:t xml:space="preserve"> Disability-adjusted life years (DALYs) for 291 diseases and injuries in 21 regions, 1990-2010: a systematic analysis for the Global Burden of Disease Study 2010. </w:t>
      </w:r>
      <w:r w:rsidR="006915FA" w:rsidRPr="006915FA">
        <w:rPr>
          <w:i/>
          <w:iCs/>
          <w:noProof/>
        </w:rPr>
        <w:t>Lancet</w:t>
      </w:r>
      <w:r w:rsidR="006915FA" w:rsidRPr="006915FA">
        <w:rPr>
          <w:noProof/>
        </w:rPr>
        <w:t xml:space="preserve">. </w:t>
      </w:r>
      <w:r w:rsidR="006915FA" w:rsidRPr="006915FA">
        <w:rPr>
          <w:b/>
          <w:bCs/>
          <w:noProof/>
        </w:rPr>
        <w:t>380</w:t>
      </w:r>
      <w:r w:rsidR="006915FA" w:rsidRPr="006915FA">
        <w:rPr>
          <w:noProof/>
        </w:rPr>
        <w:t xml:space="preserve"> (9859), 2197–2223, doi: 10.1016/S0140-6736(12)61689-4\rS0140-6736(12)61689-4 [pii] (2012).</w:t>
      </w:r>
    </w:p>
    <w:p w14:paraId="5CDCC140" w14:textId="77777777" w:rsidR="006915FA" w:rsidRPr="006915FA" w:rsidRDefault="006915FA" w:rsidP="006915FA">
      <w:pPr>
        <w:rPr>
          <w:noProof/>
        </w:rPr>
        <w:pPrChange w:id="884" w:author="owner" w:date="2018-05-30T21:49:00Z">
          <w:pPr>
            <w:ind w:left="640" w:hanging="640"/>
          </w:pPr>
        </w:pPrChange>
      </w:pPr>
      <w:r w:rsidRPr="006915FA">
        <w:rPr>
          <w:noProof/>
        </w:rPr>
        <w:t>2.</w:t>
      </w:r>
      <w:r w:rsidRPr="006915FA">
        <w:rPr>
          <w:noProof/>
        </w:rPr>
        <w:tab/>
        <w:t xml:space="preserve">Bromet, E. </w:t>
      </w:r>
      <w:r w:rsidRPr="006915FA">
        <w:rPr>
          <w:i/>
          <w:iCs/>
          <w:noProof/>
        </w:rPr>
        <w:t>et al.</w:t>
      </w:r>
      <w:r w:rsidRPr="006915FA">
        <w:rPr>
          <w:noProof/>
        </w:rPr>
        <w:t xml:space="preserve"> Cross-national epidemiology of DSM-IV major depressive episode. </w:t>
      </w:r>
      <w:r w:rsidRPr="006915FA">
        <w:rPr>
          <w:i/>
          <w:iCs/>
          <w:noProof/>
        </w:rPr>
        <w:t>BMC Med</w:t>
      </w:r>
      <w:r w:rsidRPr="006915FA">
        <w:rPr>
          <w:noProof/>
        </w:rPr>
        <w:t xml:space="preserve">. </w:t>
      </w:r>
      <w:r w:rsidRPr="006915FA">
        <w:rPr>
          <w:b/>
          <w:bCs/>
          <w:noProof/>
        </w:rPr>
        <w:t>9</w:t>
      </w:r>
      <w:r w:rsidRPr="006915FA">
        <w:rPr>
          <w:noProof/>
        </w:rPr>
        <w:t>, doi: 10.1186/1741-7015-9-90 (2011).</w:t>
      </w:r>
    </w:p>
    <w:p w14:paraId="1BEE9A14" w14:textId="77777777" w:rsidR="006915FA" w:rsidRPr="006915FA" w:rsidRDefault="006915FA" w:rsidP="006915FA">
      <w:pPr>
        <w:rPr>
          <w:noProof/>
        </w:rPr>
        <w:pPrChange w:id="885" w:author="owner" w:date="2018-05-30T21:49:00Z">
          <w:pPr>
            <w:ind w:left="640" w:hanging="640"/>
          </w:pPr>
        </w:pPrChange>
      </w:pPr>
      <w:r w:rsidRPr="006915FA">
        <w:rPr>
          <w:noProof/>
        </w:rPr>
        <w:t>3.</w:t>
      </w:r>
      <w:r w:rsidRPr="006915FA">
        <w:rPr>
          <w:noProof/>
        </w:rPr>
        <w:tab/>
        <w:t xml:space="preserve">Kessler, R.C. </w:t>
      </w:r>
      <w:r w:rsidRPr="006915FA">
        <w:rPr>
          <w:i/>
          <w:iCs/>
          <w:noProof/>
        </w:rPr>
        <w:t>et al.</w:t>
      </w:r>
      <w:r w:rsidRPr="006915FA">
        <w:rPr>
          <w:noProof/>
        </w:rPr>
        <w:t xml:space="preserve"> The Epidemiology of Major Depressive Disorder. </w:t>
      </w:r>
      <w:r w:rsidRPr="006915FA">
        <w:rPr>
          <w:i/>
          <w:iCs/>
          <w:noProof/>
        </w:rPr>
        <w:t>JAMA</w:t>
      </w:r>
      <w:r w:rsidRPr="006915FA">
        <w:rPr>
          <w:noProof/>
        </w:rPr>
        <w:t xml:space="preserve">. </w:t>
      </w:r>
      <w:r w:rsidRPr="006915FA">
        <w:rPr>
          <w:b/>
          <w:bCs/>
          <w:noProof/>
        </w:rPr>
        <w:t>289</w:t>
      </w:r>
      <w:r w:rsidRPr="006915FA">
        <w:rPr>
          <w:noProof/>
        </w:rPr>
        <w:t xml:space="preserve"> (23), 3095, doi: 10.1001/jama.289.23.3095 (2003).</w:t>
      </w:r>
    </w:p>
    <w:p w14:paraId="2B99C556" w14:textId="77777777" w:rsidR="006915FA" w:rsidRPr="006915FA" w:rsidRDefault="006915FA" w:rsidP="006915FA">
      <w:pPr>
        <w:rPr>
          <w:noProof/>
        </w:rPr>
        <w:pPrChange w:id="886" w:author="owner" w:date="2018-05-30T21:49:00Z">
          <w:pPr>
            <w:ind w:left="640" w:hanging="640"/>
          </w:pPr>
        </w:pPrChange>
      </w:pPr>
      <w:r w:rsidRPr="006915FA">
        <w:rPr>
          <w:noProof/>
        </w:rPr>
        <w:t>4.</w:t>
      </w:r>
      <w:r w:rsidRPr="006915FA">
        <w:rPr>
          <w:noProof/>
        </w:rPr>
        <w:tab/>
        <w:t xml:space="preserve">Doom, J.R., Haeffel, G.J. Teasing apart the effects of cognition, stress, and depression on health. </w:t>
      </w:r>
      <w:r w:rsidRPr="006915FA">
        <w:rPr>
          <w:i/>
          <w:iCs/>
          <w:noProof/>
        </w:rPr>
        <w:t>Am J Health Behav</w:t>
      </w:r>
      <w:r w:rsidRPr="006915FA">
        <w:rPr>
          <w:noProof/>
        </w:rPr>
        <w:t xml:space="preserve">. </w:t>
      </w:r>
      <w:r w:rsidRPr="006915FA">
        <w:rPr>
          <w:b/>
          <w:bCs/>
          <w:noProof/>
        </w:rPr>
        <w:t>37</w:t>
      </w:r>
      <w:r w:rsidRPr="006915FA">
        <w:rPr>
          <w:noProof/>
        </w:rPr>
        <w:t xml:space="preserve"> (5), 610–619, doi: 10.5993/AJHB.37.5.4 (2013).</w:t>
      </w:r>
    </w:p>
    <w:p w14:paraId="45344670" w14:textId="77777777" w:rsidR="006915FA" w:rsidRPr="006915FA" w:rsidRDefault="006915FA" w:rsidP="006915FA">
      <w:pPr>
        <w:rPr>
          <w:noProof/>
        </w:rPr>
        <w:pPrChange w:id="887" w:author="owner" w:date="2018-05-30T21:49:00Z">
          <w:pPr>
            <w:ind w:left="640" w:hanging="640"/>
          </w:pPr>
        </w:pPrChange>
      </w:pPr>
      <w:r w:rsidRPr="006915FA">
        <w:rPr>
          <w:noProof/>
        </w:rPr>
        <w:t>5.</w:t>
      </w:r>
      <w:r w:rsidRPr="006915FA">
        <w:rPr>
          <w:noProof/>
        </w:rPr>
        <w:tab/>
        <w:t xml:space="preserve">Mykletun, A., Bjerkeset, O., Øverland, S., Prince, M., Dewey, M., Stewart, R. Levels of anxiety and depression as predictors of mortality: The HUNT study. </w:t>
      </w:r>
      <w:r w:rsidRPr="006915FA">
        <w:rPr>
          <w:i/>
          <w:iCs/>
          <w:noProof/>
        </w:rPr>
        <w:t>Br J Psychiatry</w:t>
      </w:r>
      <w:r w:rsidRPr="006915FA">
        <w:rPr>
          <w:noProof/>
        </w:rPr>
        <w:t xml:space="preserve">. </w:t>
      </w:r>
      <w:r w:rsidRPr="006915FA">
        <w:rPr>
          <w:b/>
          <w:bCs/>
          <w:noProof/>
        </w:rPr>
        <w:t>195</w:t>
      </w:r>
      <w:r w:rsidRPr="006915FA">
        <w:rPr>
          <w:noProof/>
        </w:rPr>
        <w:t xml:space="preserve"> (2), 118–125, doi: 10.1192/bjp.bp.108.054866 (2009).</w:t>
      </w:r>
    </w:p>
    <w:p w14:paraId="017F1A7F" w14:textId="77777777" w:rsidR="006915FA" w:rsidRPr="006915FA" w:rsidRDefault="006915FA" w:rsidP="006915FA">
      <w:pPr>
        <w:rPr>
          <w:noProof/>
        </w:rPr>
        <w:pPrChange w:id="888" w:author="owner" w:date="2018-05-30T21:49:00Z">
          <w:pPr>
            <w:ind w:left="640" w:hanging="640"/>
          </w:pPr>
        </w:pPrChange>
      </w:pPr>
      <w:r w:rsidRPr="006915FA">
        <w:rPr>
          <w:noProof/>
        </w:rPr>
        <w:t>6.</w:t>
      </w:r>
      <w:r w:rsidRPr="006915FA">
        <w:rPr>
          <w:noProof/>
        </w:rPr>
        <w:tab/>
        <w:t xml:space="preserve">Moussavi, S., Chatterji, S., Verdes, E., Tandon, A., Patel, V., Ustun, B. Depression, chronic diseases, and decrements in health: results from the World Health Surveys. </w:t>
      </w:r>
      <w:r w:rsidRPr="006915FA">
        <w:rPr>
          <w:i/>
          <w:iCs/>
          <w:noProof/>
        </w:rPr>
        <w:t>Lancet</w:t>
      </w:r>
      <w:r w:rsidRPr="006915FA">
        <w:rPr>
          <w:noProof/>
        </w:rPr>
        <w:t xml:space="preserve">. </w:t>
      </w:r>
      <w:r w:rsidRPr="006915FA">
        <w:rPr>
          <w:b/>
          <w:bCs/>
          <w:noProof/>
        </w:rPr>
        <w:t>370</w:t>
      </w:r>
      <w:r w:rsidRPr="006915FA">
        <w:rPr>
          <w:noProof/>
        </w:rPr>
        <w:t xml:space="preserve"> (9590), 851–858, doi: 10.1016/S0140-6736(07)61415-9 (2007).</w:t>
      </w:r>
    </w:p>
    <w:p w14:paraId="04282B85" w14:textId="77777777" w:rsidR="006915FA" w:rsidRPr="006915FA" w:rsidRDefault="006915FA" w:rsidP="006915FA">
      <w:pPr>
        <w:rPr>
          <w:noProof/>
        </w:rPr>
        <w:pPrChange w:id="889" w:author="owner" w:date="2018-05-30T21:49:00Z">
          <w:pPr>
            <w:ind w:left="640" w:hanging="640"/>
          </w:pPr>
        </w:pPrChange>
      </w:pPr>
      <w:r w:rsidRPr="006915FA">
        <w:rPr>
          <w:noProof/>
        </w:rPr>
        <w:t>7.</w:t>
      </w:r>
      <w:r w:rsidRPr="006915FA">
        <w:rPr>
          <w:noProof/>
        </w:rPr>
        <w:tab/>
        <w:t xml:space="preserve">Otte, C. </w:t>
      </w:r>
      <w:r w:rsidRPr="006915FA">
        <w:rPr>
          <w:i/>
          <w:iCs/>
          <w:noProof/>
        </w:rPr>
        <w:t>et al.</w:t>
      </w:r>
      <w:r w:rsidRPr="006915FA">
        <w:rPr>
          <w:noProof/>
        </w:rPr>
        <w:t xml:space="preserve"> Major depressive disorder. </w:t>
      </w:r>
      <w:r w:rsidRPr="006915FA">
        <w:rPr>
          <w:i/>
          <w:iCs/>
          <w:noProof/>
        </w:rPr>
        <w:t>Nat Rev Dis Prim</w:t>
      </w:r>
      <w:r w:rsidRPr="006915FA">
        <w:rPr>
          <w:noProof/>
        </w:rPr>
        <w:t xml:space="preserve">. </w:t>
      </w:r>
      <w:r w:rsidRPr="006915FA">
        <w:rPr>
          <w:b/>
          <w:bCs/>
          <w:noProof/>
        </w:rPr>
        <w:t>2</w:t>
      </w:r>
      <w:r w:rsidRPr="006915FA">
        <w:rPr>
          <w:noProof/>
        </w:rPr>
        <w:t>, doi: 10.1038/nrdp.2016.65 (2016).</w:t>
      </w:r>
    </w:p>
    <w:p w14:paraId="141A3555" w14:textId="77777777" w:rsidR="006915FA" w:rsidRPr="006915FA" w:rsidRDefault="006915FA" w:rsidP="006915FA">
      <w:pPr>
        <w:rPr>
          <w:noProof/>
        </w:rPr>
        <w:pPrChange w:id="890" w:author="owner" w:date="2018-05-30T21:49:00Z">
          <w:pPr>
            <w:ind w:left="640" w:hanging="640"/>
          </w:pPr>
        </w:pPrChange>
      </w:pPr>
      <w:r w:rsidRPr="006915FA">
        <w:rPr>
          <w:noProof/>
        </w:rPr>
        <w:t>8.</w:t>
      </w:r>
      <w:r w:rsidRPr="006915FA">
        <w:rPr>
          <w:noProof/>
        </w:rPr>
        <w:tab/>
        <w:t xml:space="preserve">Rush, A.J. </w:t>
      </w:r>
      <w:r w:rsidRPr="006915FA">
        <w:rPr>
          <w:i/>
          <w:iCs/>
          <w:noProof/>
        </w:rPr>
        <w:t>et al.</w:t>
      </w:r>
      <w:r w:rsidRPr="006915FA">
        <w:rPr>
          <w:noProof/>
        </w:rPr>
        <w:t xml:space="preserve"> Acute and longer-term outcomes in depressed outpatients requiring one or several treatment steps: A STAR*D report. </w:t>
      </w:r>
      <w:r w:rsidRPr="006915FA">
        <w:rPr>
          <w:i/>
          <w:iCs/>
          <w:noProof/>
        </w:rPr>
        <w:t>Am J Psychiatry</w:t>
      </w:r>
      <w:r w:rsidRPr="006915FA">
        <w:rPr>
          <w:noProof/>
        </w:rPr>
        <w:t xml:space="preserve">. </w:t>
      </w:r>
      <w:r w:rsidRPr="006915FA">
        <w:rPr>
          <w:b/>
          <w:bCs/>
          <w:noProof/>
        </w:rPr>
        <w:t>163</w:t>
      </w:r>
      <w:r w:rsidRPr="006915FA">
        <w:rPr>
          <w:noProof/>
        </w:rPr>
        <w:t xml:space="preserve"> (11), 1905–1917, doi: 10.1176/appi.ajp.163.11.1905 (2006).</w:t>
      </w:r>
    </w:p>
    <w:p w14:paraId="4C7CBCB5" w14:textId="77777777" w:rsidR="006915FA" w:rsidRPr="006915FA" w:rsidRDefault="006915FA" w:rsidP="006915FA">
      <w:pPr>
        <w:rPr>
          <w:noProof/>
        </w:rPr>
        <w:pPrChange w:id="891" w:author="owner" w:date="2018-05-30T21:49:00Z">
          <w:pPr>
            <w:ind w:left="640" w:hanging="640"/>
          </w:pPr>
        </w:pPrChange>
      </w:pPr>
      <w:r w:rsidRPr="006915FA">
        <w:rPr>
          <w:noProof/>
        </w:rPr>
        <w:t>9.</w:t>
      </w:r>
      <w:r w:rsidRPr="006915FA">
        <w:rPr>
          <w:noProof/>
        </w:rPr>
        <w:tab/>
        <w:t xml:space="preserve">Cuijpers, P., Karyotaki, E., Weitz, E., Andersson, G., Hollon, S.D., Van Straten, A. The effects of psychotherapies for major depression in adults on remission, recovery and improvement: A meta-analysis. </w:t>
      </w:r>
      <w:r w:rsidRPr="006915FA">
        <w:rPr>
          <w:i/>
          <w:iCs/>
          <w:noProof/>
        </w:rPr>
        <w:t>J Affect Disord</w:t>
      </w:r>
      <w:r w:rsidRPr="006915FA">
        <w:rPr>
          <w:noProof/>
        </w:rPr>
        <w:t xml:space="preserve">. </w:t>
      </w:r>
      <w:r w:rsidRPr="006915FA">
        <w:rPr>
          <w:b/>
          <w:bCs/>
          <w:noProof/>
        </w:rPr>
        <w:t>159</w:t>
      </w:r>
      <w:r w:rsidRPr="006915FA">
        <w:rPr>
          <w:noProof/>
        </w:rPr>
        <w:t>, 118–126, doi: 10.1016/j.jad.2014.02.026 (2014).</w:t>
      </w:r>
    </w:p>
    <w:p w14:paraId="68603E23" w14:textId="77777777" w:rsidR="006915FA" w:rsidRPr="006915FA" w:rsidRDefault="006915FA" w:rsidP="006915FA">
      <w:pPr>
        <w:rPr>
          <w:noProof/>
        </w:rPr>
        <w:pPrChange w:id="892" w:author="owner" w:date="2018-05-30T21:49:00Z">
          <w:pPr>
            <w:ind w:left="640" w:hanging="640"/>
          </w:pPr>
        </w:pPrChange>
      </w:pPr>
      <w:r w:rsidRPr="006915FA">
        <w:rPr>
          <w:noProof/>
        </w:rPr>
        <w:t>10.</w:t>
      </w:r>
      <w:r w:rsidRPr="006915FA">
        <w:rPr>
          <w:noProof/>
        </w:rPr>
        <w:tab/>
        <w:t xml:space="preserve">Lam, R.W. </w:t>
      </w:r>
      <w:r w:rsidRPr="006915FA">
        <w:rPr>
          <w:i/>
          <w:iCs/>
          <w:noProof/>
        </w:rPr>
        <w:t>et al.</w:t>
      </w:r>
      <w:r w:rsidRPr="006915FA">
        <w:rPr>
          <w:noProof/>
        </w:rPr>
        <w:t xml:space="preserve"> Canadian Network for Mood and Anxiety Treatments (CANMAT) 2016 Clinical Guidelines for the Management of Adults with Major Depressive Disorder. </w:t>
      </w:r>
      <w:r w:rsidRPr="006915FA">
        <w:rPr>
          <w:i/>
          <w:iCs/>
          <w:noProof/>
        </w:rPr>
        <w:t>Can J Psychiatry</w:t>
      </w:r>
      <w:r w:rsidRPr="006915FA">
        <w:rPr>
          <w:noProof/>
        </w:rPr>
        <w:t xml:space="preserve">. </w:t>
      </w:r>
      <w:r w:rsidRPr="006915FA">
        <w:rPr>
          <w:b/>
          <w:bCs/>
          <w:noProof/>
        </w:rPr>
        <w:t>61</w:t>
      </w:r>
      <w:r w:rsidRPr="006915FA">
        <w:rPr>
          <w:noProof/>
        </w:rPr>
        <w:t xml:space="preserve"> (9), 510–523, doi: 10.1177/0706743716659416 (2016).</w:t>
      </w:r>
    </w:p>
    <w:p w14:paraId="4F3CA6CC" w14:textId="77777777" w:rsidR="006915FA" w:rsidRPr="006915FA" w:rsidRDefault="006915FA" w:rsidP="006915FA">
      <w:pPr>
        <w:rPr>
          <w:noProof/>
        </w:rPr>
        <w:pPrChange w:id="893" w:author="owner" w:date="2018-05-30T21:49:00Z">
          <w:pPr>
            <w:ind w:left="640" w:hanging="640"/>
          </w:pPr>
        </w:pPrChange>
      </w:pPr>
      <w:r w:rsidRPr="006915FA">
        <w:rPr>
          <w:noProof/>
        </w:rPr>
        <w:t>11.</w:t>
      </w:r>
      <w:r w:rsidRPr="006915FA">
        <w:rPr>
          <w:noProof/>
        </w:rPr>
        <w:tab/>
        <w:t xml:space="preserve">Kupfer, D.J., Frank, E., Phillips, M.L. Major depressive disorder: New clinical, </w:t>
      </w:r>
      <w:r w:rsidRPr="006915FA">
        <w:rPr>
          <w:noProof/>
        </w:rPr>
        <w:lastRenderedPageBreak/>
        <w:t xml:space="preserve">neurobiological, and treatment perspectives. </w:t>
      </w:r>
      <w:r w:rsidRPr="006915FA">
        <w:rPr>
          <w:i/>
          <w:iCs/>
          <w:noProof/>
        </w:rPr>
        <w:t>Lancet</w:t>
      </w:r>
      <w:r w:rsidRPr="006915FA">
        <w:rPr>
          <w:noProof/>
        </w:rPr>
        <w:t xml:space="preserve">. </w:t>
      </w:r>
      <w:r w:rsidRPr="006915FA">
        <w:rPr>
          <w:b/>
          <w:bCs/>
          <w:noProof/>
        </w:rPr>
        <w:t>379</w:t>
      </w:r>
      <w:r w:rsidRPr="006915FA">
        <w:rPr>
          <w:noProof/>
        </w:rPr>
        <w:t xml:space="preserve"> (9820), 1045–1055, doi: 10.1016/S0140-6736(11)60602-8 (2012).</w:t>
      </w:r>
    </w:p>
    <w:p w14:paraId="64D7B108" w14:textId="77777777" w:rsidR="006915FA" w:rsidRPr="006915FA" w:rsidRDefault="006915FA" w:rsidP="006915FA">
      <w:pPr>
        <w:rPr>
          <w:noProof/>
        </w:rPr>
        <w:pPrChange w:id="894" w:author="owner" w:date="2018-05-30T21:49:00Z">
          <w:pPr>
            <w:ind w:left="640" w:hanging="640"/>
          </w:pPr>
        </w:pPrChange>
      </w:pPr>
      <w:r w:rsidRPr="006915FA">
        <w:rPr>
          <w:noProof/>
        </w:rPr>
        <w:t>12.</w:t>
      </w:r>
      <w:r w:rsidRPr="006915FA">
        <w:rPr>
          <w:noProof/>
        </w:rPr>
        <w:tab/>
        <w:t xml:space="preserve">Willner, P. Chronic mild stress (CMS) revisited: Consistency and behavioural- neurobiological concordance in the effects of CMS. </w:t>
      </w:r>
      <w:r w:rsidRPr="006915FA">
        <w:rPr>
          <w:i/>
          <w:iCs/>
          <w:noProof/>
        </w:rPr>
        <w:t>Neuropsychobiology</w:t>
      </w:r>
      <w:r w:rsidRPr="006915FA">
        <w:rPr>
          <w:noProof/>
        </w:rPr>
        <w:t xml:space="preserve">. </w:t>
      </w:r>
      <w:r w:rsidRPr="006915FA">
        <w:rPr>
          <w:b/>
          <w:bCs/>
          <w:noProof/>
        </w:rPr>
        <w:t>52</w:t>
      </w:r>
      <w:r w:rsidRPr="006915FA">
        <w:rPr>
          <w:noProof/>
        </w:rPr>
        <w:t xml:space="preserve"> (2), 90–110, doi: 10.1159/000087097 (2005).</w:t>
      </w:r>
    </w:p>
    <w:p w14:paraId="41AF6057" w14:textId="77777777" w:rsidR="006915FA" w:rsidRPr="006915FA" w:rsidRDefault="006915FA" w:rsidP="006915FA">
      <w:pPr>
        <w:rPr>
          <w:noProof/>
        </w:rPr>
        <w:pPrChange w:id="895" w:author="owner" w:date="2018-05-30T21:49:00Z">
          <w:pPr>
            <w:ind w:left="640" w:hanging="640"/>
          </w:pPr>
        </w:pPrChange>
      </w:pPr>
      <w:r w:rsidRPr="006915FA">
        <w:rPr>
          <w:noProof/>
        </w:rPr>
        <w:t>13.</w:t>
      </w:r>
      <w:r w:rsidRPr="006915FA">
        <w:rPr>
          <w:noProof/>
        </w:rPr>
        <w:tab/>
        <w:t xml:space="preserve">Surget, A., Belzung, C. Unpredictable chronic mild stress in mice. </w:t>
      </w:r>
      <w:r w:rsidRPr="006915FA">
        <w:rPr>
          <w:i/>
          <w:iCs/>
          <w:noProof/>
        </w:rPr>
        <w:t>Exp Anim Model Neurobehav Res</w:t>
      </w:r>
      <w:r w:rsidRPr="006915FA">
        <w:rPr>
          <w:noProof/>
        </w:rPr>
        <w:t>. 79–112 (2009).</w:t>
      </w:r>
    </w:p>
    <w:p w14:paraId="000FBAAF" w14:textId="77777777" w:rsidR="006915FA" w:rsidRPr="006915FA" w:rsidRDefault="006915FA" w:rsidP="006915FA">
      <w:pPr>
        <w:rPr>
          <w:noProof/>
        </w:rPr>
        <w:pPrChange w:id="896" w:author="owner" w:date="2018-05-30T21:49:00Z">
          <w:pPr>
            <w:ind w:left="640" w:hanging="640"/>
          </w:pPr>
        </w:pPrChange>
      </w:pPr>
      <w:r w:rsidRPr="006915FA">
        <w:rPr>
          <w:noProof/>
        </w:rPr>
        <w:t>14.</w:t>
      </w:r>
      <w:r w:rsidRPr="006915FA">
        <w:rPr>
          <w:noProof/>
        </w:rPr>
        <w:tab/>
        <w:t xml:space="preserve">Hoffman, K.L. </w:t>
      </w:r>
      <w:r w:rsidRPr="006915FA">
        <w:rPr>
          <w:i/>
          <w:iCs/>
          <w:noProof/>
        </w:rPr>
        <w:t>2 – What can animal models tell us about depressive disorders?</w:t>
      </w:r>
      <w:r w:rsidRPr="006915FA">
        <w:rPr>
          <w:noProof/>
        </w:rPr>
        <w:t xml:space="preserve"> </w:t>
      </w:r>
      <w:r w:rsidRPr="006915FA">
        <w:rPr>
          <w:i/>
          <w:iCs/>
          <w:noProof/>
        </w:rPr>
        <w:t>Model Neuropsychiatr Disord Lab Anim</w:t>
      </w:r>
      <w:r w:rsidRPr="006915FA">
        <w:rPr>
          <w:noProof/>
        </w:rPr>
        <w:t>. doi: 10.1016/B978-0-08-100099-1.00002-9. (2016).</w:t>
      </w:r>
    </w:p>
    <w:p w14:paraId="76796D37" w14:textId="77777777" w:rsidR="006915FA" w:rsidRPr="006915FA" w:rsidRDefault="006915FA" w:rsidP="006915FA">
      <w:pPr>
        <w:rPr>
          <w:noProof/>
        </w:rPr>
        <w:pPrChange w:id="897" w:author="owner" w:date="2018-05-30T21:49:00Z">
          <w:pPr>
            <w:ind w:left="640" w:hanging="640"/>
          </w:pPr>
        </w:pPrChange>
      </w:pPr>
      <w:r w:rsidRPr="006915FA">
        <w:rPr>
          <w:noProof/>
        </w:rPr>
        <w:t>15.</w:t>
      </w:r>
      <w:r w:rsidRPr="006915FA">
        <w:rPr>
          <w:noProof/>
        </w:rPr>
        <w:tab/>
        <w:t xml:space="preserve">Cryan, J.F., Holmes, A. The ascent of mouse: advances in modelling human depression and anxiety. </w:t>
      </w:r>
      <w:r w:rsidRPr="006915FA">
        <w:rPr>
          <w:i/>
          <w:iCs/>
          <w:noProof/>
        </w:rPr>
        <w:t>Nat Rev Drug Discov</w:t>
      </w:r>
      <w:r w:rsidRPr="006915FA">
        <w:rPr>
          <w:noProof/>
        </w:rPr>
        <w:t xml:space="preserve">. </w:t>
      </w:r>
      <w:r w:rsidRPr="006915FA">
        <w:rPr>
          <w:b/>
          <w:bCs/>
          <w:noProof/>
        </w:rPr>
        <w:t>4</w:t>
      </w:r>
      <w:r w:rsidRPr="006915FA">
        <w:rPr>
          <w:noProof/>
        </w:rPr>
        <w:t xml:space="preserve"> (9), 775–790, doi: 10.1038/nrd1825 (2005).</w:t>
      </w:r>
    </w:p>
    <w:p w14:paraId="2B5FC62D" w14:textId="77777777" w:rsidR="006915FA" w:rsidRPr="006915FA" w:rsidRDefault="006915FA" w:rsidP="006915FA">
      <w:pPr>
        <w:rPr>
          <w:noProof/>
        </w:rPr>
        <w:pPrChange w:id="898" w:author="owner" w:date="2018-05-30T21:49:00Z">
          <w:pPr>
            <w:ind w:left="640" w:hanging="640"/>
          </w:pPr>
        </w:pPrChange>
      </w:pPr>
      <w:r w:rsidRPr="006915FA">
        <w:rPr>
          <w:noProof/>
        </w:rPr>
        <w:t>16.</w:t>
      </w:r>
      <w:r w:rsidRPr="006915FA">
        <w:rPr>
          <w:noProof/>
        </w:rPr>
        <w:tab/>
        <w:t xml:space="preserve">Katz, R.J., Roth, K.A., Carroll, B.J. Acute and chronic stress effects on open field activity in the rat: Implications for a model of depression. </w:t>
      </w:r>
      <w:r w:rsidRPr="006915FA">
        <w:rPr>
          <w:i/>
          <w:iCs/>
          <w:noProof/>
        </w:rPr>
        <w:t>Neurosci Biobehav Rev</w:t>
      </w:r>
      <w:r w:rsidRPr="006915FA">
        <w:rPr>
          <w:noProof/>
        </w:rPr>
        <w:t xml:space="preserve">. </w:t>
      </w:r>
      <w:r w:rsidRPr="006915FA">
        <w:rPr>
          <w:b/>
          <w:bCs/>
          <w:noProof/>
        </w:rPr>
        <w:t>5</w:t>
      </w:r>
      <w:r w:rsidRPr="006915FA">
        <w:rPr>
          <w:noProof/>
        </w:rPr>
        <w:t xml:space="preserve"> (2), 247–251, doi: 10.1016/0149-7634(81)90005-1 (1981).</w:t>
      </w:r>
    </w:p>
    <w:p w14:paraId="144282BE" w14:textId="77777777" w:rsidR="006915FA" w:rsidRPr="006915FA" w:rsidRDefault="006915FA" w:rsidP="006915FA">
      <w:pPr>
        <w:rPr>
          <w:noProof/>
        </w:rPr>
        <w:pPrChange w:id="899" w:author="owner" w:date="2018-05-30T21:49:00Z">
          <w:pPr>
            <w:ind w:left="640" w:hanging="640"/>
          </w:pPr>
        </w:pPrChange>
      </w:pPr>
      <w:r w:rsidRPr="006915FA">
        <w:rPr>
          <w:noProof/>
        </w:rPr>
        <w:t>17.</w:t>
      </w:r>
      <w:r w:rsidRPr="006915FA">
        <w:rPr>
          <w:noProof/>
        </w:rPr>
        <w:tab/>
        <w:t xml:space="preserve">Willner, P. The validity of animal models of depression. </w:t>
      </w:r>
      <w:r w:rsidRPr="006915FA">
        <w:rPr>
          <w:i/>
          <w:iCs/>
          <w:noProof/>
        </w:rPr>
        <w:t>Psychopharmacology (Berl)</w:t>
      </w:r>
      <w:r w:rsidRPr="006915FA">
        <w:rPr>
          <w:noProof/>
        </w:rPr>
        <w:t xml:space="preserve">. </w:t>
      </w:r>
      <w:r w:rsidRPr="006915FA">
        <w:rPr>
          <w:b/>
          <w:bCs/>
          <w:noProof/>
        </w:rPr>
        <w:t>83</w:t>
      </w:r>
      <w:r w:rsidRPr="006915FA">
        <w:rPr>
          <w:noProof/>
        </w:rPr>
        <w:t xml:space="preserve"> (1), 1–16, doi: 10.1007/BF00427414 (1984).</w:t>
      </w:r>
    </w:p>
    <w:p w14:paraId="569E770F" w14:textId="77777777" w:rsidR="006915FA" w:rsidRPr="006915FA" w:rsidRDefault="006915FA" w:rsidP="006915FA">
      <w:pPr>
        <w:rPr>
          <w:noProof/>
        </w:rPr>
        <w:pPrChange w:id="900" w:author="owner" w:date="2018-05-30T21:49:00Z">
          <w:pPr>
            <w:ind w:left="640" w:hanging="640"/>
          </w:pPr>
        </w:pPrChange>
      </w:pPr>
      <w:r w:rsidRPr="006915FA">
        <w:rPr>
          <w:noProof/>
        </w:rPr>
        <w:t>18.</w:t>
      </w:r>
      <w:r w:rsidRPr="006915FA">
        <w:rPr>
          <w:noProof/>
        </w:rPr>
        <w:tab/>
        <w:t xml:space="preserve">Willner, P., Towell, A., Sampson, D., Sophokleous, S., Muscat, R. Reduction of sucrose preference by chronic unpredictable mild stress, and its restoration by a tricyclic antidepressant. </w:t>
      </w:r>
      <w:r w:rsidRPr="006915FA">
        <w:rPr>
          <w:i/>
          <w:iCs/>
          <w:noProof/>
        </w:rPr>
        <w:t>Psychopharmacology (Berl)</w:t>
      </w:r>
      <w:r w:rsidRPr="006915FA">
        <w:rPr>
          <w:noProof/>
        </w:rPr>
        <w:t xml:space="preserve">. </w:t>
      </w:r>
      <w:r w:rsidRPr="006915FA">
        <w:rPr>
          <w:b/>
          <w:bCs/>
          <w:noProof/>
        </w:rPr>
        <w:t>93</w:t>
      </w:r>
      <w:r w:rsidRPr="006915FA">
        <w:rPr>
          <w:noProof/>
        </w:rPr>
        <w:t xml:space="preserve"> (3), 358–364, doi: 10.1007/BF00187257 (1987).</w:t>
      </w:r>
    </w:p>
    <w:p w14:paraId="184A5198" w14:textId="77777777" w:rsidR="006915FA" w:rsidRPr="006915FA" w:rsidRDefault="006915FA" w:rsidP="006915FA">
      <w:pPr>
        <w:rPr>
          <w:noProof/>
        </w:rPr>
        <w:pPrChange w:id="901" w:author="owner" w:date="2018-05-30T21:49:00Z">
          <w:pPr>
            <w:ind w:left="640" w:hanging="640"/>
          </w:pPr>
        </w:pPrChange>
      </w:pPr>
      <w:r w:rsidRPr="006915FA">
        <w:rPr>
          <w:noProof/>
        </w:rPr>
        <w:t>19.</w:t>
      </w:r>
      <w:r w:rsidRPr="006915FA">
        <w:rPr>
          <w:noProof/>
        </w:rPr>
        <w:tab/>
        <w:t xml:space="preserve">Ducottet, C., Belzung, C. Behaviour in the elevated plus-maze predicts coping after subchronic mild stress in mice. </w:t>
      </w:r>
      <w:r w:rsidRPr="006915FA">
        <w:rPr>
          <w:i/>
          <w:iCs/>
          <w:noProof/>
        </w:rPr>
        <w:t>Physiol Behav</w:t>
      </w:r>
      <w:r w:rsidRPr="006915FA">
        <w:rPr>
          <w:noProof/>
        </w:rPr>
        <w:t xml:space="preserve">. </w:t>
      </w:r>
      <w:r w:rsidRPr="006915FA">
        <w:rPr>
          <w:b/>
          <w:bCs/>
          <w:noProof/>
        </w:rPr>
        <w:t>81</w:t>
      </w:r>
      <w:r w:rsidRPr="006915FA">
        <w:rPr>
          <w:noProof/>
        </w:rPr>
        <w:t xml:space="preserve"> (3), 417–426, doi: 10.1016/j.physbeh.2004.01.013 (2004).</w:t>
      </w:r>
    </w:p>
    <w:p w14:paraId="7628F135" w14:textId="77777777" w:rsidR="006915FA" w:rsidRPr="006915FA" w:rsidRDefault="006915FA" w:rsidP="006915FA">
      <w:pPr>
        <w:rPr>
          <w:noProof/>
        </w:rPr>
        <w:pPrChange w:id="902" w:author="owner" w:date="2018-05-30T21:49:00Z">
          <w:pPr>
            <w:ind w:left="640" w:hanging="640"/>
          </w:pPr>
        </w:pPrChange>
      </w:pPr>
      <w:r w:rsidRPr="006915FA">
        <w:rPr>
          <w:noProof/>
        </w:rPr>
        <w:t>20.</w:t>
      </w:r>
      <w:r w:rsidRPr="006915FA">
        <w:rPr>
          <w:noProof/>
        </w:rPr>
        <w:tab/>
        <w:t xml:space="preserve">Treadway, M.T., Zald, D.H. Reconsidering anhedonia in depression: Lessons from translational neuroscience. </w:t>
      </w:r>
      <w:r w:rsidRPr="006915FA">
        <w:rPr>
          <w:i/>
          <w:iCs/>
          <w:noProof/>
        </w:rPr>
        <w:t>Neurosci Biobehav Rev</w:t>
      </w:r>
      <w:r w:rsidRPr="006915FA">
        <w:rPr>
          <w:noProof/>
        </w:rPr>
        <w:t xml:space="preserve">. </w:t>
      </w:r>
      <w:r w:rsidRPr="006915FA">
        <w:rPr>
          <w:b/>
          <w:bCs/>
          <w:noProof/>
        </w:rPr>
        <w:t>35</w:t>
      </w:r>
      <w:r w:rsidRPr="006915FA">
        <w:rPr>
          <w:noProof/>
        </w:rPr>
        <w:t xml:space="preserve"> (3), 537–555, doi: 10.1016/j.neubiorev.2010.06.006 (2011).</w:t>
      </w:r>
    </w:p>
    <w:p w14:paraId="1BBA78EA" w14:textId="77777777" w:rsidR="006915FA" w:rsidRPr="006915FA" w:rsidRDefault="006915FA" w:rsidP="006915FA">
      <w:pPr>
        <w:rPr>
          <w:noProof/>
        </w:rPr>
        <w:pPrChange w:id="903" w:author="owner" w:date="2018-05-30T21:49:00Z">
          <w:pPr>
            <w:ind w:left="640" w:hanging="640"/>
          </w:pPr>
        </w:pPrChange>
      </w:pPr>
      <w:r w:rsidRPr="006915FA">
        <w:rPr>
          <w:noProof/>
        </w:rPr>
        <w:t>21.</w:t>
      </w:r>
      <w:r w:rsidRPr="006915FA">
        <w:rPr>
          <w:noProof/>
        </w:rPr>
        <w:tab/>
        <w:t xml:space="preserve">Pothion, S., Bizot, J.C., Trovero, F., Belzung, C. Strain differences in sucrose preference and in the consequences of unpredictable chronic mild stress. </w:t>
      </w:r>
      <w:r w:rsidRPr="006915FA">
        <w:rPr>
          <w:i/>
          <w:iCs/>
          <w:noProof/>
        </w:rPr>
        <w:t>Behav Brain Res</w:t>
      </w:r>
      <w:r w:rsidRPr="006915FA">
        <w:rPr>
          <w:noProof/>
        </w:rPr>
        <w:t xml:space="preserve">. </w:t>
      </w:r>
      <w:r w:rsidRPr="006915FA">
        <w:rPr>
          <w:b/>
          <w:bCs/>
          <w:noProof/>
        </w:rPr>
        <w:t>155</w:t>
      </w:r>
      <w:r w:rsidRPr="006915FA">
        <w:rPr>
          <w:noProof/>
        </w:rPr>
        <w:t xml:space="preserve"> (1), 135–146, doi: 10.1016/j.bbr.2004.04.008 (2004).</w:t>
      </w:r>
    </w:p>
    <w:p w14:paraId="5BBD69D2" w14:textId="77777777" w:rsidR="006915FA" w:rsidRPr="006915FA" w:rsidRDefault="006915FA" w:rsidP="006915FA">
      <w:pPr>
        <w:rPr>
          <w:noProof/>
        </w:rPr>
        <w:pPrChange w:id="904" w:author="owner" w:date="2018-05-30T21:49:00Z">
          <w:pPr>
            <w:ind w:left="640" w:hanging="640"/>
          </w:pPr>
        </w:pPrChange>
      </w:pPr>
      <w:r w:rsidRPr="006915FA">
        <w:rPr>
          <w:noProof/>
        </w:rPr>
        <w:t>22.</w:t>
      </w:r>
      <w:r w:rsidRPr="006915FA">
        <w:rPr>
          <w:noProof/>
        </w:rPr>
        <w:tab/>
        <w:t xml:space="preserve">American Psychiatric Association Diagnostic and Statistical Manual of Mental Disorders, 5th Edition (DSM-5). </w:t>
      </w:r>
      <w:r w:rsidRPr="006915FA">
        <w:rPr>
          <w:i/>
          <w:iCs/>
          <w:noProof/>
        </w:rPr>
        <w:t>Diagnostic Stat Man Ment Disord 4th Ed TR</w:t>
      </w:r>
      <w:r w:rsidRPr="006915FA">
        <w:rPr>
          <w:noProof/>
        </w:rPr>
        <w:t>. 280, doi: 10.1176/appi.books.9780890425596.744053 (2013).</w:t>
      </w:r>
    </w:p>
    <w:p w14:paraId="0C917BB4" w14:textId="77777777" w:rsidR="006915FA" w:rsidRPr="006915FA" w:rsidRDefault="006915FA" w:rsidP="006915FA">
      <w:pPr>
        <w:rPr>
          <w:noProof/>
        </w:rPr>
        <w:pPrChange w:id="905" w:author="owner" w:date="2018-05-30T21:49:00Z">
          <w:pPr>
            <w:ind w:left="640" w:hanging="640"/>
          </w:pPr>
        </w:pPrChange>
      </w:pPr>
      <w:r w:rsidRPr="006915FA">
        <w:rPr>
          <w:noProof/>
        </w:rPr>
        <w:t>23.</w:t>
      </w:r>
      <w:r w:rsidRPr="006915FA">
        <w:rPr>
          <w:noProof/>
        </w:rPr>
        <w:tab/>
        <w:t xml:space="preserve">Pizzagalli, D.A. Depression, stress, and anhedonia: toward a synthesis and integrated model. </w:t>
      </w:r>
      <w:r w:rsidRPr="006915FA">
        <w:rPr>
          <w:i/>
          <w:iCs/>
          <w:noProof/>
        </w:rPr>
        <w:t>Annu Rev Clin Psychol</w:t>
      </w:r>
      <w:r w:rsidRPr="006915FA">
        <w:rPr>
          <w:noProof/>
        </w:rPr>
        <w:t xml:space="preserve">. </w:t>
      </w:r>
      <w:r w:rsidRPr="006915FA">
        <w:rPr>
          <w:b/>
          <w:bCs/>
          <w:noProof/>
        </w:rPr>
        <w:t>10</w:t>
      </w:r>
      <w:r w:rsidRPr="006915FA">
        <w:rPr>
          <w:noProof/>
        </w:rPr>
        <w:t>, 393–423, doi: 10.1146/annurev-clinpsy-050212-185606 (2014).</w:t>
      </w:r>
    </w:p>
    <w:p w14:paraId="444356C5" w14:textId="77777777" w:rsidR="006915FA" w:rsidRPr="006915FA" w:rsidRDefault="006915FA" w:rsidP="006915FA">
      <w:pPr>
        <w:rPr>
          <w:noProof/>
        </w:rPr>
        <w:pPrChange w:id="906" w:author="owner" w:date="2018-05-30T21:49:00Z">
          <w:pPr>
            <w:ind w:left="640" w:hanging="640"/>
          </w:pPr>
        </w:pPrChange>
      </w:pPr>
      <w:r w:rsidRPr="006915FA">
        <w:rPr>
          <w:noProof/>
        </w:rPr>
        <w:t>24.</w:t>
      </w:r>
      <w:r w:rsidRPr="006915FA">
        <w:rPr>
          <w:noProof/>
        </w:rPr>
        <w:tab/>
        <w:t xml:space="preserve">Nollet, M., Le Guisquet, A.-M., Belzung, C. Models of depression: unpredictable chronic mild stress in mice. </w:t>
      </w:r>
      <w:r w:rsidRPr="006915FA">
        <w:rPr>
          <w:i/>
          <w:iCs/>
          <w:noProof/>
        </w:rPr>
        <w:t>Curr Protoc Pharmacol</w:t>
      </w:r>
      <w:r w:rsidRPr="006915FA">
        <w:rPr>
          <w:noProof/>
        </w:rPr>
        <w:t xml:space="preserve">. </w:t>
      </w:r>
      <w:r w:rsidRPr="006915FA">
        <w:rPr>
          <w:b/>
          <w:bCs/>
          <w:noProof/>
        </w:rPr>
        <w:t>Chapter 5</w:t>
      </w:r>
      <w:r w:rsidRPr="006915FA">
        <w:rPr>
          <w:noProof/>
        </w:rPr>
        <w:t xml:space="preserve"> (June), Unit 5.65, doi: 10.1002/0471141755.ph0565s61 (2013).</w:t>
      </w:r>
    </w:p>
    <w:p w14:paraId="6664AE1D" w14:textId="77777777" w:rsidR="006915FA" w:rsidRPr="006915FA" w:rsidRDefault="006915FA" w:rsidP="006915FA">
      <w:pPr>
        <w:rPr>
          <w:noProof/>
        </w:rPr>
        <w:pPrChange w:id="907" w:author="owner" w:date="2018-05-30T21:49:00Z">
          <w:pPr>
            <w:ind w:left="640" w:hanging="640"/>
          </w:pPr>
        </w:pPrChange>
      </w:pPr>
      <w:r w:rsidRPr="006915FA">
        <w:rPr>
          <w:noProof/>
        </w:rPr>
        <w:t>25.</w:t>
      </w:r>
      <w:r w:rsidRPr="006915FA">
        <w:rPr>
          <w:noProof/>
        </w:rPr>
        <w:tab/>
        <w:t xml:space="preserve">Doron, R., Lotan, D., Rak-Rabl, A., Raskin-Ramot, A., Lavi, K., Rehavi, M. Anxiolytic effects of a novel herbal treatment in mice models of anxiety. </w:t>
      </w:r>
      <w:r w:rsidRPr="006915FA">
        <w:rPr>
          <w:i/>
          <w:iCs/>
          <w:noProof/>
        </w:rPr>
        <w:t>Life Sci</w:t>
      </w:r>
      <w:r w:rsidRPr="006915FA">
        <w:rPr>
          <w:noProof/>
        </w:rPr>
        <w:t xml:space="preserve">. </w:t>
      </w:r>
      <w:r w:rsidRPr="006915FA">
        <w:rPr>
          <w:b/>
          <w:bCs/>
          <w:noProof/>
        </w:rPr>
        <w:t>90</w:t>
      </w:r>
      <w:r w:rsidRPr="006915FA">
        <w:rPr>
          <w:noProof/>
        </w:rPr>
        <w:t xml:space="preserve"> (25–26), 995–1000, doi: 10.1016/j.lfs.2012.05.014 (2012).</w:t>
      </w:r>
    </w:p>
    <w:p w14:paraId="3F78739D" w14:textId="77777777" w:rsidR="006915FA" w:rsidRPr="006915FA" w:rsidRDefault="006915FA" w:rsidP="006915FA">
      <w:pPr>
        <w:rPr>
          <w:noProof/>
        </w:rPr>
        <w:pPrChange w:id="908" w:author="owner" w:date="2018-05-30T21:49:00Z">
          <w:pPr>
            <w:ind w:left="640" w:hanging="640"/>
          </w:pPr>
        </w:pPrChange>
      </w:pPr>
      <w:r w:rsidRPr="006915FA">
        <w:rPr>
          <w:noProof/>
        </w:rPr>
        <w:t>26.</w:t>
      </w:r>
      <w:r w:rsidRPr="006915FA">
        <w:rPr>
          <w:noProof/>
        </w:rPr>
        <w:tab/>
        <w:t xml:space="preserve">Rössler, A.S., Joubert, C., Chapouthier, G. Chronic mild stress alleviates anxious behaviour in female mice in two situations. </w:t>
      </w:r>
      <w:r w:rsidRPr="006915FA">
        <w:rPr>
          <w:i/>
          <w:iCs/>
          <w:noProof/>
        </w:rPr>
        <w:t>Behav Processes</w:t>
      </w:r>
      <w:r w:rsidRPr="006915FA">
        <w:rPr>
          <w:noProof/>
        </w:rPr>
        <w:t xml:space="preserve">. </w:t>
      </w:r>
      <w:r w:rsidRPr="006915FA">
        <w:rPr>
          <w:b/>
          <w:bCs/>
          <w:noProof/>
        </w:rPr>
        <w:t>49</w:t>
      </w:r>
      <w:r w:rsidRPr="006915FA">
        <w:rPr>
          <w:noProof/>
        </w:rPr>
        <w:t xml:space="preserve"> (3), 163–165, doi: 10.1016/S0376-6357(00)00080-2 (2000).</w:t>
      </w:r>
    </w:p>
    <w:p w14:paraId="0AF82927" w14:textId="77777777" w:rsidR="006915FA" w:rsidRPr="006915FA" w:rsidRDefault="006915FA" w:rsidP="006915FA">
      <w:pPr>
        <w:rPr>
          <w:noProof/>
        </w:rPr>
        <w:pPrChange w:id="909" w:author="owner" w:date="2018-05-30T21:49:00Z">
          <w:pPr>
            <w:ind w:left="640" w:hanging="640"/>
          </w:pPr>
        </w:pPrChange>
      </w:pPr>
      <w:r w:rsidRPr="006915FA">
        <w:rPr>
          <w:noProof/>
        </w:rPr>
        <w:t>27.</w:t>
      </w:r>
      <w:r w:rsidRPr="006915FA">
        <w:rPr>
          <w:noProof/>
        </w:rPr>
        <w:tab/>
        <w:t xml:space="preserve">Maslova, L.N., Bulygina, V. V., Markel, A.L. Chronic stress during prepubertal </w:t>
      </w:r>
      <w:r w:rsidRPr="006915FA">
        <w:rPr>
          <w:noProof/>
        </w:rPr>
        <w:lastRenderedPageBreak/>
        <w:t xml:space="preserve">development: Immediate and long-lasting effects on arterial blood pressure and anxiety-related behavior. </w:t>
      </w:r>
      <w:r w:rsidRPr="006915FA">
        <w:rPr>
          <w:i/>
          <w:iCs/>
          <w:noProof/>
        </w:rPr>
        <w:t>Psychoneuroendocrinology</w:t>
      </w:r>
      <w:r w:rsidRPr="006915FA">
        <w:rPr>
          <w:noProof/>
        </w:rPr>
        <w:t xml:space="preserve">. </w:t>
      </w:r>
      <w:r w:rsidRPr="006915FA">
        <w:rPr>
          <w:b/>
          <w:bCs/>
          <w:noProof/>
        </w:rPr>
        <w:t>27</w:t>
      </w:r>
      <w:r w:rsidRPr="006915FA">
        <w:rPr>
          <w:noProof/>
        </w:rPr>
        <w:t xml:space="preserve"> (5), 549–561, doi: 10.1016/S0306-4530(01)00092-0 (2002).</w:t>
      </w:r>
    </w:p>
    <w:p w14:paraId="6D4F6BD9" w14:textId="77777777" w:rsidR="006915FA" w:rsidRPr="006915FA" w:rsidRDefault="006915FA" w:rsidP="006915FA">
      <w:pPr>
        <w:rPr>
          <w:noProof/>
        </w:rPr>
        <w:pPrChange w:id="910" w:author="owner" w:date="2018-05-30T21:49:00Z">
          <w:pPr>
            <w:ind w:left="640" w:hanging="640"/>
          </w:pPr>
        </w:pPrChange>
      </w:pPr>
      <w:r w:rsidRPr="006915FA">
        <w:rPr>
          <w:noProof/>
        </w:rPr>
        <w:t>28.</w:t>
      </w:r>
      <w:r w:rsidRPr="006915FA">
        <w:rPr>
          <w:noProof/>
        </w:rPr>
        <w:tab/>
        <w:t xml:space="preserve">Zhu, S., Shi, R., Wang, J., Wang, J.-F., Li, X.-M. Unpredictable chronic mild stress not chronic restraint stress induces depressive behaviours in mice. </w:t>
      </w:r>
      <w:r w:rsidRPr="006915FA">
        <w:rPr>
          <w:i/>
          <w:iCs/>
          <w:noProof/>
        </w:rPr>
        <w:t>Neuroreport</w:t>
      </w:r>
      <w:r w:rsidRPr="006915FA">
        <w:rPr>
          <w:noProof/>
        </w:rPr>
        <w:t xml:space="preserve">. </w:t>
      </w:r>
      <w:r w:rsidRPr="006915FA">
        <w:rPr>
          <w:b/>
          <w:bCs/>
          <w:noProof/>
        </w:rPr>
        <w:t>25</w:t>
      </w:r>
      <w:r w:rsidRPr="006915FA">
        <w:rPr>
          <w:noProof/>
        </w:rPr>
        <w:t xml:space="preserve"> (14), 1151–1155, doi: 10.1097/WNR.0000000000000243 (2014).</w:t>
      </w:r>
    </w:p>
    <w:p w14:paraId="1AE943E5" w14:textId="77777777" w:rsidR="006915FA" w:rsidRPr="006915FA" w:rsidRDefault="006915FA" w:rsidP="006915FA">
      <w:pPr>
        <w:rPr>
          <w:noProof/>
        </w:rPr>
        <w:pPrChange w:id="911" w:author="owner" w:date="2018-05-30T21:49:00Z">
          <w:pPr>
            <w:ind w:left="640" w:hanging="640"/>
          </w:pPr>
        </w:pPrChange>
      </w:pPr>
      <w:r w:rsidRPr="006915FA">
        <w:rPr>
          <w:noProof/>
        </w:rPr>
        <w:t>29.</w:t>
      </w:r>
      <w:r w:rsidRPr="006915FA">
        <w:rPr>
          <w:noProof/>
        </w:rPr>
        <w:tab/>
        <w:t xml:space="preserve">Bondi, C.O., Rodriguez, G., Gould, G.G., Frazer, A., Morilak, D.A. Chronic unpredictable stress induces a cognitive deficit and anxiety-like behavior in rats that is prevented by chronic antidepressant drug treatment. </w:t>
      </w:r>
      <w:r w:rsidRPr="006915FA">
        <w:rPr>
          <w:i/>
          <w:iCs/>
          <w:noProof/>
        </w:rPr>
        <w:t>Neuropsychopharmacology</w:t>
      </w:r>
      <w:r w:rsidRPr="006915FA">
        <w:rPr>
          <w:noProof/>
        </w:rPr>
        <w:t xml:space="preserve">. </w:t>
      </w:r>
      <w:r w:rsidRPr="006915FA">
        <w:rPr>
          <w:b/>
          <w:bCs/>
          <w:noProof/>
        </w:rPr>
        <w:t>33</w:t>
      </w:r>
      <w:r w:rsidRPr="006915FA">
        <w:rPr>
          <w:noProof/>
        </w:rPr>
        <w:t xml:space="preserve"> (2), 320–331, doi: 10.1038/sj.npp.1301410 (2008).</w:t>
      </w:r>
    </w:p>
    <w:p w14:paraId="01DE566D" w14:textId="77777777" w:rsidR="006915FA" w:rsidRPr="006915FA" w:rsidRDefault="006915FA" w:rsidP="006915FA">
      <w:pPr>
        <w:rPr>
          <w:noProof/>
        </w:rPr>
        <w:pPrChange w:id="912" w:author="owner" w:date="2018-05-30T21:49:00Z">
          <w:pPr>
            <w:ind w:left="640" w:hanging="640"/>
          </w:pPr>
        </w:pPrChange>
      </w:pPr>
      <w:r w:rsidRPr="006915FA">
        <w:rPr>
          <w:noProof/>
        </w:rPr>
        <w:t>30.</w:t>
      </w:r>
      <w:r w:rsidRPr="006915FA">
        <w:rPr>
          <w:noProof/>
        </w:rPr>
        <w:tab/>
        <w:t xml:space="preserve">Burstein, O. </w:t>
      </w:r>
      <w:r w:rsidRPr="006915FA">
        <w:rPr>
          <w:i/>
          <w:iCs/>
          <w:noProof/>
        </w:rPr>
        <w:t>et al.</w:t>
      </w:r>
      <w:r w:rsidRPr="006915FA">
        <w:rPr>
          <w:noProof/>
        </w:rPr>
        <w:t xml:space="preserve"> Escitalopram and NHT normalized stress-induced anhedonia and molecular neuroadaptations in a mouse model of depression. </w:t>
      </w:r>
      <w:r w:rsidRPr="006915FA">
        <w:rPr>
          <w:i/>
          <w:iCs/>
          <w:noProof/>
        </w:rPr>
        <w:t>PLoS One</w:t>
      </w:r>
      <w:r w:rsidRPr="006915FA">
        <w:rPr>
          <w:noProof/>
        </w:rPr>
        <w:t xml:space="preserve">. </w:t>
      </w:r>
      <w:r w:rsidRPr="006915FA">
        <w:rPr>
          <w:b/>
          <w:bCs/>
          <w:noProof/>
        </w:rPr>
        <w:t>12</w:t>
      </w:r>
      <w:r w:rsidRPr="006915FA">
        <w:rPr>
          <w:noProof/>
        </w:rPr>
        <w:t xml:space="preserve"> (11), doi: 10.1371/journal.pone.0188043 (2017).</w:t>
      </w:r>
    </w:p>
    <w:p w14:paraId="49A649D8" w14:textId="77777777" w:rsidR="006915FA" w:rsidRPr="006915FA" w:rsidRDefault="006915FA" w:rsidP="006915FA">
      <w:pPr>
        <w:rPr>
          <w:noProof/>
        </w:rPr>
        <w:pPrChange w:id="913" w:author="owner" w:date="2018-05-30T21:49:00Z">
          <w:pPr>
            <w:ind w:left="640" w:hanging="640"/>
          </w:pPr>
        </w:pPrChange>
      </w:pPr>
      <w:r w:rsidRPr="006915FA">
        <w:rPr>
          <w:noProof/>
        </w:rPr>
        <w:t>31.</w:t>
      </w:r>
      <w:r w:rsidRPr="006915FA">
        <w:rPr>
          <w:noProof/>
        </w:rPr>
        <w:tab/>
        <w:t xml:space="preserve">Willner, P., Muscat, R., Papp, M. Chronic mild stress-induced anhedonia: A realistic animal model of depression. </w:t>
      </w:r>
      <w:r w:rsidRPr="006915FA">
        <w:rPr>
          <w:i/>
          <w:iCs/>
          <w:noProof/>
        </w:rPr>
        <w:t>Neurosci Biobehav Rev</w:t>
      </w:r>
      <w:r w:rsidRPr="006915FA">
        <w:rPr>
          <w:noProof/>
        </w:rPr>
        <w:t xml:space="preserve">. </w:t>
      </w:r>
      <w:r w:rsidRPr="006915FA">
        <w:rPr>
          <w:b/>
          <w:bCs/>
          <w:noProof/>
        </w:rPr>
        <w:t>16</w:t>
      </w:r>
      <w:r w:rsidRPr="006915FA">
        <w:rPr>
          <w:noProof/>
        </w:rPr>
        <w:t xml:space="preserve"> (4), 525–534, doi: 10.1016/S0149-7634(05)80194-0 (1992).</w:t>
      </w:r>
    </w:p>
    <w:p w14:paraId="0B6BD0CC" w14:textId="77777777" w:rsidR="006915FA" w:rsidRPr="006915FA" w:rsidRDefault="006915FA" w:rsidP="006915FA">
      <w:pPr>
        <w:rPr>
          <w:noProof/>
        </w:rPr>
        <w:pPrChange w:id="914" w:author="owner" w:date="2018-05-30T21:49:00Z">
          <w:pPr>
            <w:ind w:left="640" w:hanging="640"/>
          </w:pPr>
        </w:pPrChange>
      </w:pPr>
      <w:r w:rsidRPr="006915FA">
        <w:rPr>
          <w:noProof/>
        </w:rPr>
        <w:t>32.</w:t>
      </w:r>
      <w:r w:rsidRPr="006915FA">
        <w:rPr>
          <w:noProof/>
        </w:rPr>
        <w:tab/>
        <w:t xml:space="preserve">Papp, M., Willner, P., Muscat, R. An animal model of anhedonia: attenuation of sucrose consumption and place preference conditioning by chronic unpredictable mild stress. </w:t>
      </w:r>
      <w:r w:rsidRPr="006915FA">
        <w:rPr>
          <w:i/>
          <w:iCs/>
          <w:noProof/>
        </w:rPr>
        <w:t>Psychopharmacology (Berl)</w:t>
      </w:r>
      <w:r w:rsidRPr="006915FA">
        <w:rPr>
          <w:noProof/>
        </w:rPr>
        <w:t xml:space="preserve">. </w:t>
      </w:r>
      <w:r w:rsidRPr="006915FA">
        <w:rPr>
          <w:b/>
          <w:bCs/>
          <w:noProof/>
        </w:rPr>
        <w:t>104</w:t>
      </w:r>
      <w:r w:rsidRPr="006915FA">
        <w:rPr>
          <w:noProof/>
        </w:rPr>
        <w:t xml:space="preserve"> (2), 255–259, doi: 10.1007/BF02244188 (1991).</w:t>
      </w:r>
    </w:p>
    <w:p w14:paraId="4235C6C0" w14:textId="77777777" w:rsidR="006915FA" w:rsidRPr="006915FA" w:rsidRDefault="006915FA" w:rsidP="006915FA">
      <w:pPr>
        <w:rPr>
          <w:noProof/>
        </w:rPr>
        <w:pPrChange w:id="915" w:author="owner" w:date="2018-05-30T21:49:00Z">
          <w:pPr>
            <w:ind w:left="640" w:hanging="640"/>
          </w:pPr>
        </w:pPrChange>
      </w:pPr>
      <w:r w:rsidRPr="006915FA">
        <w:rPr>
          <w:noProof/>
        </w:rPr>
        <w:t>33.</w:t>
      </w:r>
      <w:r w:rsidRPr="006915FA">
        <w:rPr>
          <w:noProof/>
        </w:rPr>
        <w:tab/>
        <w:t xml:space="preserve">Kumar, B., Kuhad, A., Chopra, K. Neuropsychopharmacological effect of sesamol in unpredictable chronic mild stress model of depression: Behavioral and biochemical evidences. </w:t>
      </w:r>
      <w:r w:rsidRPr="006915FA">
        <w:rPr>
          <w:i/>
          <w:iCs/>
          <w:noProof/>
        </w:rPr>
        <w:t>Psychopharmacology (Berl)</w:t>
      </w:r>
      <w:r w:rsidRPr="006915FA">
        <w:rPr>
          <w:noProof/>
        </w:rPr>
        <w:t xml:space="preserve">. </w:t>
      </w:r>
      <w:r w:rsidRPr="006915FA">
        <w:rPr>
          <w:b/>
          <w:bCs/>
          <w:noProof/>
        </w:rPr>
        <w:t>214</w:t>
      </w:r>
      <w:r w:rsidRPr="006915FA">
        <w:rPr>
          <w:noProof/>
        </w:rPr>
        <w:t xml:space="preserve"> (4), 819–828, doi: 10.1007/s00213-010-2094-2 (2011).</w:t>
      </w:r>
    </w:p>
    <w:p w14:paraId="241686C6" w14:textId="77777777" w:rsidR="006915FA" w:rsidRPr="006915FA" w:rsidRDefault="006915FA" w:rsidP="006915FA">
      <w:pPr>
        <w:rPr>
          <w:noProof/>
        </w:rPr>
        <w:pPrChange w:id="916" w:author="owner" w:date="2018-05-30T21:49:00Z">
          <w:pPr>
            <w:ind w:left="640" w:hanging="640"/>
          </w:pPr>
        </w:pPrChange>
      </w:pPr>
      <w:r w:rsidRPr="006915FA">
        <w:rPr>
          <w:noProof/>
        </w:rPr>
        <w:t>34.</w:t>
      </w:r>
      <w:r w:rsidRPr="006915FA">
        <w:rPr>
          <w:noProof/>
        </w:rPr>
        <w:tab/>
        <w:t xml:space="preserve">Mineur, Y.S., Belzung, C., Crusio, W.E. Effects of unpredictable chronic mild stress on anxiety and depression-like behavior in mice. </w:t>
      </w:r>
      <w:r w:rsidRPr="006915FA">
        <w:rPr>
          <w:i/>
          <w:iCs/>
          <w:noProof/>
        </w:rPr>
        <w:t>Behav Brain Res</w:t>
      </w:r>
      <w:r w:rsidRPr="006915FA">
        <w:rPr>
          <w:noProof/>
        </w:rPr>
        <w:t xml:space="preserve">. </w:t>
      </w:r>
      <w:r w:rsidRPr="006915FA">
        <w:rPr>
          <w:b/>
          <w:bCs/>
          <w:noProof/>
        </w:rPr>
        <w:t>175</w:t>
      </w:r>
      <w:r w:rsidRPr="006915FA">
        <w:rPr>
          <w:noProof/>
        </w:rPr>
        <w:t xml:space="preserve"> (1), 43–50, doi: 10.1016/j.bbr.2006.07.029 (2006).</w:t>
      </w:r>
    </w:p>
    <w:p w14:paraId="0F3D174D" w14:textId="77777777" w:rsidR="006915FA" w:rsidRPr="006915FA" w:rsidRDefault="006915FA" w:rsidP="006915FA">
      <w:pPr>
        <w:rPr>
          <w:noProof/>
        </w:rPr>
        <w:pPrChange w:id="917" w:author="owner" w:date="2018-05-30T21:49:00Z">
          <w:pPr>
            <w:ind w:left="640" w:hanging="640"/>
          </w:pPr>
        </w:pPrChange>
      </w:pPr>
      <w:r w:rsidRPr="006915FA">
        <w:rPr>
          <w:noProof/>
        </w:rPr>
        <w:t>35.</w:t>
      </w:r>
      <w:r w:rsidRPr="006915FA">
        <w:rPr>
          <w:noProof/>
        </w:rPr>
        <w:tab/>
        <w:t xml:space="preserve">Ibarguen-Vargas, Y. </w:t>
      </w:r>
      <w:r w:rsidRPr="006915FA">
        <w:rPr>
          <w:i/>
          <w:iCs/>
          <w:noProof/>
        </w:rPr>
        <w:t>et al.</w:t>
      </w:r>
      <w:r w:rsidRPr="006915FA">
        <w:rPr>
          <w:noProof/>
        </w:rPr>
        <w:t xml:space="preserve"> Deficit in BDNF does not increase vulnerability to stress but dampens antidepressant-like effects in the unpredictable chronic mild stress. </w:t>
      </w:r>
      <w:r w:rsidRPr="006915FA">
        <w:rPr>
          <w:i/>
          <w:iCs/>
          <w:noProof/>
        </w:rPr>
        <w:t>Behav Brain Res</w:t>
      </w:r>
      <w:r w:rsidRPr="006915FA">
        <w:rPr>
          <w:noProof/>
        </w:rPr>
        <w:t xml:space="preserve">. </w:t>
      </w:r>
      <w:r w:rsidRPr="006915FA">
        <w:rPr>
          <w:b/>
          <w:bCs/>
          <w:noProof/>
        </w:rPr>
        <w:t>202</w:t>
      </w:r>
      <w:r w:rsidRPr="006915FA">
        <w:rPr>
          <w:noProof/>
        </w:rPr>
        <w:t xml:space="preserve"> (2), 245–251, doi: 10.1016/j.bbr.2009.03.040 (2009).</w:t>
      </w:r>
    </w:p>
    <w:p w14:paraId="35B38F62" w14:textId="77777777" w:rsidR="006915FA" w:rsidRPr="006915FA" w:rsidRDefault="006915FA" w:rsidP="006915FA">
      <w:pPr>
        <w:rPr>
          <w:noProof/>
        </w:rPr>
        <w:pPrChange w:id="918" w:author="owner" w:date="2018-05-30T21:49:00Z">
          <w:pPr>
            <w:ind w:left="640" w:hanging="640"/>
          </w:pPr>
        </w:pPrChange>
      </w:pPr>
      <w:r w:rsidRPr="006915FA">
        <w:rPr>
          <w:noProof/>
        </w:rPr>
        <w:t>36.</w:t>
      </w:r>
      <w:r w:rsidRPr="006915FA">
        <w:rPr>
          <w:noProof/>
        </w:rPr>
        <w:tab/>
        <w:t xml:space="preserve">Luo, D.D., An, S.C., Zhang, X. Involvement of hippocampal serotonin and neuropeptide Y in depression induced by chronic unpredicted mild stress. </w:t>
      </w:r>
      <w:r w:rsidRPr="006915FA">
        <w:rPr>
          <w:i/>
          <w:iCs/>
          <w:noProof/>
        </w:rPr>
        <w:t>Brain Res Bull</w:t>
      </w:r>
      <w:r w:rsidRPr="006915FA">
        <w:rPr>
          <w:noProof/>
        </w:rPr>
        <w:t xml:space="preserve">. </w:t>
      </w:r>
      <w:r w:rsidRPr="006915FA">
        <w:rPr>
          <w:b/>
          <w:bCs/>
          <w:noProof/>
        </w:rPr>
        <w:t>77</w:t>
      </w:r>
      <w:r w:rsidRPr="006915FA">
        <w:rPr>
          <w:noProof/>
        </w:rPr>
        <w:t xml:space="preserve"> (1), 8–12, doi: 10.1016/j.brainresbull.2008.05.010 (2008).</w:t>
      </w:r>
    </w:p>
    <w:p w14:paraId="44907519" w14:textId="77777777" w:rsidR="006915FA" w:rsidRPr="006915FA" w:rsidRDefault="006915FA" w:rsidP="006915FA">
      <w:pPr>
        <w:rPr>
          <w:noProof/>
        </w:rPr>
        <w:pPrChange w:id="919" w:author="owner" w:date="2018-05-30T21:49:00Z">
          <w:pPr>
            <w:ind w:left="640" w:hanging="640"/>
          </w:pPr>
        </w:pPrChange>
      </w:pPr>
      <w:r w:rsidRPr="006915FA">
        <w:rPr>
          <w:noProof/>
        </w:rPr>
        <w:t>37.</w:t>
      </w:r>
      <w:r w:rsidRPr="006915FA">
        <w:rPr>
          <w:noProof/>
        </w:rPr>
        <w:tab/>
        <w:t xml:space="preserve">Bhutani, M.K., Bishnoi, M., Kulkarni, S.K. Anti-depressant like effect of curcumin and its combination with piperine in unpredictable chronic stress-induced behavioral, biochemical and neurochemical changes. </w:t>
      </w:r>
      <w:r w:rsidRPr="006915FA">
        <w:rPr>
          <w:i/>
          <w:iCs/>
          <w:noProof/>
        </w:rPr>
        <w:t>Pharmacol Biochem Behav</w:t>
      </w:r>
      <w:r w:rsidRPr="006915FA">
        <w:rPr>
          <w:noProof/>
        </w:rPr>
        <w:t xml:space="preserve">. </w:t>
      </w:r>
      <w:r w:rsidRPr="006915FA">
        <w:rPr>
          <w:b/>
          <w:bCs/>
          <w:noProof/>
        </w:rPr>
        <w:t>92</w:t>
      </w:r>
      <w:r w:rsidRPr="006915FA">
        <w:rPr>
          <w:noProof/>
        </w:rPr>
        <w:t xml:space="preserve"> (1), 39–43, doi: 10.1016/j.pbb.2008.10.007 (2009).</w:t>
      </w:r>
    </w:p>
    <w:p w14:paraId="74E91965" w14:textId="77777777" w:rsidR="006915FA" w:rsidRPr="006915FA" w:rsidRDefault="006915FA" w:rsidP="006915FA">
      <w:pPr>
        <w:rPr>
          <w:noProof/>
        </w:rPr>
        <w:pPrChange w:id="920" w:author="owner" w:date="2018-05-30T21:49:00Z">
          <w:pPr>
            <w:ind w:left="640" w:hanging="640"/>
          </w:pPr>
        </w:pPrChange>
      </w:pPr>
      <w:r w:rsidRPr="006915FA">
        <w:rPr>
          <w:noProof/>
        </w:rPr>
        <w:t>38.</w:t>
      </w:r>
      <w:r w:rsidRPr="006915FA">
        <w:rPr>
          <w:noProof/>
        </w:rPr>
        <w:tab/>
        <w:t xml:space="preserve">Lin, Y.H., Liu, A.H., Xu, Y., Tie, L., Yu, H.M., Li, X.J. Effect of chronic unpredictable mild stress on brain-pancreas relative protein in rat brain and pancreas. </w:t>
      </w:r>
      <w:r w:rsidRPr="006915FA">
        <w:rPr>
          <w:i/>
          <w:iCs/>
          <w:noProof/>
        </w:rPr>
        <w:t>Behav Brain Res</w:t>
      </w:r>
      <w:r w:rsidRPr="006915FA">
        <w:rPr>
          <w:noProof/>
        </w:rPr>
        <w:t xml:space="preserve">. </w:t>
      </w:r>
      <w:r w:rsidRPr="006915FA">
        <w:rPr>
          <w:b/>
          <w:bCs/>
          <w:noProof/>
        </w:rPr>
        <w:t>165</w:t>
      </w:r>
      <w:r w:rsidRPr="006915FA">
        <w:rPr>
          <w:noProof/>
        </w:rPr>
        <w:t xml:space="preserve"> (1), 63–71, doi: 10.1016/j.bbr.2005.06.034 (2005).</w:t>
      </w:r>
    </w:p>
    <w:p w14:paraId="2D802550" w14:textId="77777777" w:rsidR="006915FA" w:rsidRPr="006915FA" w:rsidRDefault="006915FA" w:rsidP="006915FA">
      <w:pPr>
        <w:rPr>
          <w:noProof/>
        </w:rPr>
        <w:pPrChange w:id="921" w:author="owner" w:date="2018-05-30T21:49:00Z">
          <w:pPr>
            <w:ind w:left="640" w:hanging="640"/>
          </w:pPr>
        </w:pPrChange>
      </w:pPr>
      <w:r w:rsidRPr="006915FA">
        <w:rPr>
          <w:noProof/>
        </w:rPr>
        <w:t>39.</w:t>
      </w:r>
      <w:r w:rsidRPr="006915FA">
        <w:rPr>
          <w:noProof/>
        </w:rPr>
        <w:tab/>
        <w:t xml:space="preserve">Cox, B.M., Alsawah, F., McNeill, P.C., Galloway, M.P., Perrine, S.A. Neurochemical, hormonal, and behavioral effects of chronic unpredictable stress in the rat. </w:t>
      </w:r>
      <w:r w:rsidRPr="006915FA">
        <w:rPr>
          <w:i/>
          <w:iCs/>
          <w:noProof/>
        </w:rPr>
        <w:t>Behav Brain Res</w:t>
      </w:r>
      <w:r w:rsidRPr="006915FA">
        <w:rPr>
          <w:noProof/>
        </w:rPr>
        <w:t xml:space="preserve">. </w:t>
      </w:r>
      <w:r w:rsidRPr="006915FA">
        <w:rPr>
          <w:b/>
          <w:bCs/>
          <w:noProof/>
        </w:rPr>
        <w:t>220</w:t>
      </w:r>
      <w:r w:rsidRPr="006915FA">
        <w:rPr>
          <w:noProof/>
        </w:rPr>
        <w:t xml:space="preserve"> (1), 106–111, doi: 10.1016/j.bbr.2011.01.038 (2011).</w:t>
      </w:r>
    </w:p>
    <w:p w14:paraId="28243E03" w14:textId="77777777" w:rsidR="006915FA" w:rsidRPr="006915FA" w:rsidRDefault="006915FA" w:rsidP="006915FA">
      <w:pPr>
        <w:rPr>
          <w:noProof/>
        </w:rPr>
        <w:pPrChange w:id="922" w:author="owner" w:date="2018-05-30T21:49:00Z">
          <w:pPr>
            <w:ind w:left="640" w:hanging="640"/>
          </w:pPr>
        </w:pPrChange>
      </w:pPr>
      <w:r w:rsidRPr="006915FA">
        <w:rPr>
          <w:noProof/>
        </w:rPr>
        <w:t>40.</w:t>
      </w:r>
      <w:r w:rsidRPr="006915FA">
        <w:rPr>
          <w:noProof/>
        </w:rPr>
        <w:tab/>
        <w:t xml:space="preserve">Lagunas, N., Calmarza-Font, I., Diz-Chaves, Y., Garcia-Segura, L.M. Long-term ovariectomy enhances anxiety and depressive-like behaviors in mice submitted to chronic unpredictable stress. </w:t>
      </w:r>
      <w:r w:rsidRPr="006915FA">
        <w:rPr>
          <w:i/>
          <w:iCs/>
          <w:noProof/>
        </w:rPr>
        <w:t>Horm Behav</w:t>
      </w:r>
      <w:r w:rsidRPr="006915FA">
        <w:rPr>
          <w:noProof/>
        </w:rPr>
        <w:t xml:space="preserve">. </w:t>
      </w:r>
      <w:r w:rsidRPr="006915FA">
        <w:rPr>
          <w:b/>
          <w:bCs/>
          <w:noProof/>
        </w:rPr>
        <w:t>58</w:t>
      </w:r>
      <w:r w:rsidRPr="006915FA">
        <w:rPr>
          <w:noProof/>
        </w:rPr>
        <w:t xml:space="preserve"> (5), 786–791, doi: 10.1016/j.yhbeh.2010.07.014 (2010).</w:t>
      </w:r>
    </w:p>
    <w:p w14:paraId="116BCBAA" w14:textId="77777777" w:rsidR="006915FA" w:rsidRPr="006915FA" w:rsidRDefault="006915FA" w:rsidP="006915FA">
      <w:pPr>
        <w:rPr>
          <w:noProof/>
        </w:rPr>
        <w:pPrChange w:id="923" w:author="owner" w:date="2018-05-30T21:50:00Z">
          <w:pPr>
            <w:ind w:left="640" w:hanging="640"/>
          </w:pPr>
        </w:pPrChange>
      </w:pPr>
      <w:r w:rsidRPr="006915FA">
        <w:rPr>
          <w:noProof/>
        </w:rPr>
        <w:lastRenderedPageBreak/>
        <w:t>41.</w:t>
      </w:r>
      <w:r w:rsidRPr="006915FA">
        <w:rPr>
          <w:noProof/>
        </w:rPr>
        <w:tab/>
        <w:t xml:space="preserve">Papp, M., Klimek, V., Willner, P. Parallel changes in dopamine D2 receptor binding in limbic forebrain associated with chronic mild stress-induced anhedonia and its reversal by imipramine. </w:t>
      </w:r>
      <w:r w:rsidRPr="006915FA">
        <w:rPr>
          <w:i/>
          <w:iCs/>
          <w:noProof/>
        </w:rPr>
        <w:t>Psychopharmacology (Berl)</w:t>
      </w:r>
      <w:r w:rsidRPr="006915FA">
        <w:rPr>
          <w:noProof/>
        </w:rPr>
        <w:t xml:space="preserve">. </w:t>
      </w:r>
      <w:r w:rsidRPr="006915FA">
        <w:rPr>
          <w:b/>
          <w:bCs/>
          <w:noProof/>
        </w:rPr>
        <w:t>115</w:t>
      </w:r>
      <w:r w:rsidRPr="006915FA">
        <w:rPr>
          <w:noProof/>
        </w:rPr>
        <w:t xml:space="preserve"> (4), 441–446, doi: 10.1007/BF02245566 (1994).</w:t>
      </w:r>
    </w:p>
    <w:p w14:paraId="6F70F2AD" w14:textId="77777777" w:rsidR="006915FA" w:rsidRPr="006915FA" w:rsidRDefault="006915FA" w:rsidP="006915FA">
      <w:pPr>
        <w:rPr>
          <w:noProof/>
        </w:rPr>
        <w:pPrChange w:id="924" w:author="owner" w:date="2018-05-30T21:50:00Z">
          <w:pPr>
            <w:ind w:left="640" w:hanging="640"/>
          </w:pPr>
        </w:pPrChange>
      </w:pPr>
      <w:r w:rsidRPr="006915FA">
        <w:rPr>
          <w:noProof/>
        </w:rPr>
        <w:t>42.</w:t>
      </w:r>
      <w:r w:rsidRPr="006915FA">
        <w:rPr>
          <w:noProof/>
        </w:rPr>
        <w:tab/>
        <w:t xml:space="preserve">Harkin, A., Houlihan, D.D., Kelly, J.P. Reduction in preference for saccharin by repeated unpredictable stress in mice and its prevention by imipramine. </w:t>
      </w:r>
      <w:r w:rsidRPr="006915FA">
        <w:rPr>
          <w:i/>
          <w:iCs/>
          <w:noProof/>
        </w:rPr>
        <w:t>J Psychopharmacol</w:t>
      </w:r>
      <w:r w:rsidRPr="006915FA">
        <w:rPr>
          <w:noProof/>
        </w:rPr>
        <w:t xml:space="preserve">. </w:t>
      </w:r>
      <w:r w:rsidRPr="006915FA">
        <w:rPr>
          <w:b/>
          <w:bCs/>
          <w:noProof/>
        </w:rPr>
        <w:t>16</w:t>
      </w:r>
      <w:r w:rsidRPr="006915FA">
        <w:rPr>
          <w:noProof/>
        </w:rPr>
        <w:t xml:space="preserve"> (2), 115–123, doi: 10.1177/026988110201600201 (2002).</w:t>
      </w:r>
    </w:p>
    <w:p w14:paraId="5B1AC058" w14:textId="77777777" w:rsidR="006915FA" w:rsidRPr="006915FA" w:rsidRDefault="006915FA" w:rsidP="006915FA">
      <w:pPr>
        <w:rPr>
          <w:noProof/>
        </w:rPr>
        <w:pPrChange w:id="925" w:author="owner" w:date="2018-05-30T21:50:00Z">
          <w:pPr>
            <w:ind w:left="640" w:hanging="640"/>
          </w:pPr>
        </w:pPrChange>
      </w:pPr>
      <w:r w:rsidRPr="006915FA">
        <w:rPr>
          <w:noProof/>
        </w:rPr>
        <w:t>43.</w:t>
      </w:r>
      <w:r w:rsidRPr="006915FA">
        <w:rPr>
          <w:noProof/>
        </w:rPr>
        <w:tab/>
        <w:t xml:space="preserve">Detanico, B.C. </w:t>
      </w:r>
      <w:r w:rsidRPr="006915FA">
        <w:rPr>
          <w:i/>
          <w:iCs/>
          <w:noProof/>
        </w:rPr>
        <w:t>et al.</w:t>
      </w:r>
      <w:r w:rsidRPr="006915FA">
        <w:rPr>
          <w:noProof/>
        </w:rPr>
        <w:t xml:space="preserve"> Antidepressant-like effects of melatonin in the mouse chronic mild stress model. </w:t>
      </w:r>
      <w:r w:rsidRPr="006915FA">
        <w:rPr>
          <w:i/>
          <w:iCs/>
          <w:noProof/>
        </w:rPr>
        <w:t>Eur J Pharmacol</w:t>
      </w:r>
      <w:r w:rsidRPr="006915FA">
        <w:rPr>
          <w:noProof/>
        </w:rPr>
        <w:t xml:space="preserve">. </w:t>
      </w:r>
      <w:r w:rsidRPr="006915FA">
        <w:rPr>
          <w:b/>
          <w:bCs/>
          <w:noProof/>
        </w:rPr>
        <w:t>607</w:t>
      </w:r>
      <w:r w:rsidRPr="006915FA">
        <w:rPr>
          <w:noProof/>
        </w:rPr>
        <w:t xml:space="preserve"> (1–3), 121–125, doi: 10.1016/j.ejphar.2009.02.037 (2009).</w:t>
      </w:r>
    </w:p>
    <w:p w14:paraId="2C51E695" w14:textId="77777777" w:rsidR="006915FA" w:rsidRPr="006915FA" w:rsidRDefault="006915FA" w:rsidP="006915FA">
      <w:pPr>
        <w:rPr>
          <w:noProof/>
        </w:rPr>
        <w:pPrChange w:id="926" w:author="owner" w:date="2018-05-30T21:50:00Z">
          <w:pPr>
            <w:ind w:left="640" w:hanging="640"/>
          </w:pPr>
        </w:pPrChange>
      </w:pPr>
      <w:r w:rsidRPr="006915FA">
        <w:rPr>
          <w:noProof/>
        </w:rPr>
        <w:t>44.</w:t>
      </w:r>
      <w:r w:rsidRPr="006915FA">
        <w:rPr>
          <w:noProof/>
        </w:rPr>
        <w:tab/>
        <w:t xml:space="preserve">Kubera, M. </w:t>
      </w:r>
      <w:r w:rsidRPr="006915FA">
        <w:rPr>
          <w:i/>
          <w:iCs/>
          <w:noProof/>
        </w:rPr>
        <w:t>et al.</w:t>
      </w:r>
      <w:r w:rsidRPr="006915FA">
        <w:rPr>
          <w:noProof/>
        </w:rPr>
        <w:t xml:space="preserve"> Prolonged desipramine treatment increases the production of interleukin-10, an anti-inflammatory cytokine, in C57BL/6 mice subjected to the chronic mild stress model of depression. </w:t>
      </w:r>
      <w:r w:rsidRPr="006915FA">
        <w:rPr>
          <w:i/>
          <w:iCs/>
          <w:noProof/>
        </w:rPr>
        <w:t>J Affect Disord</w:t>
      </w:r>
      <w:r w:rsidRPr="006915FA">
        <w:rPr>
          <w:noProof/>
        </w:rPr>
        <w:t xml:space="preserve">. </w:t>
      </w:r>
      <w:r w:rsidRPr="006915FA">
        <w:rPr>
          <w:b/>
          <w:bCs/>
          <w:noProof/>
        </w:rPr>
        <w:t>63</w:t>
      </w:r>
      <w:r w:rsidRPr="006915FA">
        <w:rPr>
          <w:noProof/>
        </w:rPr>
        <w:t xml:space="preserve"> (1–3), 171–178, doi: 10.1016/S0165-0327(00)00182-8 (2001).</w:t>
      </w:r>
    </w:p>
    <w:p w14:paraId="5D07AA35" w14:textId="77777777" w:rsidR="006915FA" w:rsidRPr="006915FA" w:rsidRDefault="006915FA" w:rsidP="006915FA">
      <w:pPr>
        <w:rPr>
          <w:noProof/>
        </w:rPr>
        <w:pPrChange w:id="927" w:author="owner" w:date="2018-05-30T21:50:00Z">
          <w:pPr>
            <w:ind w:left="640" w:hanging="640"/>
          </w:pPr>
        </w:pPrChange>
      </w:pPr>
      <w:r w:rsidRPr="006915FA">
        <w:rPr>
          <w:noProof/>
        </w:rPr>
        <w:t>45.</w:t>
      </w:r>
      <w:r w:rsidRPr="006915FA">
        <w:rPr>
          <w:noProof/>
        </w:rPr>
        <w:tab/>
        <w:t xml:space="preserve">Moreau, J.L., Jenck, F., Martin, J.R., Mortas, P., Haefely, W.E. Antidepressant treatment prevents chronic unpredictable mild stress-induced anhedonia as assessed by ventral tegmentum self-stimulation behavior in rats. </w:t>
      </w:r>
      <w:r w:rsidRPr="006915FA">
        <w:rPr>
          <w:i/>
          <w:iCs/>
          <w:noProof/>
        </w:rPr>
        <w:t>Eur Neuropsychopharmacol</w:t>
      </w:r>
      <w:r w:rsidRPr="006915FA">
        <w:rPr>
          <w:noProof/>
        </w:rPr>
        <w:t xml:space="preserve">. </w:t>
      </w:r>
      <w:r w:rsidRPr="006915FA">
        <w:rPr>
          <w:b/>
          <w:bCs/>
          <w:noProof/>
        </w:rPr>
        <w:t>2</w:t>
      </w:r>
      <w:r w:rsidRPr="006915FA">
        <w:rPr>
          <w:noProof/>
        </w:rPr>
        <w:t xml:space="preserve"> (1), 43–49, doi: 10.1016/0924-977X(92)90035-7 (1992).</w:t>
      </w:r>
    </w:p>
    <w:p w14:paraId="0A19A96B" w14:textId="77777777" w:rsidR="006915FA" w:rsidRPr="006915FA" w:rsidRDefault="006915FA" w:rsidP="006915FA">
      <w:pPr>
        <w:rPr>
          <w:noProof/>
        </w:rPr>
        <w:pPrChange w:id="928" w:author="owner" w:date="2018-05-30T21:50:00Z">
          <w:pPr>
            <w:ind w:left="640" w:hanging="640"/>
          </w:pPr>
        </w:pPrChange>
      </w:pPr>
      <w:r w:rsidRPr="006915FA">
        <w:rPr>
          <w:noProof/>
        </w:rPr>
        <w:t>46.</w:t>
      </w:r>
      <w:r w:rsidRPr="006915FA">
        <w:rPr>
          <w:noProof/>
        </w:rPr>
        <w:tab/>
        <w:t xml:space="preserve">Muscat, R., Papp, M., Willner, P. Reversal of stress-induced anhedonia by the atypical antidepressants, fluoxetine and maprotiline. </w:t>
      </w:r>
      <w:r w:rsidRPr="006915FA">
        <w:rPr>
          <w:i/>
          <w:iCs/>
          <w:noProof/>
        </w:rPr>
        <w:t>Psychopharmacology (Berl)</w:t>
      </w:r>
      <w:r w:rsidRPr="006915FA">
        <w:rPr>
          <w:noProof/>
        </w:rPr>
        <w:t xml:space="preserve">. </w:t>
      </w:r>
      <w:r w:rsidRPr="006915FA">
        <w:rPr>
          <w:b/>
          <w:bCs/>
          <w:noProof/>
        </w:rPr>
        <w:t>109</w:t>
      </w:r>
      <w:r w:rsidRPr="006915FA">
        <w:rPr>
          <w:noProof/>
        </w:rPr>
        <w:t xml:space="preserve"> (4), 433–438, doi: 10.1007/BF02247719 (1992).</w:t>
      </w:r>
    </w:p>
    <w:p w14:paraId="15853282" w14:textId="77777777" w:rsidR="006915FA" w:rsidRPr="006915FA" w:rsidRDefault="006915FA" w:rsidP="006915FA">
      <w:pPr>
        <w:rPr>
          <w:noProof/>
        </w:rPr>
        <w:pPrChange w:id="929" w:author="owner" w:date="2018-05-30T21:50:00Z">
          <w:pPr>
            <w:ind w:left="640" w:hanging="640"/>
          </w:pPr>
        </w:pPrChange>
      </w:pPr>
      <w:r w:rsidRPr="006915FA">
        <w:rPr>
          <w:noProof/>
        </w:rPr>
        <w:t>47.</w:t>
      </w:r>
      <w:r w:rsidRPr="006915FA">
        <w:rPr>
          <w:noProof/>
        </w:rPr>
        <w:tab/>
        <w:t xml:space="preserve">Yalcin, I., Belzung, C., Surget, A. Mouse strain differences in the unpredictable chronic mild stress: a four-antidepressant survey. </w:t>
      </w:r>
      <w:r w:rsidRPr="006915FA">
        <w:rPr>
          <w:i/>
          <w:iCs/>
          <w:noProof/>
        </w:rPr>
        <w:t>Behav Brain Res</w:t>
      </w:r>
      <w:r w:rsidRPr="006915FA">
        <w:rPr>
          <w:noProof/>
        </w:rPr>
        <w:t xml:space="preserve">. </w:t>
      </w:r>
      <w:r w:rsidRPr="006915FA">
        <w:rPr>
          <w:b/>
          <w:bCs/>
          <w:noProof/>
        </w:rPr>
        <w:t>193</w:t>
      </w:r>
      <w:r w:rsidRPr="006915FA">
        <w:rPr>
          <w:noProof/>
        </w:rPr>
        <w:t xml:space="preserve"> (1), 140–143, doi: 10.1016/j.bbr.2008.04.021 (2008).</w:t>
      </w:r>
    </w:p>
    <w:p w14:paraId="31EF6764" w14:textId="77777777" w:rsidR="006915FA" w:rsidRPr="006915FA" w:rsidRDefault="006915FA" w:rsidP="006915FA">
      <w:pPr>
        <w:rPr>
          <w:noProof/>
        </w:rPr>
        <w:pPrChange w:id="930" w:author="owner" w:date="2018-05-30T21:50:00Z">
          <w:pPr>
            <w:ind w:left="640" w:hanging="640"/>
          </w:pPr>
        </w:pPrChange>
      </w:pPr>
      <w:r w:rsidRPr="006915FA">
        <w:rPr>
          <w:noProof/>
        </w:rPr>
        <w:t>48.</w:t>
      </w:r>
      <w:r w:rsidRPr="006915FA">
        <w:rPr>
          <w:noProof/>
        </w:rPr>
        <w:tab/>
        <w:t xml:space="preserve">Moreau, J.L., Bourson, A., Jenck, F., Martin, J.R., Mortas, P. Curative effects of the atypical antidepressant mianserin in the chronic mild stress-induced anhedonia model of depression. </w:t>
      </w:r>
      <w:r w:rsidRPr="006915FA">
        <w:rPr>
          <w:i/>
          <w:iCs/>
          <w:noProof/>
        </w:rPr>
        <w:t>J Psychiatry Neurosci</w:t>
      </w:r>
      <w:r w:rsidRPr="006915FA">
        <w:rPr>
          <w:noProof/>
        </w:rPr>
        <w:t xml:space="preserve">. </w:t>
      </w:r>
      <w:r w:rsidRPr="006915FA">
        <w:rPr>
          <w:b/>
          <w:bCs/>
          <w:noProof/>
        </w:rPr>
        <w:t>19</w:t>
      </w:r>
      <w:r w:rsidRPr="006915FA">
        <w:rPr>
          <w:noProof/>
        </w:rPr>
        <w:t xml:space="preserve"> (1), 51–56 (1994).</w:t>
      </w:r>
    </w:p>
    <w:p w14:paraId="485E29B7" w14:textId="77777777" w:rsidR="006915FA" w:rsidRPr="006915FA" w:rsidRDefault="006915FA" w:rsidP="006915FA">
      <w:pPr>
        <w:rPr>
          <w:noProof/>
        </w:rPr>
        <w:pPrChange w:id="931" w:author="owner" w:date="2018-05-30T21:50:00Z">
          <w:pPr>
            <w:ind w:left="640" w:hanging="640"/>
          </w:pPr>
        </w:pPrChange>
      </w:pPr>
      <w:r w:rsidRPr="006915FA">
        <w:rPr>
          <w:noProof/>
        </w:rPr>
        <w:t>49.</w:t>
      </w:r>
      <w:r w:rsidRPr="006915FA">
        <w:rPr>
          <w:noProof/>
        </w:rPr>
        <w:tab/>
        <w:t xml:space="preserve">Kopp, C., Vogel, E., Rettori, M.C., Delagrange, P., Misslin, R. The effects of melatonin on the behavioural disturbances induced by chronic mild stress in C3H/He mice. </w:t>
      </w:r>
      <w:r w:rsidRPr="006915FA">
        <w:rPr>
          <w:i/>
          <w:iCs/>
          <w:noProof/>
        </w:rPr>
        <w:t>Behav Pharmacol</w:t>
      </w:r>
      <w:r w:rsidRPr="006915FA">
        <w:rPr>
          <w:noProof/>
        </w:rPr>
        <w:t xml:space="preserve">. </w:t>
      </w:r>
      <w:r w:rsidRPr="006915FA">
        <w:rPr>
          <w:b/>
          <w:bCs/>
          <w:noProof/>
        </w:rPr>
        <w:t>10</w:t>
      </w:r>
      <w:r w:rsidRPr="006915FA">
        <w:rPr>
          <w:noProof/>
        </w:rPr>
        <w:t xml:space="preserve"> (1), 73–83, doi: 10.1097/00008877-199902000-00007 (1999).</w:t>
      </w:r>
    </w:p>
    <w:p w14:paraId="5F7328C5" w14:textId="77777777" w:rsidR="006915FA" w:rsidRPr="006915FA" w:rsidRDefault="006915FA" w:rsidP="006915FA">
      <w:pPr>
        <w:rPr>
          <w:noProof/>
        </w:rPr>
        <w:pPrChange w:id="932" w:author="owner" w:date="2018-05-30T21:50:00Z">
          <w:pPr>
            <w:ind w:left="640" w:hanging="640"/>
          </w:pPr>
        </w:pPrChange>
      </w:pPr>
      <w:r w:rsidRPr="006915FA">
        <w:rPr>
          <w:noProof/>
        </w:rPr>
        <w:t>50.</w:t>
      </w:r>
      <w:r w:rsidRPr="006915FA">
        <w:rPr>
          <w:noProof/>
        </w:rPr>
        <w:tab/>
        <w:t xml:space="preserve">Doron, R. </w:t>
      </w:r>
      <w:r w:rsidRPr="006915FA">
        <w:rPr>
          <w:i/>
          <w:iCs/>
          <w:noProof/>
        </w:rPr>
        <w:t>et al.</w:t>
      </w:r>
      <w:r w:rsidRPr="006915FA">
        <w:rPr>
          <w:noProof/>
        </w:rPr>
        <w:t xml:space="preserve"> Escitalopram or novel herbal mixture treatments during or following exposure to stress reduce anxiety-like behavior through corticosterone and BDNF modifications. </w:t>
      </w:r>
      <w:r w:rsidRPr="006915FA">
        <w:rPr>
          <w:i/>
          <w:iCs/>
          <w:noProof/>
        </w:rPr>
        <w:t>PLoS One</w:t>
      </w:r>
      <w:r w:rsidRPr="006915FA">
        <w:rPr>
          <w:noProof/>
        </w:rPr>
        <w:t xml:space="preserve">. </w:t>
      </w:r>
      <w:r w:rsidRPr="006915FA">
        <w:rPr>
          <w:b/>
          <w:bCs/>
          <w:noProof/>
        </w:rPr>
        <w:t>9</w:t>
      </w:r>
      <w:r w:rsidRPr="006915FA">
        <w:rPr>
          <w:noProof/>
        </w:rPr>
        <w:t xml:space="preserve"> (4), doi: 10.1371/journal.pone.0091455 (2014).</w:t>
      </w:r>
    </w:p>
    <w:p w14:paraId="5FEFFEDB" w14:textId="77777777" w:rsidR="006915FA" w:rsidRPr="006915FA" w:rsidRDefault="006915FA" w:rsidP="006915FA">
      <w:pPr>
        <w:rPr>
          <w:noProof/>
        </w:rPr>
        <w:pPrChange w:id="933" w:author="owner" w:date="2018-05-30T21:50:00Z">
          <w:pPr>
            <w:ind w:left="640" w:hanging="640"/>
          </w:pPr>
        </w:pPrChange>
      </w:pPr>
      <w:r w:rsidRPr="006915FA">
        <w:rPr>
          <w:noProof/>
        </w:rPr>
        <w:t>51.</w:t>
      </w:r>
      <w:r w:rsidRPr="006915FA">
        <w:rPr>
          <w:noProof/>
        </w:rPr>
        <w:tab/>
        <w:t xml:space="preserve">Elizalde, N. </w:t>
      </w:r>
      <w:r w:rsidRPr="006915FA">
        <w:rPr>
          <w:i/>
          <w:iCs/>
          <w:noProof/>
        </w:rPr>
        <w:t>et al.</w:t>
      </w:r>
      <w:r w:rsidRPr="006915FA">
        <w:rPr>
          <w:noProof/>
        </w:rPr>
        <w:t xml:space="preserve"> Long-lasting behavioral effects and recognition memory deficit induced by chronic mild stress in mice: Effect of antidepressant treatment. </w:t>
      </w:r>
      <w:r w:rsidRPr="006915FA">
        <w:rPr>
          <w:i/>
          <w:iCs/>
          <w:noProof/>
        </w:rPr>
        <w:t>Psychopharmacology (Berl)</w:t>
      </w:r>
      <w:r w:rsidRPr="006915FA">
        <w:rPr>
          <w:noProof/>
        </w:rPr>
        <w:t xml:space="preserve">. </w:t>
      </w:r>
      <w:r w:rsidRPr="006915FA">
        <w:rPr>
          <w:b/>
          <w:bCs/>
          <w:noProof/>
        </w:rPr>
        <w:t>199</w:t>
      </w:r>
      <w:r w:rsidRPr="006915FA">
        <w:rPr>
          <w:noProof/>
        </w:rPr>
        <w:t xml:space="preserve"> (1), 1–14, doi: 10.1007/s00213-007-1035-1 (2008).</w:t>
      </w:r>
    </w:p>
    <w:p w14:paraId="151109FA" w14:textId="77777777" w:rsidR="006915FA" w:rsidRPr="006915FA" w:rsidRDefault="006915FA" w:rsidP="006915FA">
      <w:pPr>
        <w:rPr>
          <w:noProof/>
        </w:rPr>
        <w:pPrChange w:id="934" w:author="owner" w:date="2018-05-30T21:50:00Z">
          <w:pPr>
            <w:ind w:left="640" w:hanging="640"/>
          </w:pPr>
        </w:pPrChange>
      </w:pPr>
      <w:r w:rsidRPr="006915FA">
        <w:rPr>
          <w:noProof/>
        </w:rPr>
        <w:t>52.</w:t>
      </w:r>
      <w:r w:rsidRPr="006915FA">
        <w:rPr>
          <w:noProof/>
        </w:rPr>
        <w:tab/>
        <w:t xml:space="preserve">Casarotto, P.C., Andreatini, R. Repeated paroxetine treatment reverses anhedonia induced in rats by chronic mild stress or dexamethasone. </w:t>
      </w:r>
      <w:r w:rsidRPr="006915FA">
        <w:rPr>
          <w:i/>
          <w:iCs/>
          <w:noProof/>
        </w:rPr>
        <w:t>Eur Neuropsychopharmacol</w:t>
      </w:r>
      <w:r w:rsidRPr="006915FA">
        <w:rPr>
          <w:noProof/>
        </w:rPr>
        <w:t xml:space="preserve">. </w:t>
      </w:r>
      <w:r w:rsidRPr="006915FA">
        <w:rPr>
          <w:b/>
          <w:bCs/>
          <w:noProof/>
        </w:rPr>
        <w:t>17</w:t>
      </w:r>
      <w:r w:rsidRPr="006915FA">
        <w:rPr>
          <w:noProof/>
        </w:rPr>
        <w:t xml:space="preserve"> (11), 735–742, doi: 10.1016/j.euroneuro.2007.03.001 (2007).</w:t>
      </w:r>
    </w:p>
    <w:p w14:paraId="49B87D4F" w14:textId="77777777" w:rsidR="006915FA" w:rsidRPr="006915FA" w:rsidRDefault="006915FA" w:rsidP="006915FA">
      <w:pPr>
        <w:rPr>
          <w:noProof/>
        </w:rPr>
        <w:pPrChange w:id="935" w:author="owner" w:date="2018-05-30T21:50:00Z">
          <w:pPr>
            <w:ind w:left="640" w:hanging="640"/>
          </w:pPr>
        </w:pPrChange>
      </w:pPr>
      <w:r w:rsidRPr="006915FA">
        <w:rPr>
          <w:noProof/>
        </w:rPr>
        <w:t>53.</w:t>
      </w:r>
      <w:r w:rsidRPr="006915FA">
        <w:rPr>
          <w:noProof/>
        </w:rPr>
        <w:tab/>
        <w:t xml:space="preserve">Papp, M., Gruca, P., Boyer, P.-A., Mocaër, E. Effect of agomelatine in the chronic mild stress model of depression in the rat. </w:t>
      </w:r>
      <w:r w:rsidRPr="006915FA">
        <w:rPr>
          <w:i/>
          <w:iCs/>
          <w:noProof/>
        </w:rPr>
        <w:t>Neuropsychopharmacology</w:t>
      </w:r>
      <w:r w:rsidRPr="006915FA">
        <w:rPr>
          <w:noProof/>
        </w:rPr>
        <w:t xml:space="preserve">. </w:t>
      </w:r>
      <w:r w:rsidRPr="006915FA">
        <w:rPr>
          <w:b/>
          <w:bCs/>
          <w:noProof/>
        </w:rPr>
        <w:t>28</w:t>
      </w:r>
      <w:r w:rsidRPr="006915FA">
        <w:rPr>
          <w:noProof/>
        </w:rPr>
        <w:t xml:space="preserve"> (4), 694–703, doi: 10.1038/sj.npp.1300091 (2003).</w:t>
      </w:r>
    </w:p>
    <w:p w14:paraId="45AC1019" w14:textId="77777777" w:rsidR="006915FA" w:rsidRPr="006915FA" w:rsidRDefault="006915FA" w:rsidP="006915FA">
      <w:pPr>
        <w:rPr>
          <w:noProof/>
        </w:rPr>
        <w:pPrChange w:id="936" w:author="owner" w:date="2018-05-30T21:50:00Z">
          <w:pPr>
            <w:ind w:left="640" w:hanging="640"/>
          </w:pPr>
        </w:pPrChange>
      </w:pPr>
      <w:r w:rsidRPr="006915FA">
        <w:rPr>
          <w:noProof/>
        </w:rPr>
        <w:t>54.</w:t>
      </w:r>
      <w:r w:rsidRPr="006915FA">
        <w:rPr>
          <w:noProof/>
        </w:rPr>
        <w:tab/>
        <w:t xml:space="preserve">Bortolato, M. </w:t>
      </w:r>
      <w:r w:rsidRPr="006915FA">
        <w:rPr>
          <w:i/>
          <w:iCs/>
          <w:noProof/>
        </w:rPr>
        <w:t>et al.</w:t>
      </w:r>
      <w:r w:rsidRPr="006915FA">
        <w:rPr>
          <w:noProof/>
        </w:rPr>
        <w:t xml:space="preserve"> Antidepressant-like activity of the fatty acid amide hydrolase inhibitor URB597 in a rat model of chronic mild stress. </w:t>
      </w:r>
      <w:r w:rsidRPr="006915FA">
        <w:rPr>
          <w:i/>
          <w:iCs/>
          <w:noProof/>
        </w:rPr>
        <w:t>Biol Psychiatry</w:t>
      </w:r>
      <w:r w:rsidRPr="006915FA">
        <w:rPr>
          <w:noProof/>
        </w:rPr>
        <w:t xml:space="preserve">. </w:t>
      </w:r>
      <w:r w:rsidRPr="006915FA">
        <w:rPr>
          <w:b/>
          <w:bCs/>
          <w:noProof/>
        </w:rPr>
        <w:t>62</w:t>
      </w:r>
      <w:r w:rsidRPr="006915FA">
        <w:rPr>
          <w:noProof/>
        </w:rPr>
        <w:t xml:space="preserve"> (10), 1103–1110, doi: 10.1016/j.biopsych.2006.12.001 (2007).</w:t>
      </w:r>
    </w:p>
    <w:p w14:paraId="74F26519" w14:textId="77777777" w:rsidR="006915FA" w:rsidRPr="006915FA" w:rsidRDefault="006915FA" w:rsidP="006915FA">
      <w:pPr>
        <w:rPr>
          <w:noProof/>
        </w:rPr>
        <w:pPrChange w:id="937" w:author="owner" w:date="2018-05-30T21:50:00Z">
          <w:pPr>
            <w:ind w:left="640" w:hanging="640"/>
          </w:pPr>
        </w:pPrChange>
      </w:pPr>
      <w:r w:rsidRPr="006915FA">
        <w:rPr>
          <w:noProof/>
        </w:rPr>
        <w:t>55.</w:t>
      </w:r>
      <w:r w:rsidRPr="006915FA">
        <w:rPr>
          <w:noProof/>
        </w:rPr>
        <w:tab/>
        <w:t xml:space="preserve">Liu, Y. </w:t>
      </w:r>
      <w:r w:rsidRPr="006915FA">
        <w:rPr>
          <w:i/>
          <w:iCs/>
          <w:noProof/>
        </w:rPr>
        <w:t>et al.</w:t>
      </w:r>
      <w:r w:rsidRPr="006915FA">
        <w:rPr>
          <w:noProof/>
        </w:rPr>
        <w:t xml:space="preserve"> Antidepressant-like effects of tea polyphenols on mouse model of chronic </w:t>
      </w:r>
      <w:r w:rsidRPr="006915FA">
        <w:rPr>
          <w:noProof/>
        </w:rPr>
        <w:lastRenderedPageBreak/>
        <w:t xml:space="preserve">unpredictable mild stress. </w:t>
      </w:r>
      <w:r w:rsidRPr="006915FA">
        <w:rPr>
          <w:i/>
          <w:iCs/>
          <w:noProof/>
        </w:rPr>
        <w:t>Pharmacol Biochem Behav</w:t>
      </w:r>
      <w:r w:rsidRPr="006915FA">
        <w:rPr>
          <w:noProof/>
        </w:rPr>
        <w:t xml:space="preserve">. </w:t>
      </w:r>
      <w:r w:rsidRPr="006915FA">
        <w:rPr>
          <w:b/>
          <w:bCs/>
          <w:noProof/>
        </w:rPr>
        <w:t>104</w:t>
      </w:r>
      <w:r w:rsidRPr="006915FA">
        <w:rPr>
          <w:noProof/>
        </w:rPr>
        <w:t xml:space="preserve"> (1), 27–32, doi: 10.1016/j.pbb.2012.12.024 (2013).</w:t>
      </w:r>
    </w:p>
    <w:p w14:paraId="121D5E01" w14:textId="77777777" w:rsidR="006915FA" w:rsidRPr="006915FA" w:rsidRDefault="006915FA" w:rsidP="006915FA">
      <w:pPr>
        <w:rPr>
          <w:noProof/>
        </w:rPr>
        <w:pPrChange w:id="938" w:author="owner" w:date="2018-05-30T21:50:00Z">
          <w:pPr>
            <w:ind w:left="640" w:hanging="640"/>
          </w:pPr>
        </w:pPrChange>
      </w:pPr>
      <w:r w:rsidRPr="006915FA">
        <w:rPr>
          <w:noProof/>
        </w:rPr>
        <w:t>56.</w:t>
      </w:r>
      <w:r w:rsidRPr="006915FA">
        <w:rPr>
          <w:noProof/>
        </w:rPr>
        <w:tab/>
        <w:t xml:space="preserve">Dai, Y. </w:t>
      </w:r>
      <w:r w:rsidRPr="006915FA">
        <w:rPr>
          <w:i/>
          <w:iCs/>
          <w:noProof/>
        </w:rPr>
        <w:t>et al.</w:t>
      </w:r>
      <w:r w:rsidRPr="006915FA">
        <w:rPr>
          <w:noProof/>
        </w:rPr>
        <w:t xml:space="preserve"> Metabolomics study on the anti-depression effect of xiaoyaosan on rat model of chronic unpredictable mild stress. </w:t>
      </w:r>
      <w:r w:rsidRPr="006915FA">
        <w:rPr>
          <w:i/>
          <w:iCs/>
          <w:noProof/>
        </w:rPr>
        <w:t>J Ethnopharmacol</w:t>
      </w:r>
      <w:r w:rsidRPr="006915FA">
        <w:rPr>
          <w:noProof/>
        </w:rPr>
        <w:t xml:space="preserve">. </w:t>
      </w:r>
      <w:r w:rsidRPr="006915FA">
        <w:rPr>
          <w:b/>
          <w:bCs/>
          <w:noProof/>
        </w:rPr>
        <w:t>128</w:t>
      </w:r>
      <w:r w:rsidRPr="006915FA">
        <w:rPr>
          <w:noProof/>
        </w:rPr>
        <w:t xml:space="preserve"> (2), 482–489, doi: 10.1016/j.jep.2010.01.016 (2010).</w:t>
      </w:r>
    </w:p>
    <w:p w14:paraId="0BAC11D3" w14:textId="77777777" w:rsidR="006915FA" w:rsidRPr="006915FA" w:rsidRDefault="006915FA" w:rsidP="006915FA">
      <w:pPr>
        <w:rPr>
          <w:noProof/>
        </w:rPr>
        <w:pPrChange w:id="939" w:author="owner" w:date="2018-05-30T21:50:00Z">
          <w:pPr>
            <w:ind w:left="640" w:hanging="640"/>
          </w:pPr>
        </w:pPrChange>
      </w:pPr>
      <w:r w:rsidRPr="006915FA">
        <w:rPr>
          <w:noProof/>
        </w:rPr>
        <w:t>57.</w:t>
      </w:r>
      <w:r w:rsidRPr="006915FA">
        <w:rPr>
          <w:noProof/>
        </w:rPr>
        <w:tab/>
        <w:t xml:space="preserve">Zhang, D., Wen, X. sen, Wang, X. yan, Shi, M., Zhao, Y. Antidepressant effect of Shudihuang on mice exposed to unpredictable chronic mild stress. </w:t>
      </w:r>
      <w:r w:rsidRPr="006915FA">
        <w:rPr>
          <w:i/>
          <w:iCs/>
          <w:noProof/>
        </w:rPr>
        <w:t>J Ethnopharmacol</w:t>
      </w:r>
      <w:r w:rsidRPr="006915FA">
        <w:rPr>
          <w:noProof/>
        </w:rPr>
        <w:t xml:space="preserve">. </w:t>
      </w:r>
      <w:r w:rsidRPr="006915FA">
        <w:rPr>
          <w:b/>
          <w:bCs/>
          <w:noProof/>
        </w:rPr>
        <w:t>123</w:t>
      </w:r>
      <w:r w:rsidRPr="006915FA">
        <w:rPr>
          <w:noProof/>
        </w:rPr>
        <w:t xml:space="preserve"> (1), 55–60, doi: 10.1016/j.jep.2009.02.029 (2009).</w:t>
      </w:r>
    </w:p>
    <w:p w14:paraId="63348DBD" w14:textId="77777777" w:rsidR="006915FA" w:rsidRPr="006915FA" w:rsidRDefault="006915FA" w:rsidP="006915FA">
      <w:pPr>
        <w:rPr>
          <w:noProof/>
        </w:rPr>
        <w:pPrChange w:id="940" w:author="owner" w:date="2018-05-30T21:50:00Z">
          <w:pPr>
            <w:ind w:left="640" w:hanging="640"/>
          </w:pPr>
        </w:pPrChange>
      </w:pPr>
      <w:r w:rsidRPr="006915FA">
        <w:rPr>
          <w:noProof/>
        </w:rPr>
        <w:t>58.</w:t>
      </w:r>
      <w:r w:rsidRPr="006915FA">
        <w:rPr>
          <w:noProof/>
        </w:rPr>
        <w:tab/>
        <w:t xml:space="preserve">Li, Y.C. </w:t>
      </w:r>
      <w:r w:rsidRPr="006915FA">
        <w:rPr>
          <w:i/>
          <w:iCs/>
          <w:noProof/>
        </w:rPr>
        <w:t>et al.</w:t>
      </w:r>
      <w:r w:rsidRPr="006915FA">
        <w:rPr>
          <w:noProof/>
        </w:rPr>
        <w:t xml:space="preserve"> Antidepressant-like effects of curcumin on serotonergic receptor-coupled AC-cAMP pathway in chronic unpredictable mild stress of rats. </w:t>
      </w:r>
      <w:r w:rsidRPr="006915FA">
        <w:rPr>
          <w:i/>
          <w:iCs/>
          <w:noProof/>
        </w:rPr>
        <w:t>Prog Neuro-Psychopharmacology Biol Psychiatry</w:t>
      </w:r>
      <w:r w:rsidRPr="006915FA">
        <w:rPr>
          <w:noProof/>
        </w:rPr>
        <w:t xml:space="preserve">. </w:t>
      </w:r>
      <w:r w:rsidRPr="006915FA">
        <w:rPr>
          <w:b/>
          <w:bCs/>
          <w:noProof/>
        </w:rPr>
        <w:t>33</w:t>
      </w:r>
      <w:r w:rsidRPr="006915FA">
        <w:rPr>
          <w:noProof/>
        </w:rPr>
        <w:t xml:space="preserve"> (3), 435–449, doi: 10.1016/j.pnpbp.2009.01.006 (2009).</w:t>
      </w:r>
    </w:p>
    <w:p w14:paraId="722E6D70" w14:textId="77777777" w:rsidR="006915FA" w:rsidRPr="006915FA" w:rsidRDefault="006915FA" w:rsidP="006915FA">
      <w:pPr>
        <w:rPr>
          <w:noProof/>
        </w:rPr>
        <w:pPrChange w:id="941" w:author="owner" w:date="2018-05-30T21:50:00Z">
          <w:pPr>
            <w:ind w:left="640" w:hanging="640"/>
          </w:pPr>
        </w:pPrChange>
      </w:pPr>
      <w:r w:rsidRPr="006915FA">
        <w:rPr>
          <w:noProof/>
        </w:rPr>
        <w:t>59.</w:t>
      </w:r>
      <w:r w:rsidRPr="006915FA">
        <w:rPr>
          <w:noProof/>
        </w:rPr>
        <w:tab/>
        <w:t xml:space="preserve">Monleon, S., Parra, A., Simon, V.M., Brain, P.F., D’Aquila, P., Willner, P. Attenuation of sucrose consumption in mice by chronic mild stress and its restoration by imipramine. </w:t>
      </w:r>
      <w:r w:rsidRPr="006915FA">
        <w:rPr>
          <w:i/>
          <w:iCs/>
          <w:noProof/>
        </w:rPr>
        <w:t>Psychopharmacology (Berl)</w:t>
      </w:r>
      <w:r w:rsidRPr="006915FA">
        <w:rPr>
          <w:noProof/>
        </w:rPr>
        <w:t xml:space="preserve">. </w:t>
      </w:r>
      <w:r w:rsidRPr="006915FA">
        <w:rPr>
          <w:b/>
          <w:bCs/>
          <w:noProof/>
        </w:rPr>
        <w:t>117</w:t>
      </w:r>
      <w:r w:rsidRPr="006915FA">
        <w:rPr>
          <w:noProof/>
        </w:rPr>
        <w:t xml:space="preserve"> (4), 453–457, doi: 10.1007/BF02246218 (1995).</w:t>
      </w:r>
    </w:p>
    <w:p w14:paraId="7A296376" w14:textId="77777777" w:rsidR="006915FA" w:rsidRPr="006915FA" w:rsidRDefault="006915FA" w:rsidP="006915FA">
      <w:pPr>
        <w:rPr>
          <w:noProof/>
        </w:rPr>
        <w:pPrChange w:id="942" w:author="owner" w:date="2018-05-30T21:50:00Z">
          <w:pPr>
            <w:ind w:left="640" w:hanging="640"/>
          </w:pPr>
        </w:pPrChange>
      </w:pPr>
      <w:r w:rsidRPr="006915FA">
        <w:rPr>
          <w:noProof/>
        </w:rPr>
        <w:t>60.</w:t>
      </w:r>
      <w:r w:rsidRPr="006915FA">
        <w:rPr>
          <w:noProof/>
        </w:rPr>
        <w:tab/>
        <w:t xml:space="preserve">Papp, M., Moryl, E., Willner, P. Pharmacological validation of the chronic mild stress model of depression. </w:t>
      </w:r>
      <w:r w:rsidRPr="006915FA">
        <w:rPr>
          <w:i/>
          <w:iCs/>
          <w:noProof/>
        </w:rPr>
        <w:t>Eur J Pharmacol</w:t>
      </w:r>
      <w:r w:rsidRPr="006915FA">
        <w:rPr>
          <w:noProof/>
        </w:rPr>
        <w:t xml:space="preserve">. </w:t>
      </w:r>
      <w:r w:rsidRPr="006915FA">
        <w:rPr>
          <w:b/>
          <w:bCs/>
          <w:noProof/>
        </w:rPr>
        <w:t>296</w:t>
      </w:r>
      <w:r w:rsidRPr="006915FA">
        <w:rPr>
          <w:noProof/>
        </w:rPr>
        <w:t xml:space="preserve"> (2), 129–136, doi: 10.1016/0014-2999(95)00697-4 (1996).</w:t>
      </w:r>
    </w:p>
    <w:p w14:paraId="20D996C9" w14:textId="77777777" w:rsidR="006915FA" w:rsidRPr="006915FA" w:rsidRDefault="006915FA" w:rsidP="006915FA">
      <w:pPr>
        <w:rPr>
          <w:noProof/>
        </w:rPr>
        <w:pPrChange w:id="943" w:author="owner" w:date="2018-05-30T21:50:00Z">
          <w:pPr>
            <w:ind w:left="640" w:hanging="640"/>
          </w:pPr>
        </w:pPrChange>
      </w:pPr>
      <w:r w:rsidRPr="006915FA">
        <w:rPr>
          <w:noProof/>
        </w:rPr>
        <w:t>61.</w:t>
      </w:r>
      <w:r w:rsidRPr="006915FA">
        <w:rPr>
          <w:noProof/>
        </w:rPr>
        <w:tab/>
        <w:t xml:space="preserve">Jansen, K. </w:t>
      </w:r>
      <w:r w:rsidRPr="006915FA">
        <w:rPr>
          <w:i/>
          <w:iCs/>
          <w:noProof/>
        </w:rPr>
        <w:t>et al.</w:t>
      </w:r>
      <w:r w:rsidRPr="006915FA">
        <w:rPr>
          <w:noProof/>
        </w:rPr>
        <w:t xml:space="preserve"> Childhood trauma, family history, and their association with mood disorders in early adulthood. </w:t>
      </w:r>
      <w:r w:rsidRPr="006915FA">
        <w:rPr>
          <w:i/>
          <w:iCs/>
          <w:noProof/>
        </w:rPr>
        <w:t>Acta Psychiatr Scand</w:t>
      </w:r>
      <w:r w:rsidRPr="006915FA">
        <w:rPr>
          <w:noProof/>
        </w:rPr>
        <w:t>. (4), n/a-n/a, doi: 10.1111/acps.12551 (2016).</w:t>
      </w:r>
    </w:p>
    <w:p w14:paraId="567A6CAB" w14:textId="77777777" w:rsidR="006915FA" w:rsidRPr="006915FA" w:rsidRDefault="006915FA" w:rsidP="006915FA">
      <w:pPr>
        <w:rPr>
          <w:noProof/>
        </w:rPr>
        <w:pPrChange w:id="944" w:author="owner" w:date="2018-05-30T21:50:00Z">
          <w:pPr>
            <w:ind w:left="640" w:hanging="640"/>
          </w:pPr>
        </w:pPrChange>
      </w:pPr>
      <w:r w:rsidRPr="006915FA">
        <w:rPr>
          <w:noProof/>
        </w:rPr>
        <w:t>62.</w:t>
      </w:r>
      <w:r w:rsidRPr="006915FA">
        <w:rPr>
          <w:noProof/>
        </w:rPr>
        <w:tab/>
        <w:t xml:space="preserve">Kessler, R.C. THE EFFECTS OF STRESSFUL LIFE EVENTS ON DEPRESSION. </w:t>
      </w:r>
      <w:r w:rsidRPr="006915FA">
        <w:rPr>
          <w:i/>
          <w:iCs/>
          <w:noProof/>
        </w:rPr>
        <w:t>Annu Rev Psychol</w:t>
      </w:r>
      <w:r w:rsidRPr="006915FA">
        <w:rPr>
          <w:noProof/>
        </w:rPr>
        <w:t xml:space="preserve">. </w:t>
      </w:r>
      <w:r w:rsidRPr="006915FA">
        <w:rPr>
          <w:b/>
          <w:bCs/>
          <w:noProof/>
        </w:rPr>
        <w:t>48</w:t>
      </w:r>
      <w:r w:rsidRPr="006915FA">
        <w:rPr>
          <w:noProof/>
        </w:rPr>
        <w:t xml:space="preserve"> (1), 191–214, doi: 10.1146/annurev.psych.48.1.191 (1997).</w:t>
      </w:r>
    </w:p>
    <w:p w14:paraId="31A7B92F" w14:textId="77777777" w:rsidR="006915FA" w:rsidRPr="006915FA" w:rsidRDefault="006915FA" w:rsidP="006915FA">
      <w:pPr>
        <w:rPr>
          <w:noProof/>
        </w:rPr>
        <w:pPrChange w:id="945" w:author="owner" w:date="2018-05-30T21:50:00Z">
          <w:pPr>
            <w:ind w:left="640" w:hanging="640"/>
          </w:pPr>
        </w:pPrChange>
      </w:pPr>
      <w:r w:rsidRPr="006915FA">
        <w:rPr>
          <w:noProof/>
        </w:rPr>
        <w:t>63.</w:t>
      </w:r>
      <w:r w:rsidRPr="006915FA">
        <w:rPr>
          <w:noProof/>
        </w:rPr>
        <w:tab/>
        <w:t xml:space="preserve">Brady, K.T., Back, S.E. Childhood trauma, posttraumatic stress disorder, and alcohol dependence. </w:t>
      </w:r>
      <w:r w:rsidRPr="006915FA">
        <w:rPr>
          <w:i/>
          <w:iCs/>
          <w:noProof/>
        </w:rPr>
        <w:t>Alcohol Res</w:t>
      </w:r>
      <w:r w:rsidRPr="006915FA">
        <w:rPr>
          <w:noProof/>
        </w:rPr>
        <w:t xml:space="preserve">. </w:t>
      </w:r>
      <w:r w:rsidRPr="006915FA">
        <w:rPr>
          <w:b/>
          <w:bCs/>
          <w:noProof/>
        </w:rPr>
        <w:t>34</w:t>
      </w:r>
      <w:r w:rsidRPr="006915FA">
        <w:rPr>
          <w:noProof/>
        </w:rPr>
        <w:t xml:space="preserve"> (4), 408–13, at &lt;http://www.pubmedcentral.nih.gov/articlerender.fcgi?artid=3860395&amp;tool=pmcentrez&amp;rendertype=abstract&gt; (2012).</w:t>
      </w:r>
    </w:p>
    <w:p w14:paraId="0A780A7B" w14:textId="77777777" w:rsidR="006915FA" w:rsidRPr="006915FA" w:rsidRDefault="006915FA" w:rsidP="006915FA">
      <w:pPr>
        <w:rPr>
          <w:noProof/>
        </w:rPr>
        <w:pPrChange w:id="946" w:author="owner" w:date="2018-05-30T21:50:00Z">
          <w:pPr>
            <w:ind w:left="640" w:hanging="640"/>
          </w:pPr>
        </w:pPrChange>
      </w:pPr>
      <w:r w:rsidRPr="006915FA">
        <w:rPr>
          <w:noProof/>
        </w:rPr>
        <w:t>64.</w:t>
      </w:r>
      <w:r w:rsidRPr="006915FA">
        <w:rPr>
          <w:noProof/>
        </w:rPr>
        <w:tab/>
        <w:t xml:space="preserve">Pariante, C.M., Lightman, S.L. The HPA axis in major depression: classical theories and new developments. </w:t>
      </w:r>
      <w:r w:rsidRPr="006915FA">
        <w:rPr>
          <w:i/>
          <w:iCs/>
          <w:noProof/>
        </w:rPr>
        <w:t>Trends Neurosci</w:t>
      </w:r>
      <w:r w:rsidRPr="006915FA">
        <w:rPr>
          <w:noProof/>
        </w:rPr>
        <w:t xml:space="preserve">. </w:t>
      </w:r>
      <w:r w:rsidRPr="006915FA">
        <w:rPr>
          <w:b/>
          <w:bCs/>
          <w:noProof/>
        </w:rPr>
        <w:t>31</w:t>
      </w:r>
      <w:r w:rsidRPr="006915FA">
        <w:rPr>
          <w:noProof/>
        </w:rPr>
        <w:t xml:space="preserve"> (9), 464–468, doi: 10.1016/j.tins.2008.06.006 (2008).</w:t>
      </w:r>
    </w:p>
    <w:p w14:paraId="3A36D252" w14:textId="77777777" w:rsidR="006915FA" w:rsidRPr="006915FA" w:rsidRDefault="006915FA" w:rsidP="006915FA">
      <w:pPr>
        <w:rPr>
          <w:noProof/>
        </w:rPr>
        <w:pPrChange w:id="947" w:author="owner" w:date="2018-05-30T21:50:00Z">
          <w:pPr>
            <w:ind w:left="640" w:hanging="640"/>
          </w:pPr>
        </w:pPrChange>
      </w:pPr>
      <w:r w:rsidRPr="006915FA">
        <w:rPr>
          <w:noProof/>
        </w:rPr>
        <w:t>65.</w:t>
      </w:r>
      <w:r w:rsidRPr="006915FA">
        <w:rPr>
          <w:noProof/>
        </w:rPr>
        <w:tab/>
        <w:t xml:space="preserve">De Bellis, M.D. </w:t>
      </w:r>
      <w:r w:rsidRPr="006915FA">
        <w:rPr>
          <w:i/>
          <w:iCs/>
          <w:noProof/>
        </w:rPr>
        <w:t>et al.</w:t>
      </w:r>
      <w:r w:rsidRPr="006915FA">
        <w:rPr>
          <w:noProof/>
        </w:rPr>
        <w:t xml:space="preserve"> Developmental traumatology part I: biological stress systems. </w:t>
      </w:r>
      <w:r w:rsidRPr="006915FA">
        <w:rPr>
          <w:i/>
          <w:iCs/>
          <w:noProof/>
        </w:rPr>
        <w:t>Biol Psychiatry</w:t>
      </w:r>
      <w:r w:rsidRPr="006915FA">
        <w:rPr>
          <w:noProof/>
        </w:rPr>
        <w:t xml:space="preserve">. </w:t>
      </w:r>
      <w:r w:rsidRPr="006915FA">
        <w:rPr>
          <w:b/>
          <w:bCs/>
          <w:noProof/>
        </w:rPr>
        <w:t>45</w:t>
      </w:r>
      <w:r w:rsidRPr="006915FA">
        <w:rPr>
          <w:noProof/>
        </w:rPr>
        <w:t xml:space="preserve"> (10), 1259–1270, doi: 10.1016/S0006-3223(99)00044-X (1999).</w:t>
      </w:r>
    </w:p>
    <w:p w14:paraId="642F721F" w14:textId="77777777" w:rsidR="006915FA" w:rsidRPr="006915FA" w:rsidRDefault="006915FA" w:rsidP="006915FA">
      <w:pPr>
        <w:rPr>
          <w:noProof/>
        </w:rPr>
        <w:pPrChange w:id="948" w:author="owner" w:date="2018-05-30T21:50:00Z">
          <w:pPr>
            <w:ind w:left="640" w:hanging="640"/>
          </w:pPr>
        </w:pPrChange>
      </w:pPr>
      <w:r w:rsidRPr="006915FA">
        <w:rPr>
          <w:noProof/>
        </w:rPr>
        <w:t>66.</w:t>
      </w:r>
      <w:r w:rsidRPr="006915FA">
        <w:rPr>
          <w:noProof/>
        </w:rPr>
        <w:tab/>
        <w:t xml:space="preserve">de Kloet, E.R., Joëls, M., Holsboer, F. Stress and the brain: from adaptation to disease. </w:t>
      </w:r>
      <w:r w:rsidRPr="006915FA">
        <w:rPr>
          <w:i/>
          <w:iCs/>
          <w:noProof/>
        </w:rPr>
        <w:t>Nat Rev Neurosci</w:t>
      </w:r>
      <w:r w:rsidRPr="006915FA">
        <w:rPr>
          <w:noProof/>
        </w:rPr>
        <w:t xml:space="preserve">. </w:t>
      </w:r>
      <w:r w:rsidRPr="006915FA">
        <w:rPr>
          <w:b/>
          <w:bCs/>
          <w:noProof/>
        </w:rPr>
        <w:t>6</w:t>
      </w:r>
      <w:r w:rsidRPr="006915FA">
        <w:rPr>
          <w:noProof/>
        </w:rPr>
        <w:t xml:space="preserve"> (6), 463–475, doi: 10.1038/nrn1683 (2005).</w:t>
      </w:r>
    </w:p>
    <w:p w14:paraId="0B3A0367" w14:textId="77777777" w:rsidR="006915FA" w:rsidRPr="006915FA" w:rsidRDefault="006915FA" w:rsidP="006915FA">
      <w:pPr>
        <w:rPr>
          <w:noProof/>
        </w:rPr>
        <w:pPrChange w:id="949" w:author="owner" w:date="2018-05-30T21:50:00Z">
          <w:pPr>
            <w:ind w:left="640" w:hanging="640"/>
          </w:pPr>
        </w:pPrChange>
      </w:pPr>
      <w:r w:rsidRPr="006915FA">
        <w:rPr>
          <w:noProof/>
        </w:rPr>
        <w:t>67.</w:t>
      </w:r>
      <w:r w:rsidRPr="006915FA">
        <w:rPr>
          <w:noProof/>
        </w:rPr>
        <w:tab/>
        <w:t xml:space="preserve">Heim, C., Newport, D.J., Mletzko, T., Miller, A.H., Nemeroff, C.B. The link between childhood trauma and depression: Insights from HPA axis studies in humans. </w:t>
      </w:r>
      <w:r w:rsidRPr="006915FA">
        <w:rPr>
          <w:i/>
          <w:iCs/>
          <w:noProof/>
        </w:rPr>
        <w:t>Psychoneuroendocrinology</w:t>
      </w:r>
      <w:r w:rsidRPr="006915FA">
        <w:rPr>
          <w:noProof/>
        </w:rPr>
        <w:t xml:space="preserve">. </w:t>
      </w:r>
      <w:r w:rsidRPr="006915FA">
        <w:rPr>
          <w:b/>
          <w:bCs/>
          <w:noProof/>
        </w:rPr>
        <w:t>33</w:t>
      </w:r>
      <w:r w:rsidRPr="006915FA">
        <w:rPr>
          <w:noProof/>
        </w:rPr>
        <w:t xml:space="preserve"> (6), 693–710, doi: 10.1016/j.psyneuen.2008.03.008 (2008).</w:t>
      </w:r>
    </w:p>
    <w:p w14:paraId="4BA14EB9" w14:textId="77777777" w:rsidR="006915FA" w:rsidRPr="006915FA" w:rsidRDefault="006915FA" w:rsidP="006915FA">
      <w:pPr>
        <w:rPr>
          <w:noProof/>
        </w:rPr>
        <w:pPrChange w:id="950" w:author="owner" w:date="2018-05-30T21:50:00Z">
          <w:pPr>
            <w:ind w:left="640" w:hanging="640"/>
          </w:pPr>
        </w:pPrChange>
      </w:pPr>
      <w:r w:rsidRPr="006915FA">
        <w:rPr>
          <w:noProof/>
        </w:rPr>
        <w:t>68.</w:t>
      </w:r>
      <w:r w:rsidRPr="006915FA">
        <w:rPr>
          <w:noProof/>
        </w:rPr>
        <w:tab/>
        <w:t xml:space="preserve">Trickett, P.K., Noll, J.G., Susman, E.J., Shenk, C.E., Putnam, F.W. Attentuation of cortisol across development for victims of sexual abuse. </w:t>
      </w:r>
      <w:r w:rsidRPr="006915FA">
        <w:rPr>
          <w:i/>
          <w:iCs/>
          <w:noProof/>
        </w:rPr>
        <w:t>Dev Psychopathol</w:t>
      </w:r>
      <w:r w:rsidRPr="006915FA">
        <w:rPr>
          <w:noProof/>
        </w:rPr>
        <w:t xml:space="preserve">. </w:t>
      </w:r>
      <w:r w:rsidRPr="006915FA">
        <w:rPr>
          <w:b/>
          <w:bCs/>
          <w:noProof/>
        </w:rPr>
        <w:t>22</w:t>
      </w:r>
      <w:r w:rsidRPr="006915FA">
        <w:rPr>
          <w:noProof/>
        </w:rPr>
        <w:t xml:space="preserve"> (1), 165–175, doi: 10.1017/S0954579409990332 (2010).</w:t>
      </w:r>
    </w:p>
    <w:p w14:paraId="0655F3EA" w14:textId="77777777" w:rsidR="006915FA" w:rsidRPr="006915FA" w:rsidRDefault="006915FA" w:rsidP="006915FA">
      <w:pPr>
        <w:rPr>
          <w:noProof/>
        </w:rPr>
        <w:pPrChange w:id="951" w:author="owner" w:date="2018-05-30T21:50:00Z">
          <w:pPr>
            <w:ind w:left="640" w:hanging="640"/>
          </w:pPr>
        </w:pPrChange>
      </w:pPr>
      <w:r w:rsidRPr="006915FA">
        <w:rPr>
          <w:noProof/>
        </w:rPr>
        <w:t>69.</w:t>
      </w:r>
      <w:r w:rsidRPr="006915FA">
        <w:rPr>
          <w:noProof/>
        </w:rPr>
        <w:tab/>
        <w:t xml:space="preserve">Bremne, J.D., Vermetten, E. Stress and development: behavioral and biological consequences. </w:t>
      </w:r>
      <w:r w:rsidRPr="006915FA">
        <w:rPr>
          <w:i/>
          <w:iCs/>
          <w:noProof/>
        </w:rPr>
        <w:t>Dev Psychopathol</w:t>
      </w:r>
      <w:r w:rsidRPr="006915FA">
        <w:rPr>
          <w:noProof/>
        </w:rPr>
        <w:t xml:space="preserve">. </w:t>
      </w:r>
      <w:r w:rsidRPr="006915FA">
        <w:rPr>
          <w:b/>
          <w:bCs/>
          <w:noProof/>
        </w:rPr>
        <w:t>13</w:t>
      </w:r>
      <w:r w:rsidRPr="006915FA">
        <w:rPr>
          <w:noProof/>
        </w:rPr>
        <w:t xml:space="preserve"> (3), 473–489, doi: 10.1017/S0954579401003042 (2001).</w:t>
      </w:r>
    </w:p>
    <w:p w14:paraId="2A7B1048" w14:textId="77777777" w:rsidR="006915FA" w:rsidRPr="006915FA" w:rsidRDefault="006915FA" w:rsidP="006915FA">
      <w:pPr>
        <w:rPr>
          <w:noProof/>
        </w:rPr>
        <w:pPrChange w:id="952" w:author="owner" w:date="2018-05-30T21:50:00Z">
          <w:pPr>
            <w:ind w:left="640" w:hanging="640"/>
          </w:pPr>
        </w:pPrChange>
      </w:pPr>
      <w:r w:rsidRPr="006915FA">
        <w:rPr>
          <w:noProof/>
        </w:rPr>
        <w:t>70.</w:t>
      </w:r>
      <w:r w:rsidRPr="006915FA">
        <w:rPr>
          <w:noProof/>
        </w:rPr>
        <w:tab/>
        <w:t xml:space="preserve">Nestler, E.J., Barrot, M., DiLeone, R.J., Eisch, A.J., Gold, S.J., Monteggia, L.M. Neurobiology of depression. </w:t>
      </w:r>
      <w:r w:rsidRPr="006915FA">
        <w:rPr>
          <w:i/>
          <w:iCs/>
          <w:noProof/>
        </w:rPr>
        <w:t>Neuron</w:t>
      </w:r>
      <w:r w:rsidRPr="006915FA">
        <w:rPr>
          <w:noProof/>
        </w:rPr>
        <w:t xml:space="preserve">. </w:t>
      </w:r>
      <w:r w:rsidRPr="006915FA">
        <w:rPr>
          <w:b/>
          <w:bCs/>
          <w:noProof/>
        </w:rPr>
        <w:t>34</w:t>
      </w:r>
      <w:r w:rsidRPr="006915FA">
        <w:rPr>
          <w:noProof/>
        </w:rPr>
        <w:t xml:space="preserve"> (1), 13–25, doi: 10.1016/S0896-6273(02)00653-0 (2002).</w:t>
      </w:r>
    </w:p>
    <w:p w14:paraId="4E2C5D71" w14:textId="77777777" w:rsidR="006915FA" w:rsidRPr="006915FA" w:rsidRDefault="006915FA" w:rsidP="006915FA">
      <w:pPr>
        <w:rPr>
          <w:noProof/>
        </w:rPr>
        <w:pPrChange w:id="953" w:author="owner" w:date="2018-05-30T21:50:00Z">
          <w:pPr>
            <w:ind w:left="640" w:hanging="640"/>
          </w:pPr>
        </w:pPrChange>
      </w:pPr>
      <w:r w:rsidRPr="006915FA">
        <w:rPr>
          <w:noProof/>
        </w:rPr>
        <w:lastRenderedPageBreak/>
        <w:t>71.</w:t>
      </w:r>
      <w:r w:rsidRPr="006915FA">
        <w:rPr>
          <w:noProof/>
        </w:rPr>
        <w:tab/>
        <w:t xml:space="preserve">Liu, D. </w:t>
      </w:r>
      <w:r w:rsidRPr="006915FA">
        <w:rPr>
          <w:i/>
          <w:iCs/>
          <w:noProof/>
        </w:rPr>
        <w:t>et al.</w:t>
      </w:r>
      <w:r w:rsidRPr="006915FA">
        <w:rPr>
          <w:noProof/>
        </w:rPr>
        <w:t xml:space="preserve"> Resveratrol reverses the effects of chronic unpredictable mild stress on behavior, serum corticosterone levels and BDNF expression in rats. </w:t>
      </w:r>
      <w:r w:rsidRPr="006915FA">
        <w:rPr>
          <w:i/>
          <w:iCs/>
          <w:noProof/>
        </w:rPr>
        <w:t>Behav Brain Res</w:t>
      </w:r>
      <w:r w:rsidRPr="006915FA">
        <w:rPr>
          <w:noProof/>
        </w:rPr>
        <w:t xml:space="preserve">. </w:t>
      </w:r>
      <w:r w:rsidRPr="006915FA">
        <w:rPr>
          <w:b/>
          <w:bCs/>
          <w:noProof/>
        </w:rPr>
        <w:t>264</w:t>
      </w:r>
      <w:r w:rsidRPr="006915FA">
        <w:rPr>
          <w:noProof/>
        </w:rPr>
        <w:t>, 9–16, doi: 10.1016/j.bbr.2014.01.039 (2014).</w:t>
      </w:r>
    </w:p>
    <w:p w14:paraId="1709963D" w14:textId="77777777" w:rsidR="006915FA" w:rsidRPr="006915FA" w:rsidRDefault="006915FA" w:rsidP="006915FA">
      <w:pPr>
        <w:rPr>
          <w:noProof/>
        </w:rPr>
        <w:pPrChange w:id="954" w:author="owner" w:date="2018-05-30T21:50:00Z">
          <w:pPr>
            <w:ind w:left="640" w:hanging="640"/>
          </w:pPr>
        </w:pPrChange>
      </w:pPr>
      <w:r w:rsidRPr="006915FA">
        <w:rPr>
          <w:noProof/>
        </w:rPr>
        <w:t>72.</w:t>
      </w:r>
      <w:r w:rsidRPr="006915FA">
        <w:rPr>
          <w:noProof/>
        </w:rPr>
        <w:tab/>
        <w:t xml:space="preserve">Silberman, D.M., Wald, M., Genaro, A.M. Effects of chronic mild stress on lymphocyte proliferative response. Participation of serum thyroid hormones and corticosterone. </w:t>
      </w:r>
      <w:r w:rsidRPr="006915FA">
        <w:rPr>
          <w:i/>
          <w:iCs/>
          <w:noProof/>
        </w:rPr>
        <w:t>Int Immunopharmacol</w:t>
      </w:r>
      <w:r w:rsidRPr="006915FA">
        <w:rPr>
          <w:noProof/>
        </w:rPr>
        <w:t xml:space="preserve">. </w:t>
      </w:r>
      <w:r w:rsidRPr="006915FA">
        <w:rPr>
          <w:b/>
          <w:bCs/>
          <w:noProof/>
        </w:rPr>
        <w:t>2</w:t>
      </w:r>
      <w:r w:rsidRPr="006915FA">
        <w:rPr>
          <w:noProof/>
        </w:rPr>
        <w:t xml:space="preserve"> (4), 487–497, doi: 10.1016/S1567-5769(01)00190-4 (2002).</w:t>
      </w:r>
    </w:p>
    <w:p w14:paraId="65D561FF" w14:textId="77777777" w:rsidR="006915FA" w:rsidRPr="006915FA" w:rsidRDefault="006915FA" w:rsidP="006915FA">
      <w:pPr>
        <w:rPr>
          <w:noProof/>
        </w:rPr>
        <w:pPrChange w:id="955" w:author="owner" w:date="2018-05-30T21:50:00Z">
          <w:pPr>
            <w:ind w:left="640" w:hanging="640"/>
          </w:pPr>
        </w:pPrChange>
      </w:pPr>
      <w:r w:rsidRPr="006915FA">
        <w:rPr>
          <w:noProof/>
        </w:rPr>
        <w:t>73.</w:t>
      </w:r>
      <w:r w:rsidRPr="006915FA">
        <w:rPr>
          <w:noProof/>
        </w:rPr>
        <w:tab/>
        <w:t xml:space="preserve">Bielajew, C., Konkle, A.T.., Merali, Z. The effects of chronic mild stress on male Sprague–Dawley and Long Evans rats: I. Biochemical and physiological analyses. </w:t>
      </w:r>
      <w:r w:rsidRPr="006915FA">
        <w:rPr>
          <w:i/>
          <w:iCs/>
          <w:noProof/>
        </w:rPr>
        <w:t>Behav Brain Res</w:t>
      </w:r>
      <w:r w:rsidRPr="006915FA">
        <w:rPr>
          <w:noProof/>
        </w:rPr>
        <w:t xml:space="preserve">. </w:t>
      </w:r>
      <w:r w:rsidRPr="006915FA">
        <w:rPr>
          <w:b/>
          <w:bCs/>
          <w:noProof/>
        </w:rPr>
        <w:t>136</w:t>
      </w:r>
      <w:r w:rsidRPr="006915FA">
        <w:rPr>
          <w:noProof/>
        </w:rPr>
        <w:t xml:space="preserve"> (2), 583–592, doi: 10.1016/S0166-4328(02)00222-X (2002).</w:t>
      </w:r>
    </w:p>
    <w:p w14:paraId="461D6A8C" w14:textId="77777777" w:rsidR="006915FA" w:rsidRPr="006915FA" w:rsidRDefault="006915FA" w:rsidP="006915FA">
      <w:pPr>
        <w:rPr>
          <w:noProof/>
        </w:rPr>
        <w:pPrChange w:id="956" w:author="owner" w:date="2018-05-30T21:50:00Z">
          <w:pPr>
            <w:ind w:left="640" w:hanging="640"/>
          </w:pPr>
        </w:pPrChange>
      </w:pPr>
      <w:r w:rsidRPr="006915FA">
        <w:rPr>
          <w:noProof/>
        </w:rPr>
        <w:t>74.</w:t>
      </w:r>
      <w:r w:rsidRPr="006915FA">
        <w:rPr>
          <w:noProof/>
        </w:rPr>
        <w:tab/>
        <w:t xml:space="preserve">Vrieze, E. </w:t>
      </w:r>
      <w:r w:rsidRPr="006915FA">
        <w:rPr>
          <w:i/>
          <w:iCs/>
          <w:noProof/>
        </w:rPr>
        <w:t>et al.</w:t>
      </w:r>
      <w:r w:rsidRPr="006915FA">
        <w:rPr>
          <w:noProof/>
        </w:rPr>
        <w:t xml:space="preserve"> Dimensions in major depressive disorder and their relevance for treatment outcome. </w:t>
      </w:r>
      <w:r w:rsidRPr="006915FA">
        <w:rPr>
          <w:i/>
          <w:iCs/>
          <w:noProof/>
        </w:rPr>
        <w:t>J Affect Disord</w:t>
      </w:r>
      <w:r w:rsidRPr="006915FA">
        <w:rPr>
          <w:noProof/>
        </w:rPr>
        <w:t xml:space="preserve">. </w:t>
      </w:r>
      <w:r w:rsidRPr="006915FA">
        <w:rPr>
          <w:b/>
          <w:bCs/>
          <w:noProof/>
        </w:rPr>
        <w:t>155</w:t>
      </w:r>
      <w:r w:rsidRPr="006915FA">
        <w:rPr>
          <w:noProof/>
        </w:rPr>
        <w:t xml:space="preserve"> (1), 35–41, doi: 10.1016/j.jad.2013.10.020 (2014).</w:t>
      </w:r>
    </w:p>
    <w:p w14:paraId="718D60D0" w14:textId="77777777" w:rsidR="006915FA" w:rsidRPr="006915FA" w:rsidRDefault="006915FA" w:rsidP="006915FA">
      <w:pPr>
        <w:rPr>
          <w:noProof/>
        </w:rPr>
        <w:pPrChange w:id="957" w:author="owner" w:date="2018-05-30T21:50:00Z">
          <w:pPr>
            <w:ind w:left="640" w:hanging="640"/>
          </w:pPr>
        </w:pPrChange>
      </w:pPr>
      <w:r w:rsidRPr="006915FA">
        <w:rPr>
          <w:noProof/>
        </w:rPr>
        <w:t>75.</w:t>
      </w:r>
      <w:r w:rsidRPr="006915FA">
        <w:rPr>
          <w:noProof/>
        </w:rPr>
        <w:tab/>
        <w:t xml:space="preserve">Doron, R. </w:t>
      </w:r>
      <w:r w:rsidRPr="006915FA">
        <w:rPr>
          <w:i/>
          <w:iCs/>
          <w:noProof/>
        </w:rPr>
        <w:t>et al.</w:t>
      </w:r>
      <w:r w:rsidRPr="006915FA">
        <w:rPr>
          <w:noProof/>
        </w:rPr>
        <w:t xml:space="preserve"> A novel herbal treatment reduces depressive-like behaviors and increases BDNF levels in the brain of stressed mice. </w:t>
      </w:r>
      <w:r w:rsidRPr="006915FA">
        <w:rPr>
          <w:i/>
          <w:iCs/>
          <w:noProof/>
        </w:rPr>
        <w:t>Life Sci</w:t>
      </w:r>
      <w:r w:rsidRPr="006915FA">
        <w:rPr>
          <w:noProof/>
        </w:rPr>
        <w:t xml:space="preserve">. </w:t>
      </w:r>
      <w:r w:rsidRPr="006915FA">
        <w:rPr>
          <w:b/>
          <w:bCs/>
          <w:noProof/>
        </w:rPr>
        <w:t>94</w:t>
      </w:r>
      <w:r w:rsidRPr="006915FA">
        <w:rPr>
          <w:noProof/>
        </w:rPr>
        <w:t xml:space="preserve"> (2), 151–157, doi: 10.1016/j.lfs.2013.10.025 (2014).</w:t>
      </w:r>
    </w:p>
    <w:p w14:paraId="57C7F13D" w14:textId="77777777" w:rsidR="006915FA" w:rsidRPr="006915FA" w:rsidRDefault="006915FA" w:rsidP="006915FA">
      <w:pPr>
        <w:rPr>
          <w:noProof/>
        </w:rPr>
        <w:pPrChange w:id="958" w:author="owner" w:date="2018-05-30T21:50:00Z">
          <w:pPr>
            <w:ind w:left="640" w:hanging="640"/>
          </w:pPr>
        </w:pPrChange>
      </w:pPr>
      <w:r w:rsidRPr="006915FA">
        <w:rPr>
          <w:noProof/>
        </w:rPr>
        <w:t>76.</w:t>
      </w:r>
      <w:r w:rsidRPr="006915FA">
        <w:rPr>
          <w:noProof/>
        </w:rPr>
        <w:tab/>
        <w:t xml:space="preserve">Nestler, E.J., Hyman, S.E. Animal models of neuropsychiatric disorders. </w:t>
      </w:r>
      <w:r w:rsidRPr="006915FA">
        <w:rPr>
          <w:i/>
          <w:iCs/>
          <w:noProof/>
        </w:rPr>
        <w:t>Nat Neurosci</w:t>
      </w:r>
      <w:r w:rsidRPr="006915FA">
        <w:rPr>
          <w:noProof/>
        </w:rPr>
        <w:t xml:space="preserve">. </w:t>
      </w:r>
      <w:r w:rsidRPr="006915FA">
        <w:rPr>
          <w:b/>
          <w:bCs/>
          <w:noProof/>
        </w:rPr>
        <w:t>13</w:t>
      </w:r>
      <w:r w:rsidRPr="006915FA">
        <w:rPr>
          <w:noProof/>
        </w:rPr>
        <w:t xml:space="preserve"> (10), 1161–1169, doi: 10.1038/nn.2647 (2010).</w:t>
      </w:r>
    </w:p>
    <w:p w14:paraId="2C7E9DBC" w14:textId="77777777" w:rsidR="006915FA" w:rsidRPr="006915FA" w:rsidRDefault="006915FA" w:rsidP="006915FA">
      <w:pPr>
        <w:rPr>
          <w:noProof/>
        </w:rPr>
        <w:pPrChange w:id="959" w:author="owner" w:date="2018-05-30T21:50:00Z">
          <w:pPr>
            <w:ind w:left="640" w:hanging="640"/>
          </w:pPr>
        </w:pPrChange>
      </w:pPr>
      <w:r w:rsidRPr="006915FA">
        <w:rPr>
          <w:noProof/>
        </w:rPr>
        <w:t>77.</w:t>
      </w:r>
      <w:r w:rsidRPr="006915FA">
        <w:rPr>
          <w:noProof/>
        </w:rPr>
        <w:tab/>
        <w:t xml:space="preserve">Yan, H.-C., Cao, X., Das, M., Zhu, X.-H., Gao, T.-M. Behavioral animal models of depression. </w:t>
      </w:r>
      <w:r w:rsidRPr="006915FA">
        <w:rPr>
          <w:i/>
          <w:iCs/>
          <w:noProof/>
        </w:rPr>
        <w:t>Neurosci Bull</w:t>
      </w:r>
      <w:r w:rsidRPr="006915FA">
        <w:rPr>
          <w:noProof/>
        </w:rPr>
        <w:t xml:space="preserve">. </w:t>
      </w:r>
      <w:r w:rsidRPr="006915FA">
        <w:rPr>
          <w:b/>
          <w:bCs/>
          <w:noProof/>
        </w:rPr>
        <w:t>26</w:t>
      </w:r>
      <w:r w:rsidRPr="006915FA">
        <w:rPr>
          <w:noProof/>
        </w:rPr>
        <w:t xml:space="preserve"> (4), 327–337, doi: 10.1007/s12264-010-0323-7 (2010).</w:t>
      </w:r>
    </w:p>
    <w:p w14:paraId="1075F058" w14:textId="77777777" w:rsidR="006915FA" w:rsidRPr="006915FA" w:rsidRDefault="006915FA" w:rsidP="006915FA">
      <w:pPr>
        <w:rPr>
          <w:noProof/>
        </w:rPr>
        <w:pPrChange w:id="960" w:author="owner" w:date="2018-05-30T21:50:00Z">
          <w:pPr>
            <w:ind w:left="640" w:hanging="640"/>
          </w:pPr>
        </w:pPrChange>
      </w:pPr>
      <w:r w:rsidRPr="006915FA">
        <w:rPr>
          <w:noProof/>
        </w:rPr>
        <w:t>78.</w:t>
      </w:r>
      <w:r w:rsidRPr="006915FA">
        <w:rPr>
          <w:noProof/>
        </w:rPr>
        <w:tab/>
        <w:t xml:space="preserve">Yankelevitch-Yahav, R., Franko, M., Huly, A., Doron, R. The Forced Swim Test as a Model of Depressive-like Behavior. </w:t>
      </w:r>
      <w:r w:rsidRPr="006915FA">
        <w:rPr>
          <w:i/>
          <w:iCs/>
          <w:noProof/>
        </w:rPr>
        <w:t>J Vis Exp</w:t>
      </w:r>
      <w:r w:rsidRPr="006915FA">
        <w:rPr>
          <w:noProof/>
        </w:rPr>
        <w:t>. (97), doi: 10.3791/52587 (2015).</w:t>
      </w:r>
    </w:p>
    <w:p w14:paraId="1792188B" w14:textId="77777777" w:rsidR="006915FA" w:rsidRPr="006915FA" w:rsidRDefault="006915FA" w:rsidP="006915FA">
      <w:pPr>
        <w:rPr>
          <w:noProof/>
        </w:rPr>
        <w:pPrChange w:id="961" w:author="owner" w:date="2018-05-30T21:50:00Z">
          <w:pPr>
            <w:ind w:left="640" w:hanging="640"/>
          </w:pPr>
        </w:pPrChange>
      </w:pPr>
      <w:r w:rsidRPr="006915FA">
        <w:rPr>
          <w:noProof/>
        </w:rPr>
        <w:t>79.</w:t>
      </w:r>
      <w:r w:rsidRPr="006915FA">
        <w:rPr>
          <w:noProof/>
        </w:rPr>
        <w:tab/>
        <w:t xml:space="preserve">Cryan, J.F., Mombereau, C., Vassout, A. The tail suspension test as a model for assessing antidepressant activity: Review of pharmacological and genetic studies in mice. </w:t>
      </w:r>
      <w:r w:rsidRPr="006915FA">
        <w:rPr>
          <w:i/>
          <w:iCs/>
          <w:noProof/>
        </w:rPr>
        <w:t>Neurosci Biobehav Rev</w:t>
      </w:r>
      <w:r w:rsidRPr="006915FA">
        <w:rPr>
          <w:noProof/>
        </w:rPr>
        <w:t xml:space="preserve">. </w:t>
      </w:r>
      <w:r w:rsidRPr="006915FA">
        <w:rPr>
          <w:b/>
          <w:bCs/>
          <w:noProof/>
        </w:rPr>
        <w:t>29</w:t>
      </w:r>
      <w:r w:rsidRPr="006915FA">
        <w:rPr>
          <w:noProof/>
        </w:rPr>
        <w:t xml:space="preserve"> (4–5), 571–625, doi: 10.1016/j.neubiorev.2005.03.009 (2005).</w:t>
      </w:r>
    </w:p>
    <w:p w14:paraId="5AC4454A" w14:textId="77777777" w:rsidR="006915FA" w:rsidRPr="006915FA" w:rsidRDefault="006915FA" w:rsidP="006915FA">
      <w:pPr>
        <w:rPr>
          <w:noProof/>
        </w:rPr>
        <w:pPrChange w:id="962" w:author="owner" w:date="2018-05-30T21:50:00Z">
          <w:pPr>
            <w:ind w:left="640" w:hanging="640"/>
          </w:pPr>
        </w:pPrChange>
      </w:pPr>
      <w:r w:rsidRPr="006915FA">
        <w:rPr>
          <w:noProof/>
        </w:rPr>
        <w:t>80.</w:t>
      </w:r>
      <w:r w:rsidRPr="006915FA">
        <w:rPr>
          <w:noProof/>
        </w:rPr>
        <w:tab/>
        <w:t xml:space="preserve">Berton, O. </w:t>
      </w:r>
      <w:r w:rsidRPr="006915FA">
        <w:rPr>
          <w:i/>
          <w:iCs/>
          <w:noProof/>
        </w:rPr>
        <w:t>et al.</w:t>
      </w:r>
      <w:r w:rsidRPr="006915FA">
        <w:rPr>
          <w:noProof/>
        </w:rPr>
        <w:t xml:space="preserve"> Essential role of BDNF in the mesolimbic dopamine pathway in social defeat stress. </w:t>
      </w:r>
      <w:r w:rsidRPr="006915FA">
        <w:rPr>
          <w:i/>
          <w:iCs/>
          <w:noProof/>
        </w:rPr>
        <w:t>Science (80- )</w:t>
      </w:r>
      <w:r w:rsidRPr="006915FA">
        <w:rPr>
          <w:noProof/>
        </w:rPr>
        <w:t xml:space="preserve">. </w:t>
      </w:r>
      <w:r w:rsidRPr="006915FA">
        <w:rPr>
          <w:b/>
          <w:bCs/>
          <w:noProof/>
        </w:rPr>
        <w:t>311</w:t>
      </w:r>
      <w:r w:rsidRPr="006915FA">
        <w:rPr>
          <w:noProof/>
        </w:rPr>
        <w:t xml:space="preserve"> (5762), 864–868, doi: 10.1126/science.1120972 (2006).</w:t>
      </w:r>
    </w:p>
    <w:p w14:paraId="36A31BF3" w14:textId="77777777" w:rsidR="006915FA" w:rsidRPr="006915FA" w:rsidRDefault="006915FA" w:rsidP="006915FA">
      <w:pPr>
        <w:rPr>
          <w:noProof/>
        </w:rPr>
        <w:pPrChange w:id="963" w:author="owner" w:date="2018-05-30T21:50:00Z">
          <w:pPr>
            <w:ind w:left="640" w:hanging="640"/>
          </w:pPr>
        </w:pPrChange>
      </w:pPr>
      <w:r w:rsidRPr="006915FA">
        <w:rPr>
          <w:noProof/>
        </w:rPr>
        <w:t>81.</w:t>
      </w:r>
      <w:r w:rsidRPr="006915FA">
        <w:rPr>
          <w:noProof/>
        </w:rPr>
        <w:tab/>
        <w:t xml:space="preserve">Krishnan, V., Nestler, E.J. Animal models of depression: Molecular perspectives. </w:t>
      </w:r>
      <w:r w:rsidRPr="006915FA">
        <w:rPr>
          <w:i/>
          <w:iCs/>
          <w:noProof/>
        </w:rPr>
        <w:t>Curr Top Behav Neurosci</w:t>
      </w:r>
      <w:r w:rsidRPr="006915FA">
        <w:rPr>
          <w:noProof/>
        </w:rPr>
        <w:t xml:space="preserve">. </w:t>
      </w:r>
      <w:r w:rsidRPr="006915FA">
        <w:rPr>
          <w:b/>
          <w:bCs/>
          <w:noProof/>
        </w:rPr>
        <w:t>7</w:t>
      </w:r>
      <w:r w:rsidRPr="006915FA">
        <w:rPr>
          <w:noProof/>
        </w:rPr>
        <w:t xml:space="preserve"> (1), 121–147, doi: 10.1007/7854_2010_108 (2011).</w:t>
      </w:r>
    </w:p>
    <w:p w14:paraId="2A73FA9E" w14:textId="77777777" w:rsidR="006915FA" w:rsidRPr="006915FA" w:rsidRDefault="006915FA" w:rsidP="006915FA">
      <w:pPr>
        <w:rPr>
          <w:noProof/>
        </w:rPr>
        <w:pPrChange w:id="964" w:author="owner" w:date="2018-05-30T21:50:00Z">
          <w:pPr>
            <w:ind w:left="640" w:hanging="640"/>
          </w:pPr>
        </w:pPrChange>
      </w:pPr>
      <w:r w:rsidRPr="006915FA">
        <w:rPr>
          <w:noProof/>
        </w:rPr>
        <w:t>82.</w:t>
      </w:r>
      <w:r w:rsidRPr="006915FA">
        <w:rPr>
          <w:noProof/>
        </w:rPr>
        <w:tab/>
        <w:t xml:space="preserve">Belzung, C., Lemoine, M. Criteria of validity for animal models of psychiatric disorders: focus on anxiety disorders and depression. </w:t>
      </w:r>
      <w:r w:rsidRPr="006915FA">
        <w:rPr>
          <w:i/>
          <w:iCs/>
          <w:noProof/>
        </w:rPr>
        <w:t>Biol Mood Anxiety Disord</w:t>
      </w:r>
      <w:r w:rsidRPr="006915FA">
        <w:rPr>
          <w:noProof/>
        </w:rPr>
        <w:t xml:space="preserve">. </w:t>
      </w:r>
      <w:r w:rsidRPr="006915FA">
        <w:rPr>
          <w:b/>
          <w:bCs/>
          <w:noProof/>
        </w:rPr>
        <w:t>1</w:t>
      </w:r>
      <w:r w:rsidRPr="006915FA">
        <w:rPr>
          <w:noProof/>
        </w:rPr>
        <w:t xml:space="preserve"> (1), 9, doi: 10.1186/2045-5380-1-9 (2011).</w:t>
      </w:r>
    </w:p>
    <w:p w14:paraId="3E6241DC" w14:textId="77777777" w:rsidR="006915FA" w:rsidRPr="006915FA" w:rsidRDefault="006915FA" w:rsidP="006915FA">
      <w:pPr>
        <w:rPr>
          <w:noProof/>
        </w:rPr>
        <w:pPrChange w:id="965" w:author="owner" w:date="2018-05-30T21:50:00Z">
          <w:pPr>
            <w:ind w:left="640" w:hanging="640"/>
          </w:pPr>
        </w:pPrChange>
      </w:pPr>
      <w:r w:rsidRPr="006915FA">
        <w:rPr>
          <w:noProof/>
        </w:rPr>
        <w:t>83.</w:t>
      </w:r>
      <w:r w:rsidRPr="006915FA">
        <w:rPr>
          <w:noProof/>
        </w:rPr>
        <w:tab/>
        <w:t xml:space="preserve">Björkqvist, K. Social defeat as a stressor in humans. </w:t>
      </w:r>
      <w:r w:rsidRPr="006915FA">
        <w:rPr>
          <w:i/>
          <w:iCs/>
          <w:noProof/>
        </w:rPr>
        <w:t>Physiol Behav</w:t>
      </w:r>
      <w:r w:rsidRPr="006915FA">
        <w:rPr>
          <w:noProof/>
        </w:rPr>
        <w:t xml:space="preserve">. </w:t>
      </w:r>
      <w:r w:rsidRPr="006915FA">
        <w:rPr>
          <w:b/>
          <w:bCs/>
          <w:noProof/>
        </w:rPr>
        <w:t>73</w:t>
      </w:r>
      <w:r w:rsidRPr="006915FA">
        <w:rPr>
          <w:noProof/>
        </w:rPr>
        <w:t xml:space="preserve"> (3), 435–442, doi: 10.1016/S0031-9384(01)00490-5 (2001).</w:t>
      </w:r>
    </w:p>
    <w:p w14:paraId="5A85732E" w14:textId="77777777" w:rsidR="006915FA" w:rsidRPr="006915FA" w:rsidRDefault="006915FA" w:rsidP="006915FA">
      <w:pPr>
        <w:rPr>
          <w:noProof/>
        </w:rPr>
        <w:pPrChange w:id="966" w:author="owner" w:date="2018-05-30T21:50:00Z">
          <w:pPr>
            <w:ind w:left="640" w:hanging="640"/>
          </w:pPr>
        </w:pPrChange>
      </w:pPr>
      <w:r w:rsidRPr="006915FA">
        <w:rPr>
          <w:noProof/>
        </w:rPr>
        <w:t>84.</w:t>
      </w:r>
      <w:r w:rsidRPr="006915FA">
        <w:rPr>
          <w:noProof/>
        </w:rPr>
        <w:tab/>
        <w:t xml:space="preserve">Parihar, V.K., Hattiangady, B., Kuruba, R., Shuai, B., Shetty, A.K. Predictable chronic mild stress improves mood, hippocampal neurogenesis and memory. </w:t>
      </w:r>
      <w:r w:rsidRPr="006915FA">
        <w:rPr>
          <w:i/>
          <w:iCs/>
          <w:noProof/>
        </w:rPr>
        <w:t>Mol Psychiatry</w:t>
      </w:r>
      <w:r w:rsidRPr="006915FA">
        <w:rPr>
          <w:noProof/>
        </w:rPr>
        <w:t xml:space="preserve">. </w:t>
      </w:r>
      <w:r w:rsidRPr="006915FA">
        <w:rPr>
          <w:b/>
          <w:bCs/>
          <w:noProof/>
        </w:rPr>
        <w:t>16</w:t>
      </w:r>
      <w:r w:rsidRPr="006915FA">
        <w:rPr>
          <w:noProof/>
        </w:rPr>
        <w:t xml:space="preserve"> (2), 171–183, doi: 10.1038/mp.2009.130 (2011).</w:t>
      </w:r>
    </w:p>
    <w:p w14:paraId="4CA098E2" w14:textId="77777777" w:rsidR="006915FA" w:rsidRPr="006915FA" w:rsidRDefault="006915FA" w:rsidP="006915FA">
      <w:pPr>
        <w:rPr>
          <w:noProof/>
        </w:rPr>
        <w:pPrChange w:id="967" w:author="owner" w:date="2018-05-30T21:50:00Z">
          <w:pPr>
            <w:ind w:left="640" w:hanging="640"/>
          </w:pPr>
        </w:pPrChange>
      </w:pPr>
      <w:r w:rsidRPr="006915FA">
        <w:rPr>
          <w:noProof/>
        </w:rPr>
        <w:t>85.</w:t>
      </w:r>
      <w:r w:rsidRPr="006915FA">
        <w:rPr>
          <w:noProof/>
        </w:rPr>
        <w:tab/>
        <w:t xml:space="preserve">Haile, C.N., GrandPre, T., Kosten, T. a. Chronic unpredictable stress, but not chronic predictable stress, enhances the sensitivity to the behavioral effects of cocaine in rats. </w:t>
      </w:r>
      <w:r w:rsidRPr="006915FA">
        <w:rPr>
          <w:i/>
          <w:iCs/>
          <w:noProof/>
        </w:rPr>
        <w:t>Psychopharmacology (Berl)</w:t>
      </w:r>
      <w:r w:rsidRPr="006915FA">
        <w:rPr>
          <w:noProof/>
        </w:rPr>
        <w:t xml:space="preserve">. </w:t>
      </w:r>
      <w:r w:rsidRPr="006915FA">
        <w:rPr>
          <w:b/>
          <w:bCs/>
          <w:noProof/>
        </w:rPr>
        <w:t>154</w:t>
      </w:r>
      <w:r w:rsidRPr="006915FA">
        <w:rPr>
          <w:noProof/>
        </w:rPr>
        <w:t xml:space="preserve"> (2), 213–220, doi: 10.1007/s002130000650 (2001).</w:t>
      </w:r>
    </w:p>
    <w:p w14:paraId="4815E287" w14:textId="77777777" w:rsidR="006915FA" w:rsidRPr="006915FA" w:rsidRDefault="006915FA" w:rsidP="006915FA">
      <w:pPr>
        <w:rPr>
          <w:noProof/>
        </w:rPr>
        <w:pPrChange w:id="968" w:author="owner" w:date="2018-05-30T21:50:00Z">
          <w:pPr>
            <w:ind w:left="640" w:hanging="640"/>
          </w:pPr>
        </w:pPrChange>
      </w:pPr>
      <w:r w:rsidRPr="006915FA">
        <w:rPr>
          <w:noProof/>
        </w:rPr>
        <w:t>86.</w:t>
      </w:r>
      <w:r w:rsidRPr="006915FA">
        <w:rPr>
          <w:noProof/>
        </w:rPr>
        <w:tab/>
        <w:t xml:space="preserve">Suo, L. </w:t>
      </w:r>
      <w:r w:rsidRPr="006915FA">
        <w:rPr>
          <w:i/>
          <w:iCs/>
          <w:noProof/>
        </w:rPr>
        <w:t>et al.</w:t>
      </w:r>
      <w:r w:rsidRPr="006915FA">
        <w:rPr>
          <w:noProof/>
        </w:rPr>
        <w:t xml:space="preserve"> Predictable chronic mild stress in adolescence increases resilience in adulthood. </w:t>
      </w:r>
      <w:r w:rsidRPr="006915FA">
        <w:rPr>
          <w:i/>
          <w:iCs/>
          <w:noProof/>
        </w:rPr>
        <w:t>Neuropsychopharmacology</w:t>
      </w:r>
      <w:r w:rsidRPr="006915FA">
        <w:rPr>
          <w:noProof/>
        </w:rPr>
        <w:t xml:space="preserve">. </w:t>
      </w:r>
      <w:r w:rsidRPr="006915FA">
        <w:rPr>
          <w:b/>
          <w:bCs/>
          <w:noProof/>
        </w:rPr>
        <w:t>38</w:t>
      </w:r>
      <w:r w:rsidRPr="006915FA">
        <w:rPr>
          <w:noProof/>
        </w:rPr>
        <w:t xml:space="preserve"> (8), 1387–1400, doi: 10.1038/npp.2013.67 (2013).</w:t>
      </w:r>
    </w:p>
    <w:p w14:paraId="0AA03960" w14:textId="77777777" w:rsidR="006915FA" w:rsidRPr="006915FA" w:rsidRDefault="006915FA" w:rsidP="006915FA">
      <w:pPr>
        <w:rPr>
          <w:noProof/>
        </w:rPr>
        <w:pPrChange w:id="969" w:author="owner" w:date="2018-05-30T21:50:00Z">
          <w:pPr>
            <w:ind w:left="640" w:hanging="640"/>
          </w:pPr>
        </w:pPrChange>
      </w:pPr>
      <w:r w:rsidRPr="006915FA">
        <w:rPr>
          <w:noProof/>
        </w:rPr>
        <w:t>87.</w:t>
      </w:r>
      <w:r w:rsidRPr="006915FA">
        <w:rPr>
          <w:noProof/>
        </w:rPr>
        <w:tab/>
        <w:t xml:space="preserve">Gameiro, G.H. </w:t>
      </w:r>
      <w:r w:rsidRPr="006915FA">
        <w:rPr>
          <w:i/>
          <w:iCs/>
          <w:noProof/>
        </w:rPr>
        <w:t>et al.</w:t>
      </w:r>
      <w:r w:rsidRPr="006915FA">
        <w:rPr>
          <w:noProof/>
        </w:rPr>
        <w:t xml:space="preserve"> Nociception- and anxiety-like behavior in rats submitted to different periods of restraint stress. </w:t>
      </w:r>
      <w:r w:rsidRPr="006915FA">
        <w:rPr>
          <w:i/>
          <w:iCs/>
          <w:noProof/>
        </w:rPr>
        <w:t>Physiol Behav</w:t>
      </w:r>
      <w:r w:rsidRPr="006915FA">
        <w:rPr>
          <w:noProof/>
        </w:rPr>
        <w:t xml:space="preserve">. </w:t>
      </w:r>
      <w:r w:rsidRPr="006915FA">
        <w:rPr>
          <w:b/>
          <w:bCs/>
          <w:noProof/>
        </w:rPr>
        <w:t>87</w:t>
      </w:r>
      <w:r w:rsidRPr="006915FA">
        <w:rPr>
          <w:noProof/>
        </w:rPr>
        <w:t xml:space="preserve"> (4), 643–649, doi: 10.1016/j.physbeh.2005.12.007 (2006).</w:t>
      </w:r>
    </w:p>
    <w:p w14:paraId="3FC5D3AB" w14:textId="77777777" w:rsidR="006915FA" w:rsidRPr="006915FA" w:rsidRDefault="006915FA" w:rsidP="006915FA">
      <w:pPr>
        <w:rPr>
          <w:noProof/>
        </w:rPr>
        <w:pPrChange w:id="970" w:author="owner" w:date="2018-05-30T21:50:00Z">
          <w:pPr>
            <w:ind w:left="640" w:hanging="640"/>
          </w:pPr>
        </w:pPrChange>
      </w:pPr>
      <w:r w:rsidRPr="006915FA">
        <w:rPr>
          <w:noProof/>
        </w:rPr>
        <w:t>88.</w:t>
      </w:r>
      <w:r w:rsidRPr="006915FA">
        <w:rPr>
          <w:noProof/>
        </w:rPr>
        <w:tab/>
        <w:t xml:space="preserve">Anisman, H., Matheson, K. Stress, depression, and anhedonia: Caveats concerning </w:t>
      </w:r>
      <w:r w:rsidRPr="006915FA">
        <w:rPr>
          <w:noProof/>
        </w:rPr>
        <w:lastRenderedPageBreak/>
        <w:t xml:space="preserve">animal models. </w:t>
      </w:r>
      <w:r w:rsidRPr="006915FA">
        <w:rPr>
          <w:i/>
          <w:iCs/>
          <w:noProof/>
        </w:rPr>
        <w:t>Neurosci Biobehav Rev</w:t>
      </w:r>
      <w:r w:rsidRPr="006915FA">
        <w:rPr>
          <w:noProof/>
        </w:rPr>
        <w:t xml:space="preserve">. </w:t>
      </w:r>
      <w:r w:rsidRPr="006915FA">
        <w:rPr>
          <w:b/>
          <w:bCs/>
          <w:noProof/>
        </w:rPr>
        <w:t>29</w:t>
      </w:r>
      <w:r w:rsidRPr="006915FA">
        <w:rPr>
          <w:noProof/>
        </w:rPr>
        <w:t xml:space="preserve"> (4–5), 525–546, doi: 10.1016/j.neubiorev.2005.03.007 (2005).</w:t>
      </w:r>
    </w:p>
    <w:p w14:paraId="23561F04" w14:textId="77777777" w:rsidR="006915FA" w:rsidRPr="006915FA" w:rsidRDefault="006915FA" w:rsidP="006915FA">
      <w:pPr>
        <w:rPr>
          <w:noProof/>
        </w:rPr>
        <w:pPrChange w:id="971" w:author="owner" w:date="2018-05-30T21:50:00Z">
          <w:pPr>
            <w:ind w:left="640" w:hanging="640"/>
          </w:pPr>
        </w:pPrChange>
      </w:pPr>
      <w:r w:rsidRPr="006915FA">
        <w:rPr>
          <w:noProof/>
        </w:rPr>
        <w:t>89.</w:t>
      </w:r>
      <w:r w:rsidRPr="006915FA">
        <w:rPr>
          <w:noProof/>
        </w:rPr>
        <w:tab/>
        <w:t xml:space="preserve">Carr, W.J., Martorano, R.D., Krames, L. Responses of mice to odors associated with stress. </w:t>
      </w:r>
      <w:r w:rsidRPr="006915FA">
        <w:rPr>
          <w:i/>
          <w:iCs/>
          <w:noProof/>
        </w:rPr>
        <w:t>J Comp Physiol Psychol</w:t>
      </w:r>
      <w:r w:rsidRPr="006915FA">
        <w:rPr>
          <w:noProof/>
        </w:rPr>
        <w:t xml:space="preserve">. </w:t>
      </w:r>
      <w:r w:rsidRPr="006915FA">
        <w:rPr>
          <w:b/>
          <w:bCs/>
          <w:noProof/>
        </w:rPr>
        <w:t>71</w:t>
      </w:r>
      <w:r w:rsidRPr="006915FA">
        <w:rPr>
          <w:noProof/>
        </w:rPr>
        <w:t xml:space="preserve"> (2 PART 1), 223–228, doi: 10.1037/h0029164 (1970).</w:t>
      </w:r>
    </w:p>
    <w:p w14:paraId="39F09267" w14:textId="77777777" w:rsidR="006915FA" w:rsidRPr="006915FA" w:rsidRDefault="006915FA" w:rsidP="006915FA">
      <w:pPr>
        <w:rPr>
          <w:noProof/>
        </w:rPr>
        <w:pPrChange w:id="972" w:author="owner" w:date="2018-05-30T21:50:00Z">
          <w:pPr>
            <w:ind w:left="640" w:hanging="640"/>
          </w:pPr>
        </w:pPrChange>
      </w:pPr>
      <w:r w:rsidRPr="006915FA">
        <w:rPr>
          <w:noProof/>
        </w:rPr>
        <w:t>90.</w:t>
      </w:r>
      <w:r w:rsidRPr="006915FA">
        <w:rPr>
          <w:noProof/>
        </w:rPr>
        <w:tab/>
        <w:t xml:space="preserve">Zalaquett, C., Thiessen, D. The effects of odors from stressed mice on conspecific behavior. </w:t>
      </w:r>
      <w:r w:rsidRPr="006915FA">
        <w:rPr>
          <w:i/>
          <w:iCs/>
          <w:noProof/>
        </w:rPr>
        <w:t>Physiol Behav</w:t>
      </w:r>
      <w:r w:rsidRPr="006915FA">
        <w:rPr>
          <w:noProof/>
        </w:rPr>
        <w:t xml:space="preserve">. </w:t>
      </w:r>
      <w:r w:rsidRPr="006915FA">
        <w:rPr>
          <w:b/>
          <w:bCs/>
          <w:noProof/>
        </w:rPr>
        <w:t>50</w:t>
      </w:r>
      <w:r w:rsidRPr="006915FA">
        <w:rPr>
          <w:noProof/>
        </w:rPr>
        <w:t xml:space="preserve"> (1), 221–227, doi: 10.1016/0031-9384(91)90524-R (1991).</w:t>
      </w:r>
    </w:p>
    <w:p w14:paraId="5D2D4ADD" w14:textId="77777777" w:rsidR="006915FA" w:rsidRPr="006915FA" w:rsidRDefault="006915FA" w:rsidP="006915FA">
      <w:pPr>
        <w:rPr>
          <w:noProof/>
        </w:rPr>
        <w:pPrChange w:id="973" w:author="owner" w:date="2018-05-30T21:50:00Z">
          <w:pPr>
            <w:ind w:left="640" w:hanging="640"/>
          </w:pPr>
        </w:pPrChange>
      </w:pPr>
      <w:r w:rsidRPr="006915FA">
        <w:rPr>
          <w:noProof/>
        </w:rPr>
        <w:t>91.</w:t>
      </w:r>
      <w:r w:rsidRPr="006915FA">
        <w:rPr>
          <w:noProof/>
        </w:rPr>
        <w:tab/>
        <w:t xml:space="preserve">Burstein, O., Shoshan, N., Doron, R., Akirav, I. Cannabinoids prevent depressive-like symptoms and alterations in BDNF expression in a rat model of PTSD. </w:t>
      </w:r>
      <w:r w:rsidRPr="006915FA">
        <w:rPr>
          <w:i/>
          <w:iCs/>
          <w:noProof/>
        </w:rPr>
        <w:t>Prog neuro-psychopharmacology Biol psychiatry</w:t>
      </w:r>
      <w:r w:rsidRPr="006915FA">
        <w:rPr>
          <w:noProof/>
        </w:rPr>
        <w:t xml:space="preserve">. </w:t>
      </w:r>
      <w:r w:rsidRPr="006915FA">
        <w:rPr>
          <w:b/>
          <w:bCs/>
          <w:noProof/>
        </w:rPr>
        <w:t>84</w:t>
      </w:r>
      <w:r w:rsidRPr="006915FA">
        <w:rPr>
          <w:noProof/>
        </w:rPr>
        <w:t xml:space="preserve"> (Part A), 129–139, doi: https://doi.org/10.1016/j.pnpbp.2018.01.026 (2018).</w:t>
      </w:r>
    </w:p>
    <w:p w14:paraId="2D9DEB22" w14:textId="77777777" w:rsidR="006915FA" w:rsidRPr="006915FA" w:rsidRDefault="006915FA" w:rsidP="006915FA">
      <w:pPr>
        <w:rPr>
          <w:noProof/>
        </w:rPr>
        <w:pPrChange w:id="974" w:author="owner" w:date="2018-05-30T21:50:00Z">
          <w:pPr>
            <w:ind w:left="640" w:hanging="640"/>
          </w:pPr>
        </w:pPrChange>
      </w:pPr>
      <w:r w:rsidRPr="006915FA">
        <w:rPr>
          <w:noProof/>
        </w:rPr>
        <w:t>92.</w:t>
      </w:r>
      <w:r w:rsidRPr="006915FA">
        <w:rPr>
          <w:noProof/>
        </w:rPr>
        <w:tab/>
        <w:t xml:space="preserve">Hedrich, H.J., Nicklas, W. Housing and Maintenance. </w:t>
      </w:r>
      <w:r w:rsidRPr="006915FA">
        <w:rPr>
          <w:i/>
          <w:iCs/>
          <w:noProof/>
        </w:rPr>
        <w:t>Lab Mouse</w:t>
      </w:r>
      <w:r w:rsidRPr="006915FA">
        <w:rPr>
          <w:noProof/>
        </w:rPr>
        <w:t>. 521–545, doi: 10.1016/B978-0-12-382008-2.00022-2 (2012).</w:t>
      </w:r>
    </w:p>
    <w:p w14:paraId="1E5251F1" w14:textId="77777777" w:rsidR="006915FA" w:rsidRPr="006915FA" w:rsidRDefault="006915FA" w:rsidP="006915FA">
      <w:pPr>
        <w:rPr>
          <w:noProof/>
        </w:rPr>
        <w:pPrChange w:id="975" w:author="owner" w:date="2018-05-30T21:50:00Z">
          <w:pPr>
            <w:ind w:left="640" w:hanging="640"/>
          </w:pPr>
        </w:pPrChange>
      </w:pPr>
      <w:r w:rsidRPr="006915FA">
        <w:rPr>
          <w:noProof/>
        </w:rPr>
        <w:t>93.</w:t>
      </w:r>
      <w:r w:rsidRPr="006915FA">
        <w:rPr>
          <w:noProof/>
        </w:rPr>
        <w:tab/>
        <w:t xml:space="preserve">Molendijk, M.L., Spinhoven, P., Polak, M., Bus, B.A.A., Penninx, B.W.J.H., Elzinga, B.M. Serum BDNF concentrations as peripheral manifestations of depression: evidence from a systematic review and meta-analyses on 179 associations (N=9484). </w:t>
      </w:r>
      <w:r w:rsidRPr="006915FA">
        <w:rPr>
          <w:i/>
          <w:iCs/>
          <w:noProof/>
        </w:rPr>
        <w:t>Mol Psychiatry</w:t>
      </w:r>
      <w:r w:rsidRPr="006915FA">
        <w:rPr>
          <w:noProof/>
        </w:rPr>
        <w:t xml:space="preserve">. </w:t>
      </w:r>
      <w:r w:rsidRPr="006915FA">
        <w:rPr>
          <w:b/>
          <w:bCs/>
          <w:noProof/>
        </w:rPr>
        <w:t>19</w:t>
      </w:r>
      <w:r w:rsidRPr="006915FA">
        <w:rPr>
          <w:noProof/>
        </w:rPr>
        <w:t xml:space="preserve"> (7), 791–800, doi: 10.1038/mp.2013.105 (2014).</w:t>
      </w:r>
    </w:p>
    <w:p w14:paraId="571E552E" w14:textId="77777777" w:rsidR="006915FA" w:rsidRPr="006915FA" w:rsidRDefault="006915FA" w:rsidP="006915FA">
      <w:pPr>
        <w:rPr>
          <w:noProof/>
        </w:rPr>
        <w:pPrChange w:id="976" w:author="owner" w:date="2018-05-30T21:50:00Z">
          <w:pPr>
            <w:ind w:left="640" w:hanging="640"/>
          </w:pPr>
        </w:pPrChange>
      </w:pPr>
      <w:r w:rsidRPr="006915FA">
        <w:rPr>
          <w:noProof/>
        </w:rPr>
        <w:t>94.</w:t>
      </w:r>
      <w:r w:rsidRPr="006915FA">
        <w:rPr>
          <w:noProof/>
        </w:rPr>
        <w:tab/>
        <w:t xml:space="preserve">Chen, B., Dowlatshahi, D., MacQueen, G.M., Wang, J.F., Young, L.T. Increased hippocampal BDNF immunoreactivity in subjects treated with antidepressant medication. </w:t>
      </w:r>
      <w:r w:rsidRPr="006915FA">
        <w:rPr>
          <w:i/>
          <w:iCs/>
          <w:noProof/>
        </w:rPr>
        <w:t>Biol Psychiatry</w:t>
      </w:r>
      <w:r w:rsidRPr="006915FA">
        <w:rPr>
          <w:noProof/>
        </w:rPr>
        <w:t xml:space="preserve">. </w:t>
      </w:r>
      <w:r w:rsidRPr="006915FA">
        <w:rPr>
          <w:b/>
          <w:bCs/>
          <w:noProof/>
        </w:rPr>
        <w:t>50</w:t>
      </w:r>
      <w:r w:rsidRPr="006915FA">
        <w:rPr>
          <w:noProof/>
        </w:rPr>
        <w:t xml:space="preserve"> (4), 260–265, doi: 10.1016/S0006-3223(01)01083-6 (2001).</w:t>
      </w:r>
    </w:p>
    <w:p w14:paraId="41B69C41" w14:textId="77777777" w:rsidR="006915FA" w:rsidRPr="006915FA" w:rsidRDefault="006915FA" w:rsidP="006915FA">
      <w:pPr>
        <w:rPr>
          <w:noProof/>
        </w:rPr>
        <w:pPrChange w:id="977" w:author="owner" w:date="2018-05-30T21:50:00Z">
          <w:pPr>
            <w:ind w:left="640" w:hanging="640"/>
          </w:pPr>
        </w:pPrChange>
      </w:pPr>
      <w:r w:rsidRPr="006915FA">
        <w:rPr>
          <w:noProof/>
        </w:rPr>
        <w:t>95.</w:t>
      </w:r>
      <w:r w:rsidRPr="006915FA">
        <w:rPr>
          <w:noProof/>
        </w:rPr>
        <w:tab/>
        <w:t xml:space="preserve">Tye, K.M. </w:t>
      </w:r>
      <w:r w:rsidRPr="006915FA">
        <w:rPr>
          <w:i/>
          <w:iCs/>
          <w:noProof/>
        </w:rPr>
        <w:t>et al.</w:t>
      </w:r>
      <w:r w:rsidRPr="006915FA">
        <w:rPr>
          <w:noProof/>
        </w:rPr>
        <w:t xml:space="preserve"> Dopamine neurons modulate neural encoding and expression of depression-related behaviour. </w:t>
      </w:r>
      <w:r w:rsidRPr="006915FA">
        <w:rPr>
          <w:i/>
          <w:iCs/>
          <w:noProof/>
        </w:rPr>
        <w:t>Nature</w:t>
      </w:r>
      <w:r w:rsidRPr="006915FA">
        <w:rPr>
          <w:noProof/>
        </w:rPr>
        <w:t xml:space="preserve">. </w:t>
      </w:r>
      <w:r w:rsidRPr="006915FA">
        <w:rPr>
          <w:b/>
          <w:bCs/>
          <w:noProof/>
        </w:rPr>
        <w:t>493</w:t>
      </w:r>
      <w:r w:rsidRPr="006915FA">
        <w:rPr>
          <w:noProof/>
        </w:rPr>
        <w:t xml:space="preserve"> (7433), 537–541, doi: 10.1038/nature11740 (2013).</w:t>
      </w:r>
    </w:p>
    <w:p w14:paraId="15953B96" w14:textId="77777777" w:rsidR="006915FA" w:rsidRPr="006915FA" w:rsidRDefault="006915FA" w:rsidP="006915FA">
      <w:pPr>
        <w:rPr>
          <w:noProof/>
        </w:rPr>
        <w:pPrChange w:id="978" w:author="owner" w:date="2018-05-30T21:50:00Z">
          <w:pPr>
            <w:ind w:left="640" w:hanging="640"/>
          </w:pPr>
        </w:pPrChange>
      </w:pPr>
      <w:r w:rsidRPr="006915FA">
        <w:rPr>
          <w:noProof/>
        </w:rPr>
        <w:t>96.</w:t>
      </w:r>
      <w:r w:rsidRPr="006915FA">
        <w:rPr>
          <w:noProof/>
        </w:rPr>
        <w:tab/>
        <w:t xml:space="preserve">Hamani, C. </w:t>
      </w:r>
      <w:r w:rsidRPr="006915FA">
        <w:rPr>
          <w:i/>
          <w:iCs/>
          <w:noProof/>
        </w:rPr>
        <w:t>et al.</w:t>
      </w:r>
      <w:r w:rsidRPr="006915FA">
        <w:rPr>
          <w:noProof/>
        </w:rPr>
        <w:t xml:space="preserve"> Deep brain stimulation reverses anhedonic-like behavior in a chronic model of depression: Role of serotonin and brain derived neurotrophic factor. </w:t>
      </w:r>
      <w:r w:rsidRPr="006915FA">
        <w:rPr>
          <w:i/>
          <w:iCs/>
          <w:noProof/>
        </w:rPr>
        <w:t>Biol Psychiatry</w:t>
      </w:r>
      <w:r w:rsidRPr="006915FA">
        <w:rPr>
          <w:noProof/>
        </w:rPr>
        <w:t xml:space="preserve">. </w:t>
      </w:r>
      <w:r w:rsidRPr="006915FA">
        <w:rPr>
          <w:b/>
          <w:bCs/>
          <w:noProof/>
        </w:rPr>
        <w:t>71</w:t>
      </w:r>
      <w:r w:rsidRPr="006915FA">
        <w:rPr>
          <w:noProof/>
        </w:rPr>
        <w:t xml:space="preserve"> (1), 30–35, doi: 10.1016/j.biopsych.2011.08.025 (2012).</w:t>
      </w:r>
    </w:p>
    <w:p w14:paraId="191BB865" w14:textId="77777777" w:rsidR="006915FA" w:rsidRPr="006915FA" w:rsidRDefault="006915FA" w:rsidP="006915FA">
      <w:pPr>
        <w:rPr>
          <w:noProof/>
        </w:rPr>
        <w:pPrChange w:id="979" w:author="owner" w:date="2018-05-30T21:50:00Z">
          <w:pPr>
            <w:ind w:left="640" w:hanging="640"/>
          </w:pPr>
        </w:pPrChange>
      </w:pPr>
      <w:r w:rsidRPr="006915FA">
        <w:rPr>
          <w:noProof/>
        </w:rPr>
        <w:t>97.</w:t>
      </w:r>
      <w:r w:rsidRPr="006915FA">
        <w:rPr>
          <w:noProof/>
        </w:rPr>
        <w:tab/>
        <w:t xml:space="preserve">Hill, M.N., Hellemans, K.G.C., Verma, P., Gorzalka, B.B., Weinberg, J. Neurobiology of chronic mild stress: Parallels to major depression. </w:t>
      </w:r>
      <w:r w:rsidRPr="006915FA">
        <w:rPr>
          <w:i/>
          <w:iCs/>
          <w:noProof/>
        </w:rPr>
        <w:t>Neurosci Biobehav Rev</w:t>
      </w:r>
      <w:r w:rsidRPr="006915FA">
        <w:rPr>
          <w:noProof/>
        </w:rPr>
        <w:t xml:space="preserve">. </w:t>
      </w:r>
      <w:r w:rsidRPr="006915FA">
        <w:rPr>
          <w:b/>
          <w:bCs/>
          <w:noProof/>
        </w:rPr>
        <w:t>36</w:t>
      </w:r>
      <w:r w:rsidRPr="006915FA">
        <w:rPr>
          <w:noProof/>
        </w:rPr>
        <w:t xml:space="preserve"> (9), 2085–2117, doi: 10.1016/j.neubiorev.2012.07.001 (2012).</w:t>
      </w:r>
    </w:p>
    <w:p w14:paraId="577DB86E" w14:textId="77777777" w:rsidR="006915FA" w:rsidRPr="006915FA" w:rsidRDefault="006915FA" w:rsidP="006915FA">
      <w:pPr>
        <w:rPr>
          <w:noProof/>
        </w:rPr>
        <w:pPrChange w:id="980" w:author="owner" w:date="2018-05-30T21:50:00Z">
          <w:pPr>
            <w:ind w:left="640" w:hanging="640"/>
          </w:pPr>
        </w:pPrChange>
      </w:pPr>
      <w:r w:rsidRPr="006915FA">
        <w:rPr>
          <w:noProof/>
        </w:rPr>
        <w:t>98.</w:t>
      </w:r>
      <w:r w:rsidRPr="006915FA">
        <w:rPr>
          <w:noProof/>
        </w:rPr>
        <w:tab/>
        <w:t xml:space="preserve">Kasch, K.L., Rottenberg, J., Arnow, B. a, Gotlib, I.H. Behavioral activation and inhibition systems and the severity and course of depression. </w:t>
      </w:r>
      <w:r w:rsidRPr="006915FA">
        <w:rPr>
          <w:i/>
          <w:iCs/>
          <w:noProof/>
        </w:rPr>
        <w:t>J Abnorm Psychol</w:t>
      </w:r>
      <w:r w:rsidRPr="006915FA">
        <w:rPr>
          <w:noProof/>
        </w:rPr>
        <w:t xml:space="preserve">. </w:t>
      </w:r>
      <w:r w:rsidRPr="006915FA">
        <w:rPr>
          <w:b/>
          <w:bCs/>
          <w:noProof/>
        </w:rPr>
        <w:t>111</w:t>
      </w:r>
      <w:r w:rsidRPr="006915FA">
        <w:rPr>
          <w:noProof/>
        </w:rPr>
        <w:t xml:space="preserve"> (4), 589–597, doi: 10.1037/0021-843X.111.4.589 (2002).</w:t>
      </w:r>
    </w:p>
    <w:p w14:paraId="0D194794" w14:textId="77777777" w:rsidR="006915FA" w:rsidRPr="006915FA" w:rsidRDefault="006915FA" w:rsidP="006915FA">
      <w:pPr>
        <w:rPr>
          <w:noProof/>
        </w:rPr>
        <w:pPrChange w:id="981" w:author="owner" w:date="2018-05-30T21:50:00Z">
          <w:pPr>
            <w:ind w:left="640" w:hanging="640"/>
          </w:pPr>
        </w:pPrChange>
      </w:pPr>
      <w:r w:rsidRPr="006915FA">
        <w:rPr>
          <w:noProof/>
        </w:rPr>
        <w:t>99.</w:t>
      </w:r>
      <w:r w:rsidRPr="006915FA">
        <w:rPr>
          <w:noProof/>
        </w:rPr>
        <w:tab/>
        <w:t xml:space="preserve">Faull, J.R., Halpern, B.P. Reduction of sucrose preference in the hamster by gymnemic acid. </w:t>
      </w:r>
      <w:r w:rsidRPr="006915FA">
        <w:rPr>
          <w:i/>
          <w:iCs/>
          <w:noProof/>
        </w:rPr>
        <w:t>Physiol Behav</w:t>
      </w:r>
      <w:r w:rsidRPr="006915FA">
        <w:rPr>
          <w:noProof/>
        </w:rPr>
        <w:t xml:space="preserve">. </w:t>
      </w:r>
      <w:r w:rsidRPr="006915FA">
        <w:rPr>
          <w:b/>
          <w:bCs/>
          <w:noProof/>
        </w:rPr>
        <w:t>7</w:t>
      </w:r>
      <w:r w:rsidRPr="006915FA">
        <w:rPr>
          <w:noProof/>
        </w:rPr>
        <w:t xml:space="preserve"> (6), 903–907, doi: 10.1016/0031-9384(71)90062-X (1971).</w:t>
      </w:r>
    </w:p>
    <w:p w14:paraId="1DDBB6A9" w14:textId="77777777" w:rsidR="006915FA" w:rsidRPr="006915FA" w:rsidRDefault="006915FA" w:rsidP="006915FA">
      <w:pPr>
        <w:rPr>
          <w:noProof/>
        </w:rPr>
        <w:pPrChange w:id="982" w:author="owner" w:date="2018-05-30T21:50:00Z">
          <w:pPr>
            <w:ind w:left="640" w:hanging="640"/>
          </w:pPr>
        </w:pPrChange>
      </w:pPr>
      <w:r w:rsidRPr="006915FA">
        <w:rPr>
          <w:noProof/>
        </w:rPr>
        <w:t>100.</w:t>
      </w:r>
      <w:r w:rsidRPr="006915FA">
        <w:rPr>
          <w:noProof/>
        </w:rPr>
        <w:tab/>
        <w:t xml:space="preserve">Moreau, J.-L., Scherschlicht, R., Jenck, F., Martin, J.R. Chronic mild stress-induced anhedonia model of depression; sleep abnormalities and curative effects of electroshock treatment. </w:t>
      </w:r>
      <w:r w:rsidRPr="006915FA">
        <w:rPr>
          <w:i/>
          <w:iCs/>
          <w:noProof/>
        </w:rPr>
        <w:t>Behav Pharmacol</w:t>
      </w:r>
      <w:r w:rsidRPr="006915FA">
        <w:rPr>
          <w:noProof/>
        </w:rPr>
        <w:t xml:space="preserve">. </w:t>
      </w:r>
      <w:r w:rsidRPr="006915FA">
        <w:rPr>
          <w:b/>
          <w:bCs/>
          <w:noProof/>
        </w:rPr>
        <w:t>6</w:t>
      </w:r>
      <w:r w:rsidRPr="006915FA">
        <w:rPr>
          <w:noProof/>
        </w:rPr>
        <w:t xml:space="preserve"> (7), 682–687, doi: 10.1097/00008877-199511000-00003 (1995).</w:t>
      </w:r>
    </w:p>
    <w:p w14:paraId="10FB2639" w14:textId="77777777" w:rsidR="006915FA" w:rsidRPr="006915FA" w:rsidRDefault="006915FA" w:rsidP="006915FA">
      <w:pPr>
        <w:rPr>
          <w:noProof/>
        </w:rPr>
        <w:pPrChange w:id="983" w:author="owner" w:date="2018-05-30T21:50:00Z">
          <w:pPr>
            <w:ind w:left="640" w:hanging="640"/>
          </w:pPr>
        </w:pPrChange>
      </w:pPr>
      <w:r w:rsidRPr="006915FA">
        <w:rPr>
          <w:noProof/>
        </w:rPr>
        <w:t>101.</w:t>
      </w:r>
      <w:r w:rsidRPr="006915FA">
        <w:rPr>
          <w:noProof/>
        </w:rPr>
        <w:tab/>
        <w:t xml:space="preserve">Blier, P. Optimal use of antidepressants: when to act? </w:t>
      </w:r>
      <w:r w:rsidRPr="006915FA">
        <w:rPr>
          <w:i/>
          <w:iCs/>
          <w:noProof/>
        </w:rPr>
        <w:t>J Psychiatry Neurosci</w:t>
      </w:r>
      <w:r w:rsidRPr="006915FA">
        <w:rPr>
          <w:noProof/>
        </w:rPr>
        <w:t xml:space="preserve">. </w:t>
      </w:r>
      <w:r w:rsidRPr="006915FA">
        <w:rPr>
          <w:b/>
          <w:bCs/>
          <w:noProof/>
        </w:rPr>
        <w:t>34</w:t>
      </w:r>
      <w:r w:rsidRPr="006915FA">
        <w:rPr>
          <w:noProof/>
        </w:rPr>
        <w:t xml:space="preserve"> (1), 80 (2009).</w:t>
      </w:r>
    </w:p>
    <w:p w14:paraId="0DF60E5C" w14:textId="77777777" w:rsidR="006915FA" w:rsidRPr="006915FA" w:rsidRDefault="006915FA" w:rsidP="006915FA">
      <w:pPr>
        <w:rPr>
          <w:noProof/>
        </w:rPr>
        <w:pPrChange w:id="984" w:author="owner" w:date="2018-05-30T21:50:00Z">
          <w:pPr>
            <w:ind w:left="640" w:hanging="640"/>
          </w:pPr>
        </w:pPrChange>
      </w:pPr>
      <w:r w:rsidRPr="006915FA">
        <w:rPr>
          <w:noProof/>
        </w:rPr>
        <w:t>102.</w:t>
      </w:r>
      <w:r w:rsidRPr="006915FA">
        <w:rPr>
          <w:noProof/>
        </w:rPr>
        <w:tab/>
        <w:t xml:space="preserve">Frazer, A., Benmansour, S. Delayed pharmacological effects of antidepressants. </w:t>
      </w:r>
      <w:r w:rsidRPr="006915FA">
        <w:rPr>
          <w:i/>
          <w:iCs/>
          <w:noProof/>
        </w:rPr>
        <w:t>Mol Psychiatry</w:t>
      </w:r>
      <w:r w:rsidRPr="006915FA">
        <w:rPr>
          <w:noProof/>
        </w:rPr>
        <w:t xml:space="preserve">. </w:t>
      </w:r>
      <w:r w:rsidRPr="006915FA">
        <w:rPr>
          <w:b/>
          <w:bCs/>
          <w:noProof/>
        </w:rPr>
        <w:t>7</w:t>
      </w:r>
      <w:r w:rsidRPr="006915FA">
        <w:rPr>
          <w:noProof/>
        </w:rPr>
        <w:t>, S23–S28, doi: 10.1038/sj.mp.4001015 (2002).</w:t>
      </w:r>
    </w:p>
    <w:p w14:paraId="339194FF" w14:textId="77777777" w:rsidR="006915FA" w:rsidRPr="006915FA" w:rsidRDefault="006915FA" w:rsidP="006915FA">
      <w:pPr>
        <w:rPr>
          <w:noProof/>
        </w:rPr>
        <w:pPrChange w:id="985" w:author="owner" w:date="2018-05-30T21:50:00Z">
          <w:pPr>
            <w:ind w:left="640" w:hanging="640"/>
          </w:pPr>
        </w:pPrChange>
      </w:pPr>
      <w:r w:rsidRPr="006915FA">
        <w:rPr>
          <w:noProof/>
        </w:rPr>
        <w:t>103.</w:t>
      </w:r>
      <w:r w:rsidRPr="006915FA">
        <w:rPr>
          <w:noProof/>
        </w:rPr>
        <w:tab/>
        <w:t xml:space="preserve">Can, A., Dao, D.T., Terrillion, C.E., Piantadosi, S.C., Bhat, S., Gould, T.D. The Tail Suspension Test. </w:t>
      </w:r>
      <w:r w:rsidRPr="006915FA">
        <w:rPr>
          <w:i/>
          <w:iCs/>
          <w:noProof/>
        </w:rPr>
        <w:t>J Vis Exp</w:t>
      </w:r>
      <w:r w:rsidRPr="006915FA">
        <w:rPr>
          <w:noProof/>
        </w:rPr>
        <w:t>. (58), doi: 10.3791/3769 (2011).</w:t>
      </w:r>
    </w:p>
    <w:p w14:paraId="730DCF9A" w14:textId="77777777" w:rsidR="006915FA" w:rsidRPr="006915FA" w:rsidRDefault="006915FA" w:rsidP="006915FA">
      <w:pPr>
        <w:rPr>
          <w:noProof/>
        </w:rPr>
        <w:pPrChange w:id="986" w:author="owner" w:date="2018-05-30T21:50:00Z">
          <w:pPr>
            <w:ind w:left="640" w:hanging="640"/>
          </w:pPr>
        </w:pPrChange>
      </w:pPr>
      <w:r w:rsidRPr="006915FA">
        <w:rPr>
          <w:noProof/>
        </w:rPr>
        <w:t>104.</w:t>
      </w:r>
      <w:r w:rsidRPr="006915FA">
        <w:rPr>
          <w:noProof/>
        </w:rPr>
        <w:tab/>
        <w:t xml:space="preserve">Song, L., Che, W., Min-wei, W., Murakami, Y., Matsumoto, K. Impairment of the spatial learning and memory induced by learned helplessness and chronic mild stress. </w:t>
      </w:r>
      <w:r w:rsidRPr="006915FA">
        <w:rPr>
          <w:i/>
          <w:iCs/>
          <w:noProof/>
        </w:rPr>
        <w:t>Pharmacol Biochem Behav</w:t>
      </w:r>
      <w:r w:rsidRPr="006915FA">
        <w:rPr>
          <w:noProof/>
        </w:rPr>
        <w:t xml:space="preserve">. </w:t>
      </w:r>
      <w:r w:rsidRPr="006915FA">
        <w:rPr>
          <w:b/>
          <w:bCs/>
          <w:noProof/>
        </w:rPr>
        <w:t>83</w:t>
      </w:r>
      <w:r w:rsidRPr="006915FA">
        <w:rPr>
          <w:noProof/>
        </w:rPr>
        <w:t xml:space="preserve"> (2), 186–193, doi: 10.1016/j.pbb.2006.01.004 (2006).</w:t>
      </w:r>
    </w:p>
    <w:p w14:paraId="73E24665" w14:textId="77777777" w:rsidR="006915FA" w:rsidRPr="006915FA" w:rsidRDefault="006915FA" w:rsidP="006915FA">
      <w:pPr>
        <w:rPr>
          <w:noProof/>
        </w:rPr>
        <w:pPrChange w:id="987" w:author="owner" w:date="2018-05-30T21:50:00Z">
          <w:pPr>
            <w:ind w:left="640" w:hanging="640"/>
          </w:pPr>
        </w:pPrChange>
      </w:pPr>
      <w:r w:rsidRPr="006915FA">
        <w:rPr>
          <w:noProof/>
        </w:rPr>
        <w:lastRenderedPageBreak/>
        <w:t>105.</w:t>
      </w:r>
      <w:r w:rsidRPr="006915FA">
        <w:rPr>
          <w:noProof/>
        </w:rPr>
        <w:tab/>
        <w:t xml:space="preserve">Mao, Q.Q., Ip, S.P., Ko, K.M., Tsai, S.H., Che, C.T. Peony glycosides produce antidepressant-like action in mice exposed to chronic unpredictable mild stress: Effects on hypothalamic-pituitary-adrenal function and brain-derived neurotrophic factor. </w:t>
      </w:r>
      <w:r w:rsidRPr="006915FA">
        <w:rPr>
          <w:i/>
          <w:iCs/>
          <w:noProof/>
        </w:rPr>
        <w:t>Prog Neuro-Psychopharmacology Biol Psychiatry</w:t>
      </w:r>
      <w:r w:rsidRPr="006915FA">
        <w:rPr>
          <w:noProof/>
        </w:rPr>
        <w:t xml:space="preserve">. </w:t>
      </w:r>
      <w:r w:rsidRPr="006915FA">
        <w:rPr>
          <w:b/>
          <w:bCs/>
          <w:noProof/>
        </w:rPr>
        <w:t>33</w:t>
      </w:r>
      <w:r w:rsidRPr="006915FA">
        <w:rPr>
          <w:noProof/>
        </w:rPr>
        <w:t xml:space="preserve"> (7), 1211–1216, doi: 10.1016/j.pnpbp.2009.07.002 (2009).</w:t>
      </w:r>
    </w:p>
    <w:p w14:paraId="4AB38FD8" w14:textId="77777777" w:rsidR="006915FA" w:rsidRPr="006915FA" w:rsidRDefault="006915FA" w:rsidP="006915FA">
      <w:pPr>
        <w:rPr>
          <w:noProof/>
        </w:rPr>
        <w:pPrChange w:id="988" w:author="owner" w:date="2018-05-30T21:50:00Z">
          <w:pPr>
            <w:ind w:left="640" w:hanging="640"/>
          </w:pPr>
        </w:pPrChange>
      </w:pPr>
      <w:r w:rsidRPr="006915FA">
        <w:rPr>
          <w:noProof/>
        </w:rPr>
        <w:t>106.</w:t>
      </w:r>
      <w:r w:rsidRPr="006915FA">
        <w:rPr>
          <w:noProof/>
        </w:rPr>
        <w:tab/>
        <w:t xml:space="preserve">Lutz, C.M., Linder, C.C., Davisson, M.T. Strains, Stocks and Mutant Mice. </w:t>
      </w:r>
      <w:r w:rsidRPr="006915FA">
        <w:rPr>
          <w:i/>
          <w:iCs/>
          <w:noProof/>
        </w:rPr>
        <w:t>Lab Mouse</w:t>
      </w:r>
      <w:r w:rsidRPr="006915FA">
        <w:rPr>
          <w:noProof/>
        </w:rPr>
        <w:t>. 37–56, doi: 10.1016/B978-0-12-382008-2.00003-9 (2012).</w:t>
      </w:r>
    </w:p>
    <w:p w14:paraId="65A234BF" w14:textId="77777777" w:rsidR="006915FA" w:rsidRPr="006915FA" w:rsidRDefault="006915FA" w:rsidP="006915FA">
      <w:pPr>
        <w:rPr>
          <w:noProof/>
        </w:rPr>
        <w:pPrChange w:id="989" w:author="owner" w:date="2018-05-30T21:50:00Z">
          <w:pPr>
            <w:ind w:left="640" w:hanging="640"/>
          </w:pPr>
        </w:pPrChange>
      </w:pPr>
      <w:r w:rsidRPr="006915FA">
        <w:rPr>
          <w:noProof/>
        </w:rPr>
        <w:t>107.</w:t>
      </w:r>
      <w:r w:rsidRPr="006915FA">
        <w:rPr>
          <w:noProof/>
        </w:rPr>
        <w:tab/>
        <w:t xml:space="preserve">Yalcin, I., Aksu, F., Belzung, C. Effects of desipramine and tramadol in a chronic mild stress model in mice are altered by yohimbine but not by pindolol. </w:t>
      </w:r>
      <w:r w:rsidRPr="006915FA">
        <w:rPr>
          <w:i/>
          <w:iCs/>
          <w:noProof/>
        </w:rPr>
        <w:t>Eur J Pharmacol</w:t>
      </w:r>
      <w:r w:rsidRPr="006915FA">
        <w:rPr>
          <w:noProof/>
        </w:rPr>
        <w:t xml:space="preserve">. </w:t>
      </w:r>
      <w:r w:rsidRPr="006915FA">
        <w:rPr>
          <w:b/>
          <w:bCs/>
          <w:noProof/>
        </w:rPr>
        <w:t>514</w:t>
      </w:r>
      <w:r w:rsidRPr="006915FA">
        <w:rPr>
          <w:noProof/>
        </w:rPr>
        <w:t xml:space="preserve"> (2–3), 165–174, doi: 10.1016/j.ejphar.2005.03.029 (2005).</w:t>
      </w:r>
    </w:p>
    <w:p w14:paraId="1ACE7714" w14:textId="77777777" w:rsidR="006915FA" w:rsidRPr="006915FA" w:rsidRDefault="006915FA" w:rsidP="006915FA">
      <w:pPr>
        <w:rPr>
          <w:noProof/>
        </w:rPr>
        <w:pPrChange w:id="990" w:author="owner" w:date="2018-05-30T21:50:00Z">
          <w:pPr>
            <w:ind w:left="640" w:hanging="640"/>
          </w:pPr>
        </w:pPrChange>
      </w:pPr>
      <w:r w:rsidRPr="006915FA">
        <w:rPr>
          <w:noProof/>
        </w:rPr>
        <w:t>108.</w:t>
      </w:r>
      <w:r w:rsidRPr="006915FA">
        <w:rPr>
          <w:noProof/>
        </w:rPr>
        <w:tab/>
        <w:t xml:space="preserve">Van Boxelaere, M., Clements, J., Callaerts, P., D’Hooge, R., Callaerts-Vegh, Z. Unpredictable chronic mild stress differentially impairs social and contextual discrimination learning in two inbred mouse strains. </w:t>
      </w:r>
      <w:r w:rsidRPr="006915FA">
        <w:rPr>
          <w:i/>
          <w:iCs/>
          <w:noProof/>
        </w:rPr>
        <w:t>PLoS One</w:t>
      </w:r>
      <w:r w:rsidRPr="006915FA">
        <w:rPr>
          <w:noProof/>
        </w:rPr>
        <w:t xml:space="preserve">. </w:t>
      </w:r>
      <w:r w:rsidRPr="006915FA">
        <w:rPr>
          <w:b/>
          <w:bCs/>
          <w:noProof/>
        </w:rPr>
        <w:t>12</w:t>
      </w:r>
      <w:r w:rsidRPr="006915FA">
        <w:rPr>
          <w:noProof/>
        </w:rPr>
        <w:t xml:space="preserve"> (11), doi: 10.1371/journal.pone.0188537 (2017).</w:t>
      </w:r>
    </w:p>
    <w:p w14:paraId="7DBAFF1F" w14:textId="77777777" w:rsidR="006915FA" w:rsidRPr="006915FA" w:rsidRDefault="006915FA" w:rsidP="006915FA">
      <w:pPr>
        <w:rPr>
          <w:noProof/>
        </w:rPr>
        <w:pPrChange w:id="991" w:author="owner" w:date="2018-05-30T21:50:00Z">
          <w:pPr>
            <w:ind w:left="640" w:hanging="640"/>
          </w:pPr>
        </w:pPrChange>
      </w:pPr>
      <w:r w:rsidRPr="006915FA">
        <w:rPr>
          <w:noProof/>
        </w:rPr>
        <w:t>109.</w:t>
      </w:r>
      <w:r w:rsidRPr="006915FA">
        <w:rPr>
          <w:noProof/>
        </w:rPr>
        <w:tab/>
        <w:t xml:space="preserve">Nadler, J.J. </w:t>
      </w:r>
      <w:r w:rsidRPr="006915FA">
        <w:rPr>
          <w:i/>
          <w:iCs/>
          <w:noProof/>
        </w:rPr>
        <w:t>et al.</w:t>
      </w:r>
      <w:r w:rsidRPr="006915FA">
        <w:rPr>
          <w:noProof/>
        </w:rPr>
        <w:t xml:space="preserve"> Automated apparatus for quantitation of social approach behaviors in mice. </w:t>
      </w:r>
      <w:r w:rsidRPr="006915FA">
        <w:rPr>
          <w:i/>
          <w:iCs/>
          <w:noProof/>
        </w:rPr>
        <w:t>Genes, Brain Behav</w:t>
      </w:r>
      <w:r w:rsidRPr="006915FA">
        <w:rPr>
          <w:noProof/>
        </w:rPr>
        <w:t xml:space="preserve">. </w:t>
      </w:r>
      <w:r w:rsidRPr="006915FA">
        <w:rPr>
          <w:b/>
          <w:bCs/>
          <w:noProof/>
        </w:rPr>
        <w:t>3</w:t>
      </w:r>
      <w:r w:rsidRPr="006915FA">
        <w:rPr>
          <w:noProof/>
        </w:rPr>
        <w:t xml:space="preserve"> (5), 303–314, doi: 10.1111/j.1601-183X.2004.00071.x (2004).</w:t>
      </w:r>
    </w:p>
    <w:p w14:paraId="09DA45B2" w14:textId="77777777" w:rsidR="006915FA" w:rsidRPr="006915FA" w:rsidRDefault="006915FA" w:rsidP="006915FA">
      <w:pPr>
        <w:rPr>
          <w:noProof/>
        </w:rPr>
        <w:pPrChange w:id="992" w:author="owner" w:date="2018-05-30T21:50:00Z">
          <w:pPr>
            <w:ind w:left="640" w:hanging="640"/>
          </w:pPr>
        </w:pPrChange>
      </w:pPr>
      <w:r w:rsidRPr="006915FA">
        <w:rPr>
          <w:noProof/>
        </w:rPr>
        <w:t>110.</w:t>
      </w:r>
      <w:r w:rsidRPr="006915FA">
        <w:rPr>
          <w:noProof/>
        </w:rPr>
        <w:tab/>
        <w:t xml:space="preserve">Girard, I., Garland, T. Plasma corticosterone response to acute and chronic voluntary exercise in female house mice. </w:t>
      </w:r>
      <w:r w:rsidRPr="006915FA">
        <w:rPr>
          <w:i/>
          <w:iCs/>
          <w:noProof/>
        </w:rPr>
        <w:t>J Appl Physiol</w:t>
      </w:r>
      <w:r w:rsidRPr="006915FA">
        <w:rPr>
          <w:noProof/>
        </w:rPr>
        <w:t xml:space="preserve">. </w:t>
      </w:r>
      <w:r w:rsidRPr="006915FA">
        <w:rPr>
          <w:b/>
          <w:bCs/>
          <w:noProof/>
        </w:rPr>
        <w:t>92</w:t>
      </w:r>
      <w:r w:rsidRPr="006915FA">
        <w:rPr>
          <w:noProof/>
        </w:rPr>
        <w:t xml:space="preserve"> (4), 1553–1561, doi: 10.1152/japplphysiol.00465.2001 (2002).</w:t>
      </w:r>
    </w:p>
    <w:p w14:paraId="15B073B1" w14:textId="77777777" w:rsidR="006915FA" w:rsidRPr="006915FA" w:rsidRDefault="006915FA" w:rsidP="006915FA">
      <w:pPr>
        <w:rPr>
          <w:noProof/>
        </w:rPr>
        <w:pPrChange w:id="993" w:author="owner" w:date="2018-05-30T21:50:00Z">
          <w:pPr>
            <w:ind w:left="640" w:hanging="640"/>
          </w:pPr>
        </w:pPrChange>
      </w:pPr>
      <w:r w:rsidRPr="006915FA">
        <w:rPr>
          <w:noProof/>
        </w:rPr>
        <w:t>111.</w:t>
      </w:r>
      <w:r w:rsidRPr="006915FA">
        <w:rPr>
          <w:noProof/>
        </w:rPr>
        <w:tab/>
        <w:t xml:space="preserve">Gumuslu, E. </w:t>
      </w:r>
      <w:r w:rsidRPr="006915FA">
        <w:rPr>
          <w:i/>
          <w:iCs/>
          <w:noProof/>
        </w:rPr>
        <w:t>et al.</w:t>
      </w:r>
      <w:r w:rsidRPr="006915FA">
        <w:rPr>
          <w:noProof/>
        </w:rPr>
        <w:t xml:space="preserve"> The antidepressant agomelatine improves memory deterioration and upregulates CREB and BDNF gene expression levels in unpredictable chronic mild stress (UCMS)-exposed mice. </w:t>
      </w:r>
      <w:r w:rsidRPr="006915FA">
        <w:rPr>
          <w:i/>
          <w:iCs/>
          <w:noProof/>
        </w:rPr>
        <w:t>Drug Target Insights</w:t>
      </w:r>
      <w:r w:rsidRPr="006915FA">
        <w:rPr>
          <w:noProof/>
        </w:rPr>
        <w:t xml:space="preserve">. </w:t>
      </w:r>
      <w:r w:rsidRPr="006915FA">
        <w:rPr>
          <w:b/>
          <w:bCs/>
          <w:noProof/>
        </w:rPr>
        <w:t>2014</w:t>
      </w:r>
      <w:r w:rsidRPr="006915FA">
        <w:rPr>
          <w:noProof/>
        </w:rPr>
        <w:t xml:space="preserve"> (8), 11–21, doi: 10.4137/DTI.S13870 (2014).</w:t>
      </w:r>
    </w:p>
    <w:p w14:paraId="2D52FF5B" w14:textId="77777777" w:rsidR="006915FA" w:rsidRPr="006915FA" w:rsidRDefault="006915FA" w:rsidP="006915FA">
      <w:pPr>
        <w:rPr>
          <w:noProof/>
        </w:rPr>
        <w:pPrChange w:id="994" w:author="owner" w:date="2018-05-30T21:50:00Z">
          <w:pPr>
            <w:ind w:left="640" w:hanging="640"/>
          </w:pPr>
        </w:pPrChange>
      </w:pPr>
      <w:r w:rsidRPr="006915FA">
        <w:rPr>
          <w:noProof/>
        </w:rPr>
        <w:t>112.</w:t>
      </w:r>
      <w:r w:rsidRPr="006915FA">
        <w:rPr>
          <w:noProof/>
        </w:rPr>
        <w:tab/>
        <w:t xml:space="preserve">Willner, P., Golembiowska, K., Klimek, V., Muscat, R. Changes in mesolimbic dopamine may explain stress-induced anhedonia. </w:t>
      </w:r>
      <w:r w:rsidRPr="006915FA">
        <w:rPr>
          <w:i/>
          <w:iCs/>
          <w:noProof/>
        </w:rPr>
        <w:t>Psychobiology</w:t>
      </w:r>
      <w:r w:rsidRPr="006915FA">
        <w:rPr>
          <w:noProof/>
        </w:rPr>
        <w:t xml:space="preserve">. </w:t>
      </w:r>
      <w:r w:rsidRPr="006915FA">
        <w:rPr>
          <w:b/>
          <w:bCs/>
          <w:noProof/>
        </w:rPr>
        <w:t>19</w:t>
      </w:r>
      <w:r w:rsidRPr="006915FA">
        <w:rPr>
          <w:noProof/>
        </w:rPr>
        <w:t xml:space="preserve"> (1), 79–84, doi: 10.1007/BF03337960 (1991).</w:t>
      </w:r>
    </w:p>
    <w:p w14:paraId="641B066C" w14:textId="77777777" w:rsidR="006915FA" w:rsidRPr="006915FA" w:rsidRDefault="006915FA" w:rsidP="006915FA">
      <w:pPr>
        <w:rPr>
          <w:noProof/>
        </w:rPr>
        <w:pPrChange w:id="995" w:author="owner" w:date="2018-05-30T21:50:00Z">
          <w:pPr>
            <w:ind w:left="640" w:hanging="640"/>
          </w:pPr>
        </w:pPrChange>
      </w:pPr>
      <w:r w:rsidRPr="006915FA">
        <w:rPr>
          <w:noProof/>
        </w:rPr>
        <w:t>113.</w:t>
      </w:r>
      <w:r w:rsidRPr="006915FA">
        <w:rPr>
          <w:noProof/>
        </w:rPr>
        <w:tab/>
        <w:t xml:space="preserve">Peng, Y.L., Liu, Y.N., Liu, L., Wang, X., Jiang, C.L., Wang, Y.X. Inducible nitric oxide synthase is involved in the modulation of depressive behaviors induced by unpredictable chronic mild stress. </w:t>
      </w:r>
      <w:r w:rsidRPr="006915FA">
        <w:rPr>
          <w:i/>
          <w:iCs/>
          <w:noProof/>
        </w:rPr>
        <w:t>J Neuroinflammation</w:t>
      </w:r>
      <w:r w:rsidRPr="006915FA">
        <w:rPr>
          <w:noProof/>
        </w:rPr>
        <w:t xml:space="preserve">. </w:t>
      </w:r>
      <w:r w:rsidRPr="006915FA">
        <w:rPr>
          <w:b/>
          <w:bCs/>
          <w:noProof/>
        </w:rPr>
        <w:t>9</w:t>
      </w:r>
      <w:r w:rsidRPr="006915FA">
        <w:rPr>
          <w:noProof/>
        </w:rPr>
        <w:t>, doi: 10.1186/1742-2094-9-75 (2012).</w:t>
      </w:r>
    </w:p>
    <w:p w14:paraId="7BD23832" w14:textId="77777777" w:rsidR="006915FA" w:rsidRPr="006915FA" w:rsidRDefault="006915FA" w:rsidP="006915FA">
      <w:pPr>
        <w:rPr>
          <w:noProof/>
        </w:rPr>
        <w:pPrChange w:id="996" w:author="owner" w:date="2018-05-30T21:50:00Z">
          <w:pPr>
            <w:ind w:left="640" w:hanging="640"/>
          </w:pPr>
        </w:pPrChange>
      </w:pPr>
      <w:r w:rsidRPr="006915FA">
        <w:rPr>
          <w:noProof/>
        </w:rPr>
        <w:t>114.</w:t>
      </w:r>
      <w:r w:rsidRPr="006915FA">
        <w:rPr>
          <w:noProof/>
        </w:rPr>
        <w:tab/>
        <w:t xml:space="preserve">Liu, B. </w:t>
      </w:r>
      <w:r w:rsidRPr="006915FA">
        <w:rPr>
          <w:i/>
          <w:iCs/>
          <w:noProof/>
        </w:rPr>
        <w:t>et al.</w:t>
      </w:r>
      <w:r w:rsidRPr="006915FA">
        <w:rPr>
          <w:noProof/>
        </w:rPr>
        <w:t xml:space="preserve"> Icariin exerts an antidepressant effect in an unpredictable chronic mild stress model of depression in rats and is associated with the regulation of hippocampal neuroinflammation. </w:t>
      </w:r>
      <w:r w:rsidRPr="006915FA">
        <w:rPr>
          <w:i/>
          <w:iCs/>
          <w:noProof/>
        </w:rPr>
        <w:t>Neuroscience</w:t>
      </w:r>
      <w:r w:rsidRPr="006915FA">
        <w:rPr>
          <w:noProof/>
        </w:rPr>
        <w:t xml:space="preserve">. </w:t>
      </w:r>
      <w:r w:rsidRPr="006915FA">
        <w:rPr>
          <w:b/>
          <w:bCs/>
          <w:noProof/>
        </w:rPr>
        <w:t>294</w:t>
      </w:r>
      <w:r w:rsidRPr="006915FA">
        <w:rPr>
          <w:noProof/>
        </w:rPr>
        <w:t>, 193–205, doi: 10.1016/j.neuroscience.2015.02.053 (2015).</w:t>
      </w:r>
    </w:p>
    <w:p w14:paraId="4AC2C3A2" w14:textId="77777777" w:rsidR="006915FA" w:rsidRPr="006915FA" w:rsidRDefault="006915FA" w:rsidP="006915FA">
      <w:pPr>
        <w:rPr>
          <w:noProof/>
        </w:rPr>
        <w:pPrChange w:id="997" w:author="owner" w:date="2018-05-30T21:50:00Z">
          <w:pPr>
            <w:ind w:left="640" w:hanging="640"/>
          </w:pPr>
        </w:pPrChange>
      </w:pPr>
      <w:r w:rsidRPr="006915FA">
        <w:rPr>
          <w:noProof/>
        </w:rPr>
        <w:t>115.</w:t>
      </w:r>
      <w:r w:rsidRPr="006915FA">
        <w:rPr>
          <w:noProof/>
        </w:rPr>
        <w:tab/>
        <w:t xml:space="preserve">Yalcin, I., Aksu, F., Bodard, S., Chalon, S., Belzung, C. Antidepressant-like effect of tramadol in the unpredictable chronic mild stress procedure: Possible involvement of the noradrenergic system. </w:t>
      </w:r>
      <w:r w:rsidRPr="006915FA">
        <w:rPr>
          <w:i/>
          <w:iCs/>
          <w:noProof/>
        </w:rPr>
        <w:t>Behav Pharmacol</w:t>
      </w:r>
      <w:r w:rsidRPr="006915FA">
        <w:rPr>
          <w:noProof/>
        </w:rPr>
        <w:t xml:space="preserve">. </w:t>
      </w:r>
      <w:r w:rsidRPr="006915FA">
        <w:rPr>
          <w:b/>
          <w:bCs/>
          <w:noProof/>
        </w:rPr>
        <w:t>18</w:t>
      </w:r>
      <w:r w:rsidRPr="006915FA">
        <w:rPr>
          <w:noProof/>
        </w:rPr>
        <w:t xml:space="preserve"> (7), 623–631, doi: 10.1097/FBP.0b013e3282eff109 (2007).</w:t>
      </w:r>
    </w:p>
    <w:p w14:paraId="2CD8063A" w14:textId="77777777" w:rsidR="006915FA" w:rsidRPr="006915FA" w:rsidRDefault="006915FA" w:rsidP="006915FA">
      <w:pPr>
        <w:rPr>
          <w:noProof/>
        </w:rPr>
        <w:pPrChange w:id="998" w:author="owner" w:date="2018-05-30T21:50:00Z">
          <w:pPr>
            <w:ind w:left="640" w:hanging="640"/>
          </w:pPr>
        </w:pPrChange>
      </w:pPr>
      <w:r w:rsidRPr="006915FA">
        <w:rPr>
          <w:noProof/>
        </w:rPr>
        <w:t>116.</w:t>
      </w:r>
      <w:r w:rsidRPr="006915FA">
        <w:rPr>
          <w:noProof/>
        </w:rPr>
        <w:tab/>
        <w:t xml:space="preserve">Mineur, Y.S., Belzung, C., Crusio, W.E. Functional implications of decreases in neurogenesis following chronic mild stress in mice. </w:t>
      </w:r>
      <w:r w:rsidRPr="006915FA">
        <w:rPr>
          <w:i/>
          <w:iCs/>
          <w:noProof/>
        </w:rPr>
        <w:t>Neuroscience</w:t>
      </w:r>
      <w:r w:rsidRPr="006915FA">
        <w:rPr>
          <w:noProof/>
        </w:rPr>
        <w:t xml:space="preserve">. </w:t>
      </w:r>
      <w:r w:rsidRPr="006915FA">
        <w:rPr>
          <w:b/>
          <w:bCs/>
          <w:noProof/>
        </w:rPr>
        <w:t>150</w:t>
      </w:r>
      <w:r w:rsidRPr="006915FA">
        <w:rPr>
          <w:noProof/>
        </w:rPr>
        <w:t xml:space="preserve"> (2), 251–259, doi: 10.1016/j.neuroscience.2007.09.045 (2007).</w:t>
      </w:r>
    </w:p>
    <w:p w14:paraId="7673B9E1" w14:textId="77777777" w:rsidR="006915FA" w:rsidRPr="006915FA" w:rsidRDefault="006915FA" w:rsidP="006915FA">
      <w:pPr>
        <w:rPr>
          <w:noProof/>
        </w:rPr>
        <w:pPrChange w:id="999" w:author="owner" w:date="2018-05-30T21:50:00Z">
          <w:pPr>
            <w:ind w:left="640" w:hanging="640"/>
          </w:pPr>
        </w:pPrChange>
      </w:pPr>
      <w:r w:rsidRPr="006915FA">
        <w:rPr>
          <w:noProof/>
        </w:rPr>
        <w:t>117.</w:t>
      </w:r>
      <w:r w:rsidRPr="006915FA">
        <w:rPr>
          <w:noProof/>
        </w:rPr>
        <w:tab/>
        <w:t xml:space="preserve">Simchon-Tenenbaum, Y., Weizman, A., Rehavi, M. Alterations in brain neurotrophic and glial factors following early age chronic methylphenidate and cocaine administration. </w:t>
      </w:r>
      <w:r w:rsidRPr="006915FA">
        <w:rPr>
          <w:i/>
          <w:iCs/>
          <w:noProof/>
        </w:rPr>
        <w:t>Behav Brain Res</w:t>
      </w:r>
      <w:r w:rsidRPr="006915FA">
        <w:rPr>
          <w:noProof/>
        </w:rPr>
        <w:t xml:space="preserve">. </w:t>
      </w:r>
      <w:r w:rsidRPr="006915FA">
        <w:rPr>
          <w:b/>
          <w:bCs/>
          <w:noProof/>
        </w:rPr>
        <w:t>282</w:t>
      </w:r>
      <w:r w:rsidRPr="006915FA">
        <w:rPr>
          <w:noProof/>
        </w:rPr>
        <w:t>, 125–132, doi: 10.1016/j.bbr.2014.12.058 (2015).</w:t>
      </w:r>
    </w:p>
    <w:p w14:paraId="50AEF2A2" w14:textId="77777777" w:rsidR="006915FA" w:rsidRPr="006915FA" w:rsidRDefault="006915FA" w:rsidP="006915FA">
      <w:pPr>
        <w:rPr>
          <w:noProof/>
        </w:rPr>
        <w:pPrChange w:id="1000" w:author="owner" w:date="2018-05-30T21:50:00Z">
          <w:pPr>
            <w:ind w:left="640" w:hanging="640"/>
          </w:pPr>
        </w:pPrChange>
      </w:pPr>
      <w:r w:rsidRPr="006915FA">
        <w:rPr>
          <w:noProof/>
        </w:rPr>
        <w:t>118.</w:t>
      </w:r>
      <w:r w:rsidRPr="006915FA">
        <w:rPr>
          <w:noProof/>
        </w:rPr>
        <w:tab/>
        <w:t xml:space="preserve">Hnasko, R. </w:t>
      </w:r>
      <w:r w:rsidRPr="006915FA">
        <w:rPr>
          <w:i/>
          <w:iCs/>
          <w:noProof/>
        </w:rPr>
        <w:t>ELISA: Methods and Protocols</w:t>
      </w:r>
      <w:r w:rsidRPr="006915FA">
        <w:rPr>
          <w:noProof/>
        </w:rPr>
        <w:t xml:space="preserve">. </w:t>
      </w:r>
      <w:r w:rsidRPr="006915FA">
        <w:rPr>
          <w:i/>
          <w:iCs/>
          <w:noProof/>
        </w:rPr>
        <w:t>ELISA Methods Protoc</w:t>
      </w:r>
      <w:r w:rsidRPr="006915FA">
        <w:rPr>
          <w:noProof/>
        </w:rPr>
        <w:t>. doi: 10.1007/978-1-4939-2742-5. (2015).</w:t>
      </w:r>
    </w:p>
    <w:p w14:paraId="629F2178" w14:textId="77777777" w:rsidR="006915FA" w:rsidRPr="006915FA" w:rsidRDefault="006915FA" w:rsidP="006915FA">
      <w:pPr>
        <w:rPr>
          <w:noProof/>
        </w:rPr>
        <w:pPrChange w:id="1001" w:author="owner" w:date="2018-05-30T21:50:00Z">
          <w:pPr>
            <w:ind w:left="640" w:hanging="640"/>
          </w:pPr>
        </w:pPrChange>
      </w:pPr>
      <w:r w:rsidRPr="006915FA">
        <w:rPr>
          <w:noProof/>
        </w:rPr>
        <w:lastRenderedPageBreak/>
        <w:t>119.</w:t>
      </w:r>
      <w:r w:rsidRPr="006915FA">
        <w:rPr>
          <w:noProof/>
        </w:rPr>
        <w:tab/>
        <w:t xml:space="preserve">Watanabe, S. Social factors modulate restraint stress induced hyperthermia in mice. </w:t>
      </w:r>
      <w:r w:rsidRPr="006915FA">
        <w:rPr>
          <w:i/>
          <w:iCs/>
          <w:noProof/>
        </w:rPr>
        <w:t>Brain Res</w:t>
      </w:r>
      <w:r w:rsidRPr="006915FA">
        <w:rPr>
          <w:noProof/>
        </w:rPr>
        <w:t xml:space="preserve">. </w:t>
      </w:r>
      <w:r w:rsidRPr="006915FA">
        <w:rPr>
          <w:b/>
          <w:bCs/>
          <w:noProof/>
        </w:rPr>
        <w:t>1624</w:t>
      </w:r>
      <w:r w:rsidRPr="006915FA">
        <w:rPr>
          <w:noProof/>
        </w:rPr>
        <w:t>, 134–139, doi: 10.1016/j.brainres.2015.07.019 (2015).</w:t>
      </w:r>
    </w:p>
    <w:p w14:paraId="0DD3D2A9" w14:textId="77777777" w:rsidR="006915FA" w:rsidRPr="006915FA" w:rsidRDefault="006915FA" w:rsidP="006915FA">
      <w:pPr>
        <w:rPr>
          <w:noProof/>
        </w:rPr>
        <w:pPrChange w:id="1002" w:author="owner" w:date="2018-05-30T21:50:00Z">
          <w:pPr>
            <w:ind w:left="640" w:hanging="640"/>
          </w:pPr>
        </w:pPrChange>
      </w:pPr>
      <w:r w:rsidRPr="006915FA">
        <w:rPr>
          <w:noProof/>
        </w:rPr>
        <w:t>120.</w:t>
      </w:r>
      <w:r w:rsidRPr="006915FA">
        <w:rPr>
          <w:noProof/>
        </w:rPr>
        <w:tab/>
        <w:t xml:space="preserve">Mineur, Y.S., Prasol, D.J., Belzung, C., Crusio, W.E. Agonistic behavior and unpredictable chronic mild stress in mice. </w:t>
      </w:r>
      <w:r w:rsidRPr="006915FA">
        <w:rPr>
          <w:i/>
          <w:iCs/>
          <w:noProof/>
        </w:rPr>
        <w:t>Behav Genet</w:t>
      </w:r>
      <w:r w:rsidRPr="006915FA">
        <w:rPr>
          <w:noProof/>
        </w:rPr>
        <w:t xml:space="preserve">. </w:t>
      </w:r>
      <w:r w:rsidRPr="006915FA">
        <w:rPr>
          <w:b/>
          <w:bCs/>
          <w:noProof/>
        </w:rPr>
        <w:t>33</w:t>
      </w:r>
      <w:r w:rsidRPr="006915FA">
        <w:rPr>
          <w:noProof/>
        </w:rPr>
        <w:t xml:space="preserve"> (5), 513–519, doi: 10.1023/A:1025770616068 (2003).</w:t>
      </w:r>
    </w:p>
    <w:p w14:paraId="12455D9C" w14:textId="77777777" w:rsidR="006915FA" w:rsidRPr="006915FA" w:rsidRDefault="006915FA" w:rsidP="006915FA">
      <w:pPr>
        <w:rPr>
          <w:noProof/>
        </w:rPr>
        <w:pPrChange w:id="1003" w:author="owner" w:date="2018-05-30T21:50:00Z">
          <w:pPr>
            <w:ind w:left="640" w:hanging="640"/>
          </w:pPr>
        </w:pPrChange>
      </w:pPr>
      <w:r w:rsidRPr="006915FA">
        <w:rPr>
          <w:noProof/>
        </w:rPr>
        <w:t>121.</w:t>
      </w:r>
      <w:r w:rsidRPr="006915FA">
        <w:rPr>
          <w:noProof/>
        </w:rPr>
        <w:tab/>
        <w:t xml:space="preserve">Frisbee, J.C., Brooks, S.D., Stanley, S.C., d’Audiffret, A.C. An Unpredictable Chronic Mild Stress Protocol for Instigating Depressive Symptoms, Behavioral Changes and Negative Health Outcomes in Rodents. </w:t>
      </w:r>
      <w:r w:rsidRPr="006915FA">
        <w:rPr>
          <w:i/>
          <w:iCs/>
          <w:noProof/>
        </w:rPr>
        <w:t>J Vis Exp</w:t>
      </w:r>
      <w:r w:rsidRPr="006915FA">
        <w:rPr>
          <w:noProof/>
        </w:rPr>
        <w:t>. (106), doi: 10.3791/53109 (2015).</w:t>
      </w:r>
    </w:p>
    <w:p w14:paraId="0A24F6B4" w14:textId="77777777" w:rsidR="006915FA" w:rsidRPr="006915FA" w:rsidRDefault="006915FA" w:rsidP="006915FA">
      <w:pPr>
        <w:rPr>
          <w:noProof/>
        </w:rPr>
        <w:pPrChange w:id="1004" w:author="owner" w:date="2018-05-30T21:50:00Z">
          <w:pPr>
            <w:ind w:left="640" w:hanging="640"/>
          </w:pPr>
        </w:pPrChange>
      </w:pPr>
      <w:r w:rsidRPr="006915FA">
        <w:rPr>
          <w:noProof/>
        </w:rPr>
        <w:t>122.</w:t>
      </w:r>
      <w:r w:rsidRPr="006915FA">
        <w:rPr>
          <w:noProof/>
        </w:rPr>
        <w:tab/>
        <w:t xml:space="preserve">Westenbroek, C., Ter Horst, G.J., Roos, M.H., Kuipers, S.D., Trentani, A., Den Boer, J.A. Gender-specific effects of social housing in rats after chronic mild stress exposure. </w:t>
      </w:r>
      <w:r w:rsidRPr="006915FA">
        <w:rPr>
          <w:i/>
          <w:iCs/>
          <w:noProof/>
        </w:rPr>
        <w:t>Prog Neuro-Psychopharmacology Biol Psychiatry</w:t>
      </w:r>
      <w:r w:rsidRPr="006915FA">
        <w:rPr>
          <w:noProof/>
        </w:rPr>
        <w:t xml:space="preserve">. </w:t>
      </w:r>
      <w:r w:rsidRPr="006915FA">
        <w:rPr>
          <w:b/>
          <w:bCs/>
          <w:noProof/>
        </w:rPr>
        <w:t>27</w:t>
      </w:r>
      <w:r w:rsidRPr="006915FA">
        <w:rPr>
          <w:noProof/>
        </w:rPr>
        <w:t xml:space="preserve"> (1), 21–30, doi: 10.1016/S0278-5846(02)00310-X (2003).</w:t>
      </w:r>
    </w:p>
    <w:p w14:paraId="47190060" w14:textId="77777777" w:rsidR="006915FA" w:rsidRPr="006915FA" w:rsidRDefault="006915FA" w:rsidP="006915FA">
      <w:pPr>
        <w:rPr>
          <w:noProof/>
        </w:rPr>
        <w:pPrChange w:id="1005" w:author="owner" w:date="2018-05-30T21:50:00Z">
          <w:pPr>
            <w:ind w:left="640" w:hanging="640"/>
          </w:pPr>
        </w:pPrChange>
      </w:pPr>
      <w:r w:rsidRPr="006915FA">
        <w:rPr>
          <w:noProof/>
        </w:rPr>
        <w:t>123.</w:t>
      </w:r>
      <w:r w:rsidRPr="006915FA">
        <w:rPr>
          <w:noProof/>
        </w:rPr>
        <w:tab/>
        <w:t xml:space="preserve">Bartolomucci, A. </w:t>
      </w:r>
      <w:r w:rsidRPr="006915FA">
        <w:rPr>
          <w:i/>
          <w:iCs/>
          <w:noProof/>
        </w:rPr>
        <w:t>et al.</w:t>
      </w:r>
      <w:r w:rsidRPr="006915FA">
        <w:rPr>
          <w:noProof/>
        </w:rPr>
        <w:t xml:space="preserve"> Individual housing induces altered immuno-endocrine responses to psychological stress in male mice. </w:t>
      </w:r>
      <w:r w:rsidRPr="006915FA">
        <w:rPr>
          <w:i/>
          <w:iCs/>
          <w:noProof/>
        </w:rPr>
        <w:t>Psychoneuroendocrinology</w:t>
      </w:r>
      <w:r w:rsidRPr="006915FA">
        <w:rPr>
          <w:noProof/>
        </w:rPr>
        <w:t xml:space="preserve">. </w:t>
      </w:r>
      <w:r w:rsidRPr="006915FA">
        <w:rPr>
          <w:b/>
          <w:bCs/>
          <w:noProof/>
        </w:rPr>
        <w:t>28</w:t>
      </w:r>
      <w:r w:rsidRPr="006915FA">
        <w:rPr>
          <w:noProof/>
        </w:rPr>
        <w:t xml:space="preserve"> (4), 540–558, doi: 10.1016/S0306-4530(02)00039-2 (2003).</w:t>
      </w:r>
    </w:p>
    <w:p w14:paraId="25304A6E" w14:textId="77777777" w:rsidR="006915FA" w:rsidRPr="006915FA" w:rsidRDefault="006915FA" w:rsidP="006915FA">
      <w:pPr>
        <w:rPr>
          <w:noProof/>
        </w:rPr>
        <w:pPrChange w:id="1006" w:author="owner" w:date="2018-05-30T21:50:00Z">
          <w:pPr>
            <w:ind w:left="640" w:hanging="640"/>
          </w:pPr>
        </w:pPrChange>
      </w:pPr>
      <w:r w:rsidRPr="006915FA">
        <w:rPr>
          <w:noProof/>
        </w:rPr>
        <w:t>124.</w:t>
      </w:r>
      <w:r w:rsidRPr="006915FA">
        <w:rPr>
          <w:noProof/>
        </w:rPr>
        <w:tab/>
        <w:t xml:space="preserve">Võikar, V., Polus, A., Vasar, E., Rauvala, H. Long-term individual housing in C57BL/6J and DBA/2 mice: Assessment of behavioral consequences. </w:t>
      </w:r>
      <w:r w:rsidRPr="006915FA">
        <w:rPr>
          <w:i/>
          <w:iCs/>
          <w:noProof/>
        </w:rPr>
        <w:t>Genes, Brain Behav</w:t>
      </w:r>
      <w:r w:rsidRPr="006915FA">
        <w:rPr>
          <w:noProof/>
        </w:rPr>
        <w:t xml:space="preserve">. </w:t>
      </w:r>
      <w:r w:rsidRPr="006915FA">
        <w:rPr>
          <w:b/>
          <w:bCs/>
          <w:noProof/>
        </w:rPr>
        <w:t>4</w:t>
      </w:r>
      <w:r w:rsidRPr="006915FA">
        <w:rPr>
          <w:noProof/>
        </w:rPr>
        <w:t xml:space="preserve"> (4), 240–252, doi: 10.1111/j.1601-183X.2004.00106.x (2005).</w:t>
      </w:r>
    </w:p>
    <w:p w14:paraId="48A4127C" w14:textId="77777777" w:rsidR="006915FA" w:rsidRPr="006915FA" w:rsidRDefault="006915FA" w:rsidP="006915FA">
      <w:pPr>
        <w:rPr>
          <w:noProof/>
        </w:rPr>
        <w:pPrChange w:id="1007" w:author="owner" w:date="2018-05-30T21:48:00Z">
          <w:pPr>
            <w:ind w:left="640" w:hanging="640"/>
          </w:pPr>
        </w:pPrChange>
      </w:pPr>
      <w:r w:rsidRPr="006915FA">
        <w:rPr>
          <w:noProof/>
        </w:rPr>
        <w:t>125.</w:t>
      </w:r>
      <w:r w:rsidRPr="006915FA">
        <w:rPr>
          <w:noProof/>
        </w:rPr>
        <w:tab/>
        <w:t xml:space="preserve">Krohn, T.C., Sørensen, D.B., Ottesen, J.L., Hansen, A.K. The effects of individual housing on mice and rats: a review. </w:t>
      </w:r>
      <w:r w:rsidRPr="006915FA">
        <w:rPr>
          <w:i/>
          <w:iCs/>
          <w:noProof/>
        </w:rPr>
        <w:t>Anim Welf</w:t>
      </w:r>
      <w:r w:rsidRPr="006915FA">
        <w:rPr>
          <w:noProof/>
        </w:rPr>
        <w:t xml:space="preserve">. </w:t>
      </w:r>
      <w:r w:rsidRPr="006915FA">
        <w:rPr>
          <w:b/>
          <w:bCs/>
          <w:noProof/>
        </w:rPr>
        <w:t>15</w:t>
      </w:r>
      <w:r w:rsidRPr="006915FA">
        <w:rPr>
          <w:noProof/>
        </w:rPr>
        <w:t xml:space="preserve"> (4), 343–352 (2006).</w:t>
      </w:r>
    </w:p>
    <w:p w14:paraId="07DCF19F" w14:textId="6637B0E3" w:rsidR="009F659A" w:rsidRPr="00BE1CFB" w:rsidRDefault="00FC7086" w:rsidP="006915FA">
      <w:pPr>
        <w:rPr>
          <w:rFonts w:asciiTheme="minorHAnsi" w:hAnsiTheme="minorHAnsi" w:cstheme="minorHAnsi"/>
          <w:bCs/>
          <w:color w:val="808080"/>
        </w:rPr>
      </w:pPr>
      <w:r>
        <w:rPr>
          <w:rFonts w:asciiTheme="minorHAnsi" w:hAnsiTheme="minorHAnsi" w:cstheme="minorHAnsi"/>
          <w:bCs/>
          <w:color w:val="808080"/>
        </w:rPr>
        <w:fldChar w:fldCharType="end"/>
      </w:r>
    </w:p>
    <w:sectPr w:rsidR="009F659A" w:rsidRPr="00BE1CFB" w:rsidSect="00B81B15">
      <w:headerReference w:type="default" r:id="rId9"/>
      <w:footerReference w:type="default" r:id="rId10"/>
      <w:headerReference w:type="first" r:id="rId11"/>
      <w:footerReference w:type="first" r:id="rId12"/>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12EE9A" w14:textId="77777777" w:rsidR="00EC058B" w:rsidRDefault="00EC058B" w:rsidP="00621C4E">
      <w:r>
        <w:separator/>
      </w:r>
    </w:p>
  </w:endnote>
  <w:endnote w:type="continuationSeparator" w:id="0">
    <w:p w14:paraId="5F51ACA9" w14:textId="77777777" w:rsidR="00EC058B" w:rsidRDefault="00EC058B"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3754366"/>
      <w:docPartObj>
        <w:docPartGallery w:val="Page Numbers (Bottom of Page)"/>
        <w:docPartUnique/>
      </w:docPartObj>
    </w:sdtPr>
    <w:sdtEndPr/>
    <w:sdtContent>
      <w:p w14:paraId="0826C008" w14:textId="42534572" w:rsidR="0011101D" w:rsidRDefault="0011101D">
        <w:pPr>
          <w:pStyle w:val="a5"/>
        </w:pPr>
        <w:r>
          <w:fldChar w:fldCharType="begin"/>
        </w:r>
        <w:r>
          <w:instrText xml:space="preserve"> PAGE   \* MERGEFORMAT </w:instrText>
        </w:r>
        <w:r>
          <w:fldChar w:fldCharType="separate"/>
        </w:r>
        <w:r w:rsidR="006915FA" w:rsidRPr="006915FA">
          <w:rPr>
            <w:noProof/>
            <w:lang w:val="he-IL" w:bidi="he-IL"/>
          </w:rPr>
          <w:t>8</w:t>
        </w:r>
        <w:r>
          <w:rPr>
            <w:noProof/>
            <w:lang w:val="he-IL"/>
          </w:rPr>
          <w:fldChar w:fldCharType="end"/>
        </w:r>
      </w:p>
    </w:sdtContent>
  </w:sdt>
  <w:p w14:paraId="6A524474" w14:textId="77777777" w:rsidR="0011101D" w:rsidRDefault="0011101D">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BABCDF" w14:textId="45605190" w:rsidR="0011101D" w:rsidRDefault="0011101D" w:rsidP="003108E5">
    <w:r>
      <w:tab/>
    </w:r>
    <w:r>
      <w:tab/>
    </w:r>
    <w:r>
      <w:tab/>
    </w:r>
    <w:r>
      <w:tab/>
    </w:r>
    <w:r>
      <w:tab/>
    </w:r>
    <w:r>
      <w:tab/>
    </w:r>
    <w:r>
      <w:tab/>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913FB1" w14:textId="77777777" w:rsidR="00EC058B" w:rsidRDefault="00EC058B" w:rsidP="00621C4E">
      <w:r>
        <w:separator/>
      </w:r>
    </w:p>
  </w:footnote>
  <w:footnote w:type="continuationSeparator" w:id="0">
    <w:p w14:paraId="4004CD08" w14:textId="77777777" w:rsidR="00EC058B" w:rsidRDefault="00EC058B" w:rsidP="00621C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49A9C9" w14:textId="158B9F37" w:rsidR="0011101D" w:rsidRPr="006F06E4" w:rsidRDefault="0011101D" w:rsidP="00B81B15">
    <w:pPr>
      <w:pStyle w:val="a3"/>
      <w:tabs>
        <w:tab w:val="clear" w:pos="9360"/>
        <w:tab w:val="left" w:pos="5724"/>
      </w:tabs>
      <w:rPr>
        <w:b/>
        <w:color w:val="1F497D"/>
        <w:sz w:val="28"/>
        <w:szCs w:val="28"/>
      </w:rPr>
    </w:pPr>
    <w:r w:rsidRPr="009A38A5">
      <w:rPr>
        <w:sz w:val="22"/>
      </w:rPr>
      <w:tab/>
    </w:r>
    <w:r>
      <w:rPr>
        <w:sz w:val="22"/>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8FDB2F" w14:textId="709BFF76" w:rsidR="0011101D" w:rsidRPr="006F06E4" w:rsidRDefault="0011101D" w:rsidP="00467049">
    <w:pPr>
      <w:pStyle w:val="a3"/>
      <w:jc w:val="right"/>
      <w:rPr>
        <w:b/>
        <w:color w:val="1F497D"/>
        <w:sz w:val="32"/>
        <w:szCs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4439DA"/>
    <w:multiLevelType w:val="multilevel"/>
    <w:tmpl w:val="633C4EF2"/>
    <w:lvl w:ilvl="0">
      <w:start w:val="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D4F47C5"/>
    <w:multiLevelType w:val="multilevel"/>
    <w:tmpl w:val="28722930"/>
    <w:lvl w:ilvl="0">
      <w:start w:val="2"/>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8">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36835E6"/>
    <w:multiLevelType w:val="multilevel"/>
    <w:tmpl w:val="E0B04536"/>
    <w:lvl w:ilvl="0">
      <w:start w:val="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4">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5">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6">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2">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9510FCA"/>
    <w:multiLevelType w:val="multilevel"/>
    <w:tmpl w:val="C23E420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6"/>
  </w:num>
  <w:num w:numId="2">
    <w:abstractNumId w:val="19"/>
  </w:num>
  <w:num w:numId="3">
    <w:abstractNumId w:val="5"/>
  </w:num>
  <w:num w:numId="4">
    <w:abstractNumId w:val="17"/>
  </w:num>
  <w:num w:numId="5">
    <w:abstractNumId w:val="9"/>
  </w:num>
  <w:num w:numId="6">
    <w:abstractNumId w:val="16"/>
  </w:num>
  <w:num w:numId="7">
    <w:abstractNumId w:val="0"/>
  </w:num>
  <w:num w:numId="8">
    <w:abstractNumId w:val="10"/>
  </w:num>
  <w:num w:numId="9">
    <w:abstractNumId w:val="12"/>
  </w:num>
  <w:num w:numId="10">
    <w:abstractNumId w:val="18"/>
  </w:num>
  <w:num w:numId="11">
    <w:abstractNumId w:val="22"/>
  </w:num>
  <w:num w:numId="12">
    <w:abstractNumId w:val="2"/>
  </w:num>
  <w:num w:numId="13">
    <w:abstractNumId w:val="20"/>
  </w:num>
  <w:num w:numId="14">
    <w:abstractNumId w:val="27"/>
  </w:num>
  <w:num w:numId="15">
    <w:abstractNumId w:val="13"/>
  </w:num>
  <w:num w:numId="16">
    <w:abstractNumId w:val="8"/>
  </w:num>
  <w:num w:numId="17">
    <w:abstractNumId w:val="21"/>
  </w:num>
  <w:num w:numId="18">
    <w:abstractNumId w:val="14"/>
  </w:num>
  <w:num w:numId="19">
    <w:abstractNumId w:val="25"/>
  </w:num>
  <w:num w:numId="20">
    <w:abstractNumId w:val="3"/>
  </w:num>
  <w:num w:numId="21">
    <w:abstractNumId w:val="26"/>
  </w:num>
  <w:num w:numId="22">
    <w:abstractNumId w:val="23"/>
  </w:num>
  <w:num w:numId="23">
    <w:abstractNumId w:val="15"/>
  </w:num>
  <w:num w:numId="24">
    <w:abstractNumId w:val="28"/>
  </w:num>
  <w:num w:numId="25">
    <w:abstractNumId w:val="7"/>
  </w:num>
  <w:num w:numId="26">
    <w:abstractNumId w:val="1"/>
  </w:num>
  <w:num w:numId="27">
    <w:abstractNumId w:val="4"/>
  </w:num>
  <w:num w:numId="28">
    <w:abstractNumId w:val="24"/>
  </w:num>
  <w:num w:numId="29">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705F"/>
    <w:rsid w:val="00000CD4"/>
    <w:rsid w:val="00001169"/>
    <w:rsid w:val="00001806"/>
    <w:rsid w:val="00003E9E"/>
    <w:rsid w:val="00005815"/>
    <w:rsid w:val="00006972"/>
    <w:rsid w:val="000077FD"/>
    <w:rsid w:val="00007DBC"/>
    <w:rsid w:val="00007EA1"/>
    <w:rsid w:val="000100F0"/>
    <w:rsid w:val="000110AC"/>
    <w:rsid w:val="000129B2"/>
    <w:rsid w:val="00012FF9"/>
    <w:rsid w:val="0001389C"/>
    <w:rsid w:val="00014314"/>
    <w:rsid w:val="00015A8C"/>
    <w:rsid w:val="000175F6"/>
    <w:rsid w:val="00020593"/>
    <w:rsid w:val="00021434"/>
    <w:rsid w:val="00021774"/>
    <w:rsid w:val="00021DF3"/>
    <w:rsid w:val="00023869"/>
    <w:rsid w:val="00024598"/>
    <w:rsid w:val="00024A26"/>
    <w:rsid w:val="00025DB8"/>
    <w:rsid w:val="000279B0"/>
    <w:rsid w:val="00027AD8"/>
    <w:rsid w:val="00032769"/>
    <w:rsid w:val="0003311E"/>
    <w:rsid w:val="00033DE6"/>
    <w:rsid w:val="00034C8F"/>
    <w:rsid w:val="000353A8"/>
    <w:rsid w:val="000374C4"/>
    <w:rsid w:val="00037B58"/>
    <w:rsid w:val="000406EA"/>
    <w:rsid w:val="000406F8"/>
    <w:rsid w:val="000414E2"/>
    <w:rsid w:val="00051B73"/>
    <w:rsid w:val="00054AAF"/>
    <w:rsid w:val="00054E54"/>
    <w:rsid w:val="00055CF4"/>
    <w:rsid w:val="00060ABE"/>
    <w:rsid w:val="00061A50"/>
    <w:rsid w:val="0006361B"/>
    <w:rsid w:val="000638EC"/>
    <w:rsid w:val="00064104"/>
    <w:rsid w:val="000652E3"/>
    <w:rsid w:val="00066025"/>
    <w:rsid w:val="0006719A"/>
    <w:rsid w:val="00067A8F"/>
    <w:rsid w:val="000701D1"/>
    <w:rsid w:val="00071A73"/>
    <w:rsid w:val="00073421"/>
    <w:rsid w:val="00080A20"/>
    <w:rsid w:val="00082796"/>
    <w:rsid w:val="00082DF4"/>
    <w:rsid w:val="00086FF5"/>
    <w:rsid w:val="00087C0A"/>
    <w:rsid w:val="00092D7E"/>
    <w:rsid w:val="00093ADD"/>
    <w:rsid w:val="00093BC4"/>
    <w:rsid w:val="000943E6"/>
    <w:rsid w:val="00097929"/>
    <w:rsid w:val="000A0FC8"/>
    <w:rsid w:val="000A1E3E"/>
    <w:rsid w:val="000A1E80"/>
    <w:rsid w:val="000A3B70"/>
    <w:rsid w:val="000A5153"/>
    <w:rsid w:val="000A733F"/>
    <w:rsid w:val="000B10AE"/>
    <w:rsid w:val="000B30BF"/>
    <w:rsid w:val="000B5419"/>
    <w:rsid w:val="000B566B"/>
    <w:rsid w:val="000B662E"/>
    <w:rsid w:val="000B7294"/>
    <w:rsid w:val="000B75D0"/>
    <w:rsid w:val="000C1CF8"/>
    <w:rsid w:val="000C2E1A"/>
    <w:rsid w:val="000C49CF"/>
    <w:rsid w:val="000C52E9"/>
    <w:rsid w:val="000C5CDC"/>
    <w:rsid w:val="000C65DC"/>
    <w:rsid w:val="000C66F3"/>
    <w:rsid w:val="000C6900"/>
    <w:rsid w:val="000D214C"/>
    <w:rsid w:val="000D25E2"/>
    <w:rsid w:val="000D31E8"/>
    <w:rsid w:val="000D76E4"/>
    <w:rsid w:val="000D787E"/>
    <w:rsid w:val="000E3816"/>
    <w:rsid w:val="000E42FF"/>
    <w:rsid w:val="000E44A8"/>
    <w:rsid w:val="000E4981"/>
    <w:rsid w:val="000E4CED"/>
    <w:rsid w:val="000E4F77"/>
    <w:rsid w:val="000E505B"/>
    <w:rsid w:val="000F2195"/>
    <w:rsid w:val="000F265C"/>
    <w:rsid w:val="000F3AFA"/>
    <w:rsid w:val="000F3DC7"/>
    <w:rsid w:val="000F5712"/>
    <w:rsid w:val="000F5D59"/>
    <w:rsid w:val="000F5F5C"/>
    <w:rsid w:val="000F6611"/>
    <w:rsid w:val="000F67BC"/>
    <w:rsid w:val="000F7E22"/>
    <w:rsid w:val="00100C4A"/>
    <w:rsid w:val="001104F3"/>
    <w:rsid w:val="0011101D"/>
    <w:rsid w:val="00111F45"/>
    <w:rsid w:val="001126F2"/>
    <w:rsid w:val="00112EEB"/>
    <w:rsid w:val="00113746"/>
    <w:rsid w:val="001173FF"/>
    <w:rsid w:val="0012563A"/>
    <w:rsid w:val="001264DE"/>
    <w:rsid w:val="001313A7"/>
    <w:rsid w:val="0013276F"/>
    <w:rsid w:val="00133CCF"/>
    <w:rsid w:val="00135124"/>
    <w:rsid w:val="0013621E"/>
    <w:rsid w:val="0013642E"/>
    <w:rsid w:val="00142EFE"/>
    <w:rsid w:val="0015116E"/>
    <w:rsid w:val="00152A23"/>
    <w:rsid w:val="001542E9"/>
    <w:rsid w:val="00156B79"/>
    <w:rsid w:val="00157FC2"/>
    <w:rsid w:val="001622E1"/>
    <w:rsid w:val="00162CB7"/>
    <w:rsid w:val="001637CC"/>
    <w:rsid w:val="001656A5"/>
    <w:rsid w:val="001665C9"/>
    <w:rsid w:val="00166F32"/>
    <w:rsid w:val="00170668"/>
    <w:rsid w:val="001706D2"/>
    <w:rsid w:val="00171E5B"/>
    <w:rsid w:val="00171F94"/>
    <w:rsid w:val="00175D4E"/>
    <w:rsid w:val="0017668A"/>
    <w:rsid w:val="001766FE"/>
    <w:rsid w:val="001771E7"/>
    <w:rsid w:val="00187E17"/>
    <w:rsid w:val="001911FF"/>
    <w:rsid w:val="00192006"/>
    <w:rsid w:val="00193180"/>
    <w:rsid w:val="001936EE"/>
    <w:rsid w:val="00196792"/>
    <w:rsid w:val="001A09CB"/>
    <w:rsid w:val="001A697A"/>
    <w:rsid w:val="001B107D"/>
    <w:rsid w:val="001B1519"/>
    <w:rsid w:val="001B2D28"/>
    <w:rsid w:val="001B2E2D"/>
    <w:rsid w:val="001B3178"/>
    <w:rsid w:val="001B5CD2"/>
    <w:rsid w:val="001B776C"/>
    <w:rsid w:val="001C03E7"/>
    <w:rsid w:val="001C0BEE"/>
    <w:rsid w:val="001C1E49"/>
    <w:rsid w:val="001C27C1"/>
    <w:rsid w:val="001C2A98"/>
    <w:rsid w:val="001C4022"/>
    <w:rsid w:val="001C4D95"/>
    <w:rsid w:val="001C4E4B"/>
    <w:rsid w:val="001C5BC4"/>
    <w:rsid w:val="001C6C9E"/>
    <w:rsid w:val="001D3D7D"/>
    <w:rsid w:val="001D3FFF"/>
    <w:rsid w:val="001D625F"/>
    <w:rsid w:val="001D68A4"/>
    <w:rsid w:val="001D7576"/>
    <w:rsid w:val="001E0E3F"/>
    <w:rsid w:val="001E14A0"/>
    <w:rsid w:val="001E7376"/>
    <w:rsid w:val="001F225C"/>
    <w:rsid w:val="001F2A4A"/>
    <w:rsid w:val="001F3E51"/>
    <w:rsid w:val="001F4AF6"/>
    <w:rsid w:val="001F532B"/>
    <w:rsid w:val="00201CFA"/>
    <w:rsid w:val="0020220D"/>
    <w:rsid w:val="00202448"/>
    <w:rsid w:val="00202D15"/>
    <w:rsid w:val="00205B3F"/>
    <w:rsid w:val="00212EAE"/>
    <w:rsid w:val="00214A8B"/>
    <w:rsid w:val="00214BEE"/>
    <w:rsid w:val="00215399"/>
    <w:rsid w:val="002205B8"/>
    <w:rsid w:val="002246FC"/>
    <w:rsid w:val="00225720"/>
    <w:rsid w:val="002259E5"/>
    <w:rsid w:val="00226140"/>
    <w:rsid w:val="002274F3"/>
    <w:rsid w:val="0023094C"/>
    <w:rsid w:val="00230B58"/>
    <w:rsid w:val="00232C74"/>
    <w:rsid w:val="002337FB"/>
    <w:rsid w:val="00234BE3"/>
    <w:rsid w:val="00235A90"/>
    <w:rsid w:val="00241E48"/>
    <w:rsid w:val="0024214E"/>
    <w:rsid w:val="00242623"/>
    <w:rsid w:val="00245728"/>
    <w:rsid w:val="00250558"/>
    <w:rsid w:val="002605D1"/>
    <w:rsid w:val="00260652"/>
    <w:rsid w:val="00261F25"/>
    <w:rsid w:val="0026310D"/>
    <w:rsid w:val="002648A9"/>
    <w:rsid w:val="0026536F"/>
    <w:rsid w:val="0026553C"/>
    <w:rsid w:val="00267DD5"/>
    <w:rsid w:val="002701AB"/>
    <w:rsid w:val="00274A0A"/>
    <w:rsid w:val="0027734E"/>
    <w:rsid w:val="00277593"/>
    <w:rsid w:val="00280909"/>
    <w:rsid w:val="00280918"/>
    <w:rsid w:val="00282079"/>
    <w:rsid w:val="00282133"/>
    <w:rsid w:val="00282AF6"/>
    <w:rsid w:val="0028596A"/>
    <w:rsid w:val="00287085"/>
    <w:rsid w:val="00290AF9"/>
    <w:rsid w:val="0029524A"/>
    <w:rsid w:val="002967CF"/>
    <w:rsid w:val="00296CAC"/>
    <w:rsid w:val="002970AD"/>
    <w:rsid w:val="00297788"/>
    <w:rsid w:val="002A25F3"/>
    <w:rsid w:val="002A3285"/>
    <w:rsid w:val="002A484B"/>
    <w:rsid w:val="002A64A6"/>
    <w:rsid w:val="002A7C14"/>
    <w:rsid w:val="002B3301"/>
    <w:rsid w:val="002B36C7"/>
    <w:rsid w:val="002B4FE7"/>
    <w:rsid w:val="002B7AD2"/>
    <w:rsid w:val="002C0BA3"/>
    <w:rsid w:val="002C2F2E"/>
    <w:rsid w:val="002C47D4"/>
    <w:rsid w:val="002C6619"/>
    <w:rsid w:val="002D0F38"/>
    <w:rsid w:val="002D3D2C"/>
    <w:rsid w:val="002D5947"/>
    <w:rsid w:val="002D5DD2"/>
    <w:rsid w:val="002D77E3"/>
    <w:rsid w:val="002E04C7"/>
    <w:rsid w:val="002E26D9"/>
    <w:rsid w:val="002E2F81"/>
    <w:rsid w:val="002E33FB"/>
    <w:rsid w:val="002F2859"/>
    <w:rsid w:val="002F3FE7"/>
    <w:rsid w:val="002F645F"/>
    <w:rsid w:val="002F6E3C"/>
    <w:rsid w:val="0030117D"/>
    <w:rsid w:val="00301356"/>
    <w:rsid w:val="00301F30"/>
    <w:rsid w:val="003038FD"/>
    <w:rsid w:val="00303C87"/>
    <w:rsid w:val="0030440F"/>
    <w:rsid w:val="00306747"/>
    <w:rsid w:val="003108E5"/>
    <w:rsid w:val="003120CB"/>
    <w:rsid w:val="0031260B"/>
    <w:rsid w:val="00316324"/>
    <w:rsid w:val="00320153"/>
    <w:rsid w:val="00320367"/>
    <w:rsid w:val="00322871"/>
    <w:rsid w:val="003265F4"/>
    <w:rsid w:val="00326FB3"/>
    <w:rsid w:val="003316D4"/>
    <w:rsid w:val="003335AE"/>
    <w:rsid w:val="00333822"/>
    <w:rsid w:val="00336715"/>
    <w:rsid w:val="00336EEF"/>
    <w:rsid w:val="003401EC"/>
    <w:rsid w:val="00340DFD"/>
    <w:rsid w:val="00344954"/>
    <w:rsid w:val="00345600"/>
    <w:rsid w:val="003469D2"/>
    <w:rsid w:val="00346E17"/>
    <w:rsid w:val="00350CD7"/>
    <w:rsid w:val="00360C17"/>
    <w:rsid w:val="0036167A"/>
    <w:rsid w:val="003621C6"/>
    <w:rsid w:val="003622B8"/>
    <w:rsid w:val="00364F71"/>
    <w:rsid w:val="00366B76"/>
    <w:rsid w:val="00366DFE"/>
    <w:rsid w:val="00373051"/>
    <w:rsid w:val="00373B8F"/>
    <w:rsid w:val="00376D95"/>
    <w:rsid w:val="003773E8"/>
    <w:rsid w:val="00377EEF"/>
    <w:rsid w:val="00377FBB"/>
    <w:rsid w:val="00380243"/>
    <w:rsid w:val="003839B1"/>
    <w:rsid w:val="00385140"/>
    <w:rsid w:val="003853D1"/>
    <w:rsid w:val="00392335"/>
    <w:rsid w:val="003932AC"/>
    <w:rsid w:val="00393CC7"/>
    <w:rsid w:val="003971F7"/>
    <w:rsid w:val="003A16FC"/>
    <w:rsid w:val="003A241F"/>
    <w:rsid w:val="003A48BD"/>
    <w:rsid w:val="003A4FCD"/>
    <w:rsid w:val="003A7A9F"/>
    <w:rsid w:val="003B0944"/>
    <w:rsid w:val="003B1593"/>
    <w:rsid w:val="003B1E0C"/>
    <w:rsid w:val="003B26D7"/>
    <w:rsid w:val="003B4381"/>
    <w:rsid w:val="003B517F"/>
    <w:rsid w:val="003B7830"/>
    <w:rsid w:val="003C1043"/>
    <w:rsid w:val="003C1A30"/>
    <w:rsid w:val="003C3D37"/>
    <w:rsid w:val="003C6779"/>
    <w:rsid w:val="003D13B1"/>
    <w:rsid w:val="003D2998"/>
    <w:rsid w:val="003D2F0A"/>
    <w:rsid w:val="003D3891"/>
    <w:rsid w:val="003D5D84"/>
    <w:rsid w:val="003D75B7"/>
    <w:rsid w:val="003E0F4F"/>
    <w:rsid w:val="003E18AC"/>
    <w:rsid w:val="003E210B"/>
    <w:rsid w:val="003E2A12"/>
    <w:rsid w:val="003E3384"/>
    <w:rsid w:val="003E3537"/>
    <w:rsid w:val="003E3CA4"/>
    <w:rsid w:val="003E476E"/>
    <w:rsid w:val="003E548E"/>
    <w:rsid w:val="003F24F5"/>
    <w:rsid w:val="003F40C6"/>
    <w:rsid w:val="003F43E5"/>
    <w:rsid w:val="003F7B1B"/>
    <w:rsid w:val="004058B9"/>
    <w:rsid w:val="004075C5"/>
    <w:rsid w:val="00407EC8"/>
    <w:rsid w:val="0041110A"/>
    <w:rsid w:val="00411438"/>
    <w:rsid w:val="00411624"/>
    <w:rsid w:val="0041307C"/>
    <w:rsid w:val="00414061"/>
    <w:rsid w:val="004147F5"/>
    <w:rsid w:val="004148E1"/>
    <w:rsid w:val="00414A90"/>
    <w:rsid w:val="00414CFA"/>
    <w:rsid w:val="00415EC0"/>
    <w:rsid w:val="004172E3"/>
    <w:rsid w:val="00417721"/>
    <w:rsid w:val="00420BE9"/>
    <w:rsid w:val="0042360B"/>
    <w:rsid w:val="00423AD8"/>
    <w:rsid w:val="00423FDD"/>
    <w:rsid w:val="00424C85"/>
    <w:rsid w:val="004260BD"/>
    <w:rsid w:val="00427B27"/>
    <w:rsid w:val="00427EAF"/>
    <w:rsid w:val="004300CF"/>
    <w:rsid w:val="0043012F"/>
    <w:rsid w:val="00430F1F"/>
    <w:rsid w:val="00431939"/>
    <w:rsid w:val="004326EA"/>
    <w:rsid w:val="00432945"/>
    <w:rsid w:val="00434F64"/>
    <w:rsid w:val="004361A2"/>
    <w:rsid w:val="004371DB"/>
    <w:rsid w:val="00437F70"/>
    <w:rsid w:val="00442250"/>
    <w:rsid w:val="00443A46"/>
    <w:rsid w:val="0044434C"/>
    <w:rsid w:val="0044456B"/>
    <w:rsid w:val="00447BD1"/>
    <w:rsid w:val="004507BE"/>
    <w:rsid w:val="004507F3"/>
    <w:rsid w:val="00450AF4"/>
    <w:rsid w:val="00456A57"/>
    <w:rsid w:val="004607DE"/>
    <w:rsid w:val="00460FE5"/>
    <w:rsid w:val="004618B4"/>
    <w:rsid w:val="00467049"/>
    <w:rsid w:val="004671C7"/>
    <w:rsid w:val="00472F4D"/>
    <w:rsid w:val="004730BF"/>
    <w:rsid w:val="00474DCB"/>
    <w:rsid w:val="0047535C"/>
    <w:rsid w:val="00475741"/>
    <w:rsid w:val="004762F6"/>
    <w:rsid w:val="004772F6"/>
    <w:rsid w:val="00480844"/>
    <w:rsid w:val="00480F97"/>
    <w:rsid w:val="0048417B"/>
    <w:rsid w:val="0048497E"/>
    <w:rsid w:val="00485870"/>
    <w:rsid w:val="00485FE8"/>
    <w:rsid w:val="0049033B"/>
    <w:rsid w:val="00492473"/>
    <w:rsid w:val="00492501"/>
    <w:rsid w:val="00492EB5"/>
    <w:rsid w:val="00494F77"/>
    <w:rsid w:val="00497721"/>
    <w:rsid w:val="004A0229"/>
    <w:rsid w:val="004A3045"/>
    <w:rsid w:val="004A35D2"/>
    <w:rsid w:val="004A71E4"/>
    <w:rsid w:val="004B05FB"/>
    <w:rsid w:val="004B0703"/>
    <w:rsid w:val="004B142F"/>
    <w:rsid w:val="004B21A1"/>
    <w:rsid w:val="004B26AC"/>
    <w:rsid w:val="004B2F00"/>
    <w:rsid w:val="004B6E31"/>
    <w:rsid w:val="004C1D66"/>
    <w:rsid w:val="004C31D7"/>
    <w:rsid w:val="004C3A2C"/>
    <w:rsid w:val="004C4AD2"/>
    <w:rsid w:val="004C6981"/>
    <w:rsid w:val="004D1F21"/>
    <w:rsid w:val="004D2027"/>
    <w:rsid w:val="004D268C"/>
    <w:rsid w:val="004D59D8"/>
    <w:rsid w:val="004D5DA1"/>
    <w:rsid w:val="004E0290"/>
    <w:rsid w:val="004E0AF5"/>
    <w:rsid w:val="004E150F"/>
    <w:rsid w:val="004E1DCA"/>
    <w:rsid w:val="004E23A1"/>
    <w:rsid w:val="004E3489"/>
    <w:rsid w:val="004E358A"/>
    <w:rsid w:val="004E3AFA"/>
    <w:rsid w:val="004E5FC4"/>
    <w:rsid w:val="004E6588"/>
    <w:rsid w:val="004E6EBF"/>
    <w:rsid w:val="004E757E"/>
    <w:rsid w:val="004F12BB"/>
    <w:rsid w:val="004F2742"/>
    <w:rsid w:val="004F29D3"/>
    <w:rsid w:val="004F62F4"/>
    <w:rsid w:val="00502A0A"/>
    <w:rsid w:val="005031A5"/>
    <w:rsid w:val="00505794"/>
    <w:rsid w:val="00507007"/>
    <w:rsid w:val="00507081"/>
    <w:rsid w:val="00507C50"/>
    <w:rsid w:val="00514D40"/>
    <w:rsid w:val="00517C3A"/>
    <w:rsid w:val="005223BF"/>
    <w:rsid w:val="005264A8"/>
    <w:rsid w:val="00527BF4"/>
    <w:rsid w:val="00530576"/>
    <w:rsid w:val="005320E5"/>
    <w:rsid w:val="005324BE"/>
    <w:rsid w:val="00534757"/>
    <w:rsid w:val="00534F6C"/>
    <w:rsid w:val="00535994"/>
    <w:rsid w:val="0053646D"/>
    <w:rsid w:val="00540AAD"/>
    <w:rsid w:val="005415D2"/>
    <w:rsid w:val="00541959"/>
    <w:rsid w:val="00542174"/>
    <w:rsid w:val="00543EC1"/>
    <w:rsid w:val="00546458"/>
    <w:rsid w:val="0055087C"/>
    <w:rsid w:val="00553413"/>
    <w:rsid w:val="00555983"/>
    <w:rsid w:val="00560E31"/>
    <w:rsid w:val="00561BDA"/>
    <w:rsid w:val="00563A70"/>
    <w:rsid w:val="005656E6"/>
    <w:rsid w:val="00565D35"/>
    <w:rsid w:val="005660A7"/>
    <w:rsid w:val="0058073A"/>
    <w:rsid w:val="00581799"/>
    <w:rsid w:val="00581B23"/>
    <w:rsid w:val="0058219C"/>
    <w:rsid w:val="0058413B"/>
    <w:rsid w:val="0058707F"/>
    <w:rsid w:val="00591DBD"/>
    <w:rsid w:val="005931FE"/>
    <w:rsid w:val="0059386D"/>
    <w:rsid w:val="005959B9"/>
    <w:rsid w:val="00596231"/>
    <w:rsid w:val="00596D83"/>
    <w:rsid w:val="005971FD"/>
    <w:rsid w:val="00597A89"/>
    <w:rsid w:val="005A0028"/>
    <w:rsid w:val="005A033F"/>
    <w:rsid w:val="005A0ACC"/>
    <w:rsid w:val="005A152B"/>
    <w:rsid w:val="005B0072"/>
    <w:rsid w:val="005B0732"/>
    <w:rsid w:val="005B1E1C"/>
    <w:rsid w:val="005B386B"/>
    <w:rsid w:val="005B38A0"/>
    <w:rsid w:val="005B491C"/>
    <w:rsid w:val="005B4DBF"/>
    <w:rsid w:val="005B5DE2"/>
    <w:rsid w:val="005B674C"/>
    <w:rsid w:val="005B675F"/>
    <w:rsid w:val="005C24F2"/>
    <w:rsid w:val="005C2F1E"/>
    <w:rsid w:val="005C7561"/>
    <w:rsid w:val="005D06B1"/>
    <w:rsid w:val="005D1E57"/>
    <w:rsid w:val="005D2F57"/>
    <w:rsid w:val="005D34F6"/>
    <w:rsid w:val="005D4F1A"/>
    <w:rsid w:val="005D6F12"/>
    <w:rsid w:val="005E1884"/>
    <w:rsid w:val="005F373A"/>
    <w:rsid w:val="005F37E3"/>
    <w:rsid w:val="005F4F87"/>
    <w:rsid w:val="005F6182"/>
    <w:rsid w:val="005F6B0E"/>
    <w:rsid w:val="005F760E"/>
    <w:rsid w:val="005F78D6"/>
    <w:rsid w:val="005F7B1D"/>
    <w:rsid w:val="00600526"/>
    <w:rsid w:val="0060222A"/>
    <w:rsid w:val="00604938"/>
    <w:rsid w:val="00605162"/>
    <w:rsid w:val="00605969"/>
    <w:rsid w:val="006070C4"/>
    <w:rsid w:val="00607787"/>
    <w:rsid w:val="00610C21"/>
    <w:rsid w:val="00611907"/>
    <w:rsid w:val="00611B7E"/>
    <w:rsid w:val="00613116"/>
    <w:rsid w:val="00615E73"/>
    <w:rsid w:val="006202A6"/>
    <w:rsid w:val="0062054B"/>
    <w:rsid w:val="00620D46"/>
    <w:rsid w:val="00621C4E"/>
    <w:rsid w:val="00623C7A"/>
    <w:rsid w:val="006247E8"/>
    <w:rsid w:val="00624EAE"/>
    <w:rsid w:val="0062651B"/>
    <w:rsid w:val="00626825"/>
    <w:rsid w:val="006305D7"/>
    <w:rsid w:val="00632F63"/>
    <w:rsid w:val="00633A01"/>
    <w:rsid w:val="00633B97"/>
    <w:rsid w:val="006341F7"/>
    <w:rsid w:val="00634585"/>
    <w:rsid w:val="00635014"/>
    <w:rsid w:val="006359CC"/>
    <w:rsid w:val="006369CE"/>
    <w:rsid w:val="006371FD"/>
    <w:rsid w:val="006406B9"/>
    <w:rsid w:val="006411CA"/>
    <w:rsid w:val="00644A7F"/>
    <w:rsid w:val="0064605E"/>
    <w:rsid w:val="00647B96"/>
    <w:rsid w:val="00653695"/>
    <w:rsid w:val="00655DF5"/>
    <w:rsid w:val="00655E61"/>
    <w:rsid w:val="00657BC8"/>
    <w:rsid w:val="00660F5E"/>
    <w:rsid w:val="006619C8"/>
    <w:rsid w:val="00661C88"/>
    <w:rsid w:val="00664F5A"/>
    <w:rsid w:val="00671710"/>
    <w:rsid w:val="00673414"/>
    <w:rsid w:val="00676079"/>
    <w:rsid w:val="00676ECD"/>
    <w:rsid w:val="00677D0A"/>
    <w:rsid w:val="0068185F"/>
    <w:rsid w:val="006915FA"/>
    <w:rsid w:val="006936DF"/>
    <w:rsid w:val="006A01CF"/>
    <w:rsid w:val="006A1BFD"/>
    <w:rsid w:val="006A60DD"/>
    <w:rsid w:val="006B0679"/>
    <w:rsid w:val="006B074C"/>
    <w:rsid w:val="006B33DA"/>
    <w:rsid w:val="006B3B84"/>
    <w:rsid w:val="006B4E7C"/>
    <w:rsid w:val="006B5D8C"/>
    <w:rsid w:val="006B72D4"/>
    <w:rsid w:val="006C11CC"/>
    <w:rsid w:val="006C1AEB"/>
    <w:rsid w:val="006C57FE"/>
    <w:rsid w:val="006C668E"/>
    <w:rsid w:val="006C72AB"/>
    <w:rsid w:val="006D58CE"/>
    <w:rsid w:val="006D5DFA"/>
    <w:rsid w:val="006E2AAA"/>
    <w:rsid w:val="006E4B63"/>
    <w:rsid w:val="006E797E"/>
    <w:rsid w:val="006F06E4"/>
    <w:rsid w:val="006F7B41"/>
    <w:rsid w:val="0070249E"/>
    <w:rsid w:val="007029DD"/>
    <w:rsid w:val="00702B5D"/>
    <w:rsid w:val="00703ED2"/>
    <w:rsid w:val="00707B8D"/>
    <w:rsid w:val="007109FE"/>
    <w:rsid w:val="00710F00"/>
    <w:rsid w:val="00713636"/>
    <w:rsid w:val="00714B8C"/>
    <w:rsid w:val="0071675D"/>
    <w:rsid w:val="00717736"/>
    <w:rsid w:val="00717DCF"/>
    <w:rsid w:val="0072015F"/>
    <w:rsid w:val="00727E10"/>
    <w:rsid w:val="00732B47"/>
    <w:rsid w:val="0073309E"/>
    <w:rsid w:val="007333E6"/>
    <w:rsid w:val="00735CF5"/>
    <w:rsid w:val="0074063A"/>
    <w:rsid w:val="00742AA4"/>
    <w:rsid w:val="00743BA1"/>
    <w:rsid w:val="00745F1E"/>
    <w:rsid w:val="007467B4"/>
    <w:rsid w:val="007515FE"/>
    <w:rsid w:val="00753024"/>
    <w:rsid w:val="00753B9A"/>
    <w:rsid w:val="007601D0"/>
    <w:rsid w:val="007603BB"/>
    <w:rsid w:val="0076109D"/>
    <w:rsid w:val="00764E96"/>
    <w:rsid w:val="00767107"/>
    <w:rsid w:val="00770EC6"/>
    <w:rsid w:val="00773617"/>
    <w:rsid w:val="00773BFD"/>
    <w:rsid w:val="007743B3"/>
    <w:rsid w:val="00774490"/>
    <w:rsid w:val="00777290"/>
    <w:rsid w:val="007819FF"/>
    <w:rsid w:val="0078360C"/>
    <w:rsid w:val="00784A4C"/>
    <w:rsid w:val="00784BC6"/>
    <w:rsid w:val="0078523D"/>
    <w:rsid w:val="00786129"/>
    <w:rsid w:val="007931DF"/>
    <w:rsid w:val="00794274"/>
    <w:rsid w:val="007945AE"/>
    <w:rsid w:val="007A0172"/>
    <w:rsid w:val="007A1679"/>
    <w:rsid w:val="007A1804"/>
    <w:rsid w:val="007A1C72"/>
    <w:rsid w:val="007A2511"/>
    <w:rsid w:val="007A260E"/>
    <w:rsid w:val="007A361A"/>
    <w:rsid w:val="007A3836"/>
    <w:rsid w:val="007A3A15"/>
    <w:rsid w:val="007A4D4C"/>
    <w:rsid w:val="007A4DD6"/>
    <w:rsid w:val="007A55F5"/>
    <w:rsid w:val="007A5CB9"/>
    <w:rsid w:val="007B175E"/>
    <w:rsid w:val="007B20AE"/>
    <w:rsid w:val="007B21FB"/>
    <w:rsid w:val="007B28B6"/>
    <w:rsid w:val="007B37F4"/>
    <w:rsid w:val="007B6B07"/>
    <w:rsid w:val="007B6D43"/>
    <w:rsid w:val="007B749A"/>
    <w:rsid w:val="007B7C6E"/>
    <w:rsid w:val="007C27E2"/>
    <w:rsid w:val="007D1A86"/>
    <w:rsid w:val="007D44D7"/>
    <w:rsid w:val="007D621A"/>
    <w:rsid w:val="007E058A"/>
    <w:rsid w:val="007E2887"/>
    <w:rsid w:val="007E5278"/>
    <w:rsid w:val="007E5FDB"/>
    <w:rsid w:val="007E749C"/>
    <w:rsid w:val="007F1B5C"/>
    <w:rsid w:val="007F6A74"/>
    <w:rsid w:val="007F75A0"/>
    <w:rsid w:val="00801257"/>
    <w:rsid w:val="00803B0A"/>
    <w:rsid w:val="00804DED"/>
    <w:rsid w:val="00805B96"/>
    <w:rsid w:val="008105BE"/>
    <w:rsid w:val="008115A5"/>
    <w:rsid w:val="00811D46"/>
    <w:rsid w:val="008131B6"/>
    <w:rsid w:val="0081415D"/>
    <w:rsid w:val="008169D8"/>
    <w:rsid w:val="00820229"/>
    <w:rsid w:val="00821389"/>
    <w:rsid w:val="00821AF8"/>
    <w:rsid w:val="00822448"/>
    <w:rsid w:val="00822ABE"/>
    <w:rsid w:val="008244D1"/>
    <w:rsid w:val="00827F51"/>
    <w:rsid w:val="00830D20"/>
    <w:rsid w:val="0083104E"/>
    <w:rsid w:val="0083135D"/>
    <w:rsid w:val="008343BE"/>
    <w:rsid w:val="00836535"/>
    <w:rsid w:val="00840FB4"/>
    <w:rsid w:val="008410B2"/>
    <w:rsid w:val="00841C6D"/>
    <w:rsid w:val="008430A6"/>
    <w:rsid w:val="00845519"/>
    <w:rsid w:val="008500A0"/>
    <w:rsid w:val="00850DD6"/>
    <w:rsid w:val="008524E5"/>
    <w:rsid w:val="0085297F"/>
    <w:rsid w:val="0085351C"/>
    <w:rsid w:val="0085435A"/>
    <w:rsid w:val="008549CA"/>
    <w:rsid w:val="008556C3"/>
    <w:rsid w:val="0085687C"/>
    <w:rsid w:val="00860382"/>
    <w:rsid w:val="008606AF"/>
    <w:rsid w:val="008706C5"/>
    <w:rsid w:val="00873707"/>
    <w:rsid w:val="00874B20"/>
    <w:rsid w:val="00874BB5"/>
    <w:rsid w:val="008757C6"/>
    <w:rsid w:val="008763E1"/>
    <w:rsid w:val="00876970"/>
    <w:rsid w:val="0087775C"/>
    <w:rsid w:val="00877EC8"/>
    <w:rsid w:val="00880F36"/>
    <w:rsid w:val="0088482E"/>
    <w:rsid w:val="00885530"/>
    <w:rsid w:val="00886366"/>
    <w:rsid w:val="008908B0"/>
    <w:rsid w:val="008910D1"/>
    <w:rsid w:val="0089296C"/>
    <w:rsid w:val="0089604E"/>
    <w:rsid w:val="00896ABD"/>
    <w:rsid w:val="00896B16"/>
    <w:rsid w:val="00897AB6"/>
    <w:rsid w:val="008A29D4"/>
    <w:rsid w:val="008A2EDC"/>
    <w:rsid w:val="008A3380"/>
    <w:rsid w:val="008A7A9C"/>
    <w:rsid w:val="008B0293"/>
    <w:rsid w:val="008B077B"/>
    <w:rsid w:val="008B1493"/>
    <w:rsid w:val="008B5218"/>
    <w:rsid w:val="008B7102"/>
    <w:rsid w:val="008C38F9"/>
    <w:rsid w:val="008C3B7D"/>
    <w:rsid w:val="008D0F90"/>
    <w:rsid w:val="008D3715"/>
    <w:rsid w:val="008D4FB6"/>
    <w:rsid w:val="008D513E"/>
    <w:rsid w:val="008D5465"/>
    <w:rsid w:val="008D5E61"/>
    <w:rsid w:val="008D6F9C"/>
    <w:rsid w:val="008D7EB7"/>
    <w:rsid w:val="008D7EC5"/>
    <w:rsid w:val="008E2B87"/>
    <w:rsid w:val="008E3684"/>
    <w:rsid w:val="008E57F5"/>
    <w:rsid w:val="008E61A3"/>
    <w:rsid w:val="008E7606"/>
    <w:rsid w:val="008F1DAA"/>
    <w:rsid w:val="008F1FB1"/>
    <w:rsid w:val="008F3EBD"/>
    <w:rsid w:val="008F507C"/>
    <w:rsid w:val="008F5642"/>
    <w:rsid w:val="008F60B2"/>
    <w:rsid w:val="008F7C41"/>
    <w:rsid w:val="009031E2"/>
    <w:rsid w:val="00911772"/>
    <w:rsid w:val="0091276C"/>
    <w:rsid w:val="00915376"/>
    <w:rsid w:val="009165AC"/>
    <w:rsid w:val="00916FFC"/>
    <w:rsid w:val="0092053F"/>
    <w:rsid w:val="0092340A"/>
    <w:rsid w:val="00924600"/>
    <w:rsid w:val="00930419"/>
    <w:rsid w:val="009313D9"/>
    <w:rsid w:val="00932911"/>
    <w:rsid w:val="009334A7"/>
    <w:rsid w:val="009352DD"/>
    <w:rsid w:val="00935B7F"/>
    <w:rsid w:val="00941293"/>
    <w:rsid w:val="009426B0"/>
    <w:rsid w:val="00946372"/>
    <w:rsid w:val="00950C17"/>
    <w:rsid w:val="00950FB8"/>
    <w:rsid w:val="00951FAF"/>
    <w:rsid w:val="0095414F"/>
    <w:rsid w:val="00954437"/>
    <w:rsid w:val="00954740"/>
    <w:rsid w:val="00955AE5"/>
    <w:rsid w:val="00955CFD"/>
    <w:rsid w:val="00962E71"/>
    <w:rsid w:val="00963ABC"/>
    <w:rsid w:val="00965D21"/>
    <w:rsid w:val="00966177"/>
    <w:rsid w:val="00967764"/>
    <w:rsid w:val="00970B0E"/>
    <w:rsid w:val="00970BB9"/>
    <w:rsid w:val="009726EE"/>
    <w:rsid w:val="00972CDE"/>
    <w:rsid w:val="009733DD"/>
    <w:rsid w:val="00975573"/>
    <w:rsid w:val="00976D03"/>
    <w:rsid w:val="00977B30"/>
    <w:rsid w:val="00977B67"/>
    <w:rsid w:val="00980161"/>
    <w:rsid w:val="00982F41"/>
    <w:rsid w:val="00985090"/>
    <w:rsid w:val="00987710"/>
    <w:rsid w:val="009904AB"/>
    <w:rsid w:val="0099127C"/>
    <w:rsid w:val="009930D5"/>
    <w:rsid w:val="00995688"/>
    <w:rsid w:val="009958A6"/>
    <w:rsid w:val="00996179"/>
    <w:rsid w:val="00996456"/>
    <w:rsid w:val="00997EB4"/>
    <w:rsid w:val="009A04F5"/>
    <w:rsid w:val="009A15EF"/>
    <w:rsid w:val="009A25C0"/>
    <w:rsid w:val="009A38A5"/>
    <w:rsid w:val="009A5B73"/>
    <w:rsid w:val="009A6608"/>
    <w:rsid w:val="009A6701"/>
    <w:rsid w:val="009A6D73"/>
    <w:rsid w:val="009A78FE"/>
    <w:rsid w:val="009B118B"/>
    <w:rsid w:val="009B1737"/>
    <w:rsid w:val="009B3D4B"/>
    <w:rsid w:val="009B5B99"/>
    <w:rsid w:val="009B6EFC"/>
    <w:rsid w:val="009C1FD0"/>
    <w:rsid w:val="009C2DF8"/>
    <w:rsid w:val="009C31BF"/>
    <w:rsid w:val="009C599F"/>
    <w:rsid w:val="009C68B7"/>
    <w:rsid w:val="009D0834"/>
    <w:rsid w:val="009D0A1E"/>
    <w:rsid w:val="009D2AE3"/>
    <w:rsid w:val="009D52BC"/>
    <w:rsid w:val="009D7D0A"/>
    <w:rsid w:val="009E09D9"/>
    <w:rsid w:val="009E781D"/>
    <w:rsid w:val="009F01B1"/>
    <w:rsid w:val="009F0DBB"/>
    <w:rsid w:val="009F3887"/>
    <w:rsid w:val="009F659A"/>
    <w:rsid w:val="009F67AB"/>
    <w:rsid w:val="009F732B"/>
    <w:rsid w:val="00A00720"/>
    <w:rsid w:val="00A01FE0"/>
    <w:rsid w:val="00A06945"/>
    <w:rsid w:val="00A10656"/>
    <w:rsid w:val="00A113C0"/>
    <w:rsid w:val="00A12FA6"/>
    <w:rsid w:val="00A1339B"/>
    <w:rsid w:val="00A14ABA"/>
    <w:rsid w:val="00A16998"/>
    <w:rsid w:val="00A24CB6"/>
    <w:rsid w:val="00A25C5A"/>
    <w:rsid w:val="00A26CD2"/>
    <w:rsid w:val="00A27667"/>
    <w:rsid w:val="00A32979"/>
    <w:rsid w:val="00A3486C"/>
    <w:rsid w:val="00A34A67"/>
    <w:rsid w:val="00A359AF"/>
    <w:rsid w:val="00A37462"/>
    <w:rsid w:val="00A41C49"/>
    <w:rsid w:val="00A459E1"/>
    <w:rsid w:val="00A46AC4"/>
    <w:rsid w:val="00A514EF"/>
    <w:rsid w:val="00A52296"/>
    <w:rsid w:val="00A55661"/>
    <w:rsid w:val="00A56B38"/>
    <w:rsid w:val="00A61B70"/>
    <w:rsid w:val="00A61FA8"/>
    <w:rsid w:val="00A637F4"/>
    <w:rsid w:val="00A64C11"/>
    <w:rsid w:val="00A64DF2"/>
    <w:rsid w:val="00A65485"/>
    <w:rsid w:val="00A66E05"/>
    <w:rsid w:val="00A701EF"/>
    <w:rsid w:val="00A70753"/>
    <w:rsid w:val="00A712D2"/>
    <w:rsid w:val="00A72562"/>
    <w:rsid w:val="00A745E9"/>
    <w:rsid w:val="00A80411"/>
    <w:rsid w:val="00A82B0C"/>
    <w:rsid w:val="00A82C8A"/>
    <w:rsid w:val="00A8346B"/>
    <w:rsid w:val="00A852FF"/>
    <w:rsid w:val="00A86D9F"/>
    <w:rsid w:val="00A87337"/>
    <w:rsid w:val="00A87366"/>
    <w:rsid w:val="00A90C97"/>
    <w:rsid w:val="00A92DDC"/>
    <w:rsid w:val="00A960C8"/>
    <w:rsid w:val="00A96604"/>
    <w:rsid w:val="00AA03DF"/>
    <w:rsid w:val="00AA1B4F"/>
    <w:rsid w:val="00AA21D8"/>
    <w:rsid w:val="00AA271A"/>
    <w:rsid w:val="00AA3270"/>
    <w:rsid w:val="00AA54F3"/>
    <w:rsid w:val="00AA6B43"/>
    <w:rsid w:val="00AA720D"/>
    <w:rsid w:val="00AB2943"/>
    <w:rsid w:val="00AB2AD6"/>
    <w:rsid w:val="00AB367A"/>
    <w:rsid w:val="00AB3B09"/>
    <w:rsid w:val="00AB48E8"/>
    <w:rsid w:val="00AB56D1"/>
    <w:rsid w:val="00AB5B57"/>
    <w:rsid w:val="00AB6FCF"/>
    <w:rsid w:val="00AC01D1"/>
    <w:rsid w:val="00AC0AB2"/>
    <w:rsid w:val="00AC0E9F"/>
    <w:rsid w:val="00AC5266"/>
    <w:rsid w:val="00AC52A5"/>
    <w:rsid w:val="00AC6EFD"/>
    <w:rsid w:val="00AC6F06"/>
    <w:rsid w:val="00AC7151"/>
    <w:rsid w:val="00AD06C4"/>
    <w:rsid w:val="00AD14EA"/>
    <w:rsid w:val="00AD460A"/>
    <w:rsid w:val="00AD61EA"/>
    <w:rsid w:val="00AD6A05"/>
    <w:rsid w:val="00AE118B"/>
    <w:rsid w:val="00AE272B"/>
    <w:rsid w:val="00AE3E3A"/>
    <w:rsid w:val="00AE77B4"/>
    <w:rsid w:val="00AE7C1A"/>
    <w:rsid w:val="00AE7DF8"/>
    <w:rsid w:val="00AF0D9C"/>
    <w:rsid w:val="00AF13AB"/>
    <w:rsid w:val="00AF1D36"/>
    <w:rsid w:val="00AF280B"/>
    <w:rsid w:val="00AF2FAF"/>
    <w:rsid w:val="00AF5F75"/>
    <w:rsid w:val="00AF6001"/>
    <w:rsid w:val="00B01A16"/>
    <w:rsid w:val="00B07F45"/>
    <w:rsid w:val="00B1021A"/>
    <w:rsid w:val="00B11478"/>
    <w:rsid w:val="00B117FF"/>
    <w:rsid w:val="00B124C0"/>
    <w:rsid w:val="00B1481A"/>
    <w:rsid w:val="00B15A1F"/>
    <w:rsid w:val="00B15FE9"/>
    <w:rsid w:val="00B2148A"/>
    <w:rsid w:val="00B21966"/>
    <w:rsid w:val="00B21F87"/>
    <w:rsid w:val="00B220C2"/>
    <w:rsid w:val="00B239E3"/>
    <w:rsid w:val="00B253F3"/>
    <w:rsid w:val="00B25B32"/>
    <w:rsid w:val="00B32616"/>
    <w:rsid w:val="00B33AFF"/>
    <w:rsid w:val="00B35A58"/>
    <w:rsid w:val="00B36C42"/>
    <w:rsid w:val="00B42EA7"/>
    <w:rsid w:val="00B51845"/>
    <w:rsid w:val="00B51923"/>
    <w:rsid w:val="00B5337C"/>
    <w:rsid w:val="00B53FDE"/>
    <w:rsid w:val="00B56397"/>
    <w:rsid w:val="00B571DA"/>
    <w:rsid w:val="00B57515"/>
    <w:rsid w:val="00B6027B"/>
    <w:rsid w:val="00B636C8"/>
    <w:rsid w:val="00B65EDB"/>
    <w:rsid w:val="00B67AFF"/>
    <w:rsid w:val="00B70B59"/>
    <w:rsid w:val="00B73657"/>
    <w:rsid w:val="00B739B3"/>
    <w:rsid w:val="00B81B15"/>
    <w:rsid w:val="00B84218"/>
    <w:rsid w:val="00B9012E"/>
    <w:rsid w:val="00B90191"/>
    <w:rsid w:val="00B91350"/>
    <w:rsid w:val="00B915AE"/>
    <w:rsid w:val="00B91AAE"/>
    <w:rsid w:val="00B92787"/>
    <w:rsid w:val="00B96508"/>
    <w:rsid w:val="00BA05A1"/>
    <w:rsid w:val="00BA1735"/>
    <w:rsid w:val="00BA19FA"/>
    <w:rsid w:val="00BA4288"/>
    <w:rsid w:val="00BB0902"/>
    <w:rsid w:val="00BB11CA"/>
    <w:rsid w:val="00BB1F9C"/>
    <w:rsid w:val="00BB48E5"/>
    <w:rsid w:val="00BB5607"/>
    <w:rsid w:val="00BB5ACA"/>
    <w:rsid w:val="00BB627F"/>
    <w:rsid w:val="00BC0B4F"/>
    <w:rsid w:val="00BC0C17"/>
    <w:rsid w:val="00BC3823"/>
    <w:rsid w:val="00BC5841"/>
    <w:rsid w:val="00BD0998"/>
    <w:rsid w:val="00BD0E9F"/>
    <w:rsid w:val="00BD2EF0"/>
    <w:rsid w:val="00BD5353"/>
    <w:rsid w:val="00BD60B4"/>
    <w:rsid w:val="00BD796B"/>
    <w:rsid w:val="00BE1299"/>
    <w:rsid w:val="00BE1CFB"/>
    <w:rsid w:val="00BE40C0"/>
    <w:rsid w:val="00BE4CD0"/>
    <w:rsid w:val="00BE5F4A"/>
    <w:rsid w:val="00BE6345"/>
    <w:rsid w:val="00BE7AEF"/>
    <w:rsid w:val="00BE7B4F"/>
    <w:rsid w:val="00BF09B0"/>
    <w:rsid w:val="00BF1544"/>
    <w:rsid w:val="00BF1B1B"/>
    <w:rsid w:val="00BF1B53"/>
    <w:rsid w:val="00BF246D"/>
    <w:rsid w:val="00BF2682"/>
    <w:rsid w:val="00C01D79"/>
    <w:rsid w:val="00C06CCC"/>
    <w:rsid w:val="00C06F06"/>
    <w:rsid w:val="00C10478"/>
    <w:rsid w:val="00C20FAD"/>
    <w:rsid w:val="00C2375F"/>
    <w:rsid w:val="00C247CB"/>
    <w:rsid w:val="00C25C89"/>
    <w:rsid w:val="00C26274"/>
    <w:rsid w:val="00C27489"/>
    <w:rsid w:val="00C32E66"/>
    <w:rsid w:val="00C3355F"/>
    <w:rsid w:val="00C33A04"/>
    <w:rsid w:val="00C34313"/>
    <w:rsid w:val="00C3569A"/>
    <w:rsid w:val="00C369E9"/>
    <w:rsid w:val="00C37A7F"/>
    <w:rsid w:val="00C37EA6"/>
    <w:rsid w:val="00C401D0"/>
    <w:rsid w:val="00C41AA7"/>
    <w:rsid w:val="00C42130"/>
    <w:rsid w:val="00C43F48"/>
    <w:rsid w:val="00C448FF"/>
    <w:rsid w:val="00C45874"/>
    <w:rsid w:val="00C45E57"/>
    <w:rsid w:val="00C52F29"/>
    <w:rsid w:val="00C53554"/>
    <w:rsid w:val="00C54B32"/>
    <w:rsid w:val="00C54E03"/>
    <w:rsid w:val="00C56CE6"/>
    <w:rsid w:val="00C5745F"/>
    <w:rsid w:val="00C60005"/>
    <w:rsid w:val="00C61A98"/>
    <w:rsid w:val="00C63201"/>
    <w:rsid w:val="00C63821"/>
    <w:rsid w:val="00C64E62"/>
    <w:rsid w:val="00C651D5"/>
    <w:rsid w:val="00C65CCC"/>
    <w:rsid w:val="00C707D8"/>
    <w:rsid w:val="00C75E9E"/>
    <w:rsid w:val="00C7618F"/>
    <w:rsid w:val="00C765A9"/>
    <w:rsid w:val="00C77D8B"/>
    <w:rsid w:val="00C81157"/>
    <w:rsid w:val="00C8162D"/>
    <w:rsid w:val="00C830BB"/>
    <w:rsid w:val="00C83357"/>
    <w:rsid w:val="00C83A0B"/>
    <w:rsid w:val="00C842D0"/>
    <w:rsid w:val="00C84ED1"/>
    <w:rsid w:val="00C863CC"/>
    <w:rsid w:val="00C9038F"/>
    <w:rsid w:val="00C91E74"/>
    <w:rsid w:val="00C92AAB"/>
    <w:rsid w:val="00C93E95"/>
    <w:rsid w:val="00C95D4C"/>
    <w:rsid w:val="00C9637F"/>
    <w:rsid w:val="00C9708A"/>
    <w:rsid w:val="00CA0DE0"/>
    <w:rsid w:val="00CA2435"/>
    <w:rsid w:val="00CA38F9"/>
    <w:rsid w:val="00CA4068"/>
    <w:rsid w:val="00CA5487"/>
    <w:rsid w:val="00CA67F4"/>
    <w:rsid w:val="00CA7F12"/>
    <w:rsid w:val="00CB377A"/>
    <w:rsid w:val="00CB37F8"/>
    <w:rsid w:val="00CB4308"/>
    <w:rsid w:val="00CB7DC3"/>
    <w:rsid w:val="00CC108A"/>
    <w:rsid w:val="00CC3FE1"/>
    <w:rsid w:val="00CC5B3E"/>
    <w:rsid w:val="00CC5BE1"/>
    <w:rsid w:val="00CC67E5"/>
    <w:rsid w:val="00CC70A0"/>
    <w:rsid w:val="00CC75A2"/>
    <w:rsid w:val="00CC7A18"/>
    <w:rsid w:val="00CD0E2F"/>
    <w:rsid w:val="00CD1D49"/>
    <w:rsid w:val="00CD2F20"/>
    <w:rsid w:val="00CD64C6"/>
    <w:rsid w:val="00CD6B20"/>
    <w:rsid w:val="00CE1339"/>
    <w:rsid w:val="00CE19EE"/>
    <w:rsid w:val="00CE4042"/>
    <w:rsid w:val="00CE61CC"/>
    <w:rsid w:val="00CE6382"/>
    <w:rsid w:val="00CE68BD"/>
    <w:rsid w:val="00CE6E42"/>
    <w:rsid w:val="00CF20B7"/>
    <w:rsid w:val="00CF6692"/>
    <w:rsid w:val="00CF7441"/>
    <w:rsid w:val="00D00CC9"/>
    <w:rsid w:val="00D00D16"/>
    <w:rsid w:val="00D01CFA"/>
    <w:rsid w:val="00D01EC2"/>
    <w:rsid w:val="00D03712"/>
    <w:rsid w:val="00D03B22"/>
    <w:rsid w:val="00D03C6C"/>
    <w:rsid w:val="00D04760"/>
    <w:rsid w:val="00D04A95"/>
    <w:rsid w:val="00D06288"/>
    <w:rsid w:val="00D068C7"/>
    <w:rsid w:val="00D11C49"/>
    <w:rsid w:val="00D128A4"/>
    <w:rsid w:val="00D147C8"/>
    <w:rsid w:val="00D15131"/>
    <w:rsid w:val="00D16FA2"/>
    <w:rsid w:val="00D20954"/>
    <w:rsid w:val="00D21C39"/>
    <w:rsid w:val="00D21FC6"/>
    <w:rsid w:val="00D2243A"/>
    <w:rsid w:val="00D33393"/>
    <w:rsid w:val="00D33D36"/>
    <w:rsid w:val="00D34D94"/>
    <w:rsid w:val="00D4043E"/>
    <w:rsid w:val="00D409E2"/>
    <w:rsid w:val="00D427D7"/>
    <w:rsid w:val="00D44E62"/>
    <w:rsid w:val="00D4556C"/>
    <w:rsid w:val="00D47C0B"/>
    <w:rsid w:val="00D50CC8"/>
    <w:rsid w:val="00D51570"/>
    <w:rsid w:val="00D53CE4"/>
    <w:rsid w:val="00D556AD"/>
    <w:rsid w:val="00D60381"/>
    <w:rsid w:val="00D616DE"/>
    <w:rsid w:val="00D61C16"/>
    <w:rsid w:val="00D62201"/>
    <w:rsid w:val="00D62710"/>
    <w:rsid w:val="00D651D1"/>
    <w:rsid w:val="00D67707"/>
    <w:rsid w:val="00D717BB"/>
    <w:rsid w:val="00D7226B"/>
    <w:rsid w:val="00D72707"/>
    <w:rsid w:val="00D74672"/>
    <w:rsid w:val="00D7544E"/>
    <w:rsid w:val="00D75A9C"/>
    <w:rsid w:val="00D778DF"/>
    <w:rsid w:val="00D778E9"/>
    <w:rsid w:val="00D77D2D"/>
    <w:rsid w:val="00D808DD"/>
    <w:rsid w:val="00D81647"/>
    <w:rsid w:val="00D829C8"/>
    <w:rsid w:val="00D90871"/>
    <w:rsid w:val="00D9155F"/>
    <w:rsid w:val="00D9242A"/>
    <w:rsid w:val="00D9403F"/>
    <w:rsid w:val="00D959B4"/>
    <w:rsid w:val="00DA0EB2"/>
    <w:rsid w:val="00DA28A9"/>
    <w:rsid w:val="00DA44DE"/>
    <w:rsid w:val="00DB0490"/>
    <w:rsid w:val="00DB620A"/>
    <w:rsid w:val="00DC3228"/>
    <w:rsid w:val="00DC3832"/>
    <w:rsid w:val="00DC7A51"/>
    <w:rsid w:val="00DD3B1E"/>
    <w:rsid w:val="00DD3D8C"/>
    <w:rsid w:val="00DD4596"/>
    <w:rsid w:val="00DD466A"/>
    <w:rsid w:val="00DD5C75"/>
    <w:rsid w:val="00DD652E"/>
    <w:rsid w:val="00DD6638"/>
    <w:rsid w:val="00DE2AC1"/>
    <w:rsid w:val="00DE5A9F"/>
    <w:rsid w:val="00DE5B5F"/>
    <w:rsid w:val="00DF614E"/>
    <w:rsid w:val="00E00696"/>
    <w:rsid w:val="00E02E44"/>
    <w:rsid w:val="00E03651"/>
    <w:rsid w:val="00E03808"/>
    <w:rsid w:val="00E03B1D"/>
    <w:rsid w:val="00E060C2"/>
    <w:rsid w:val="00E06324"/>
    <w:rsid w:val="00E07B81"/>
    <w:rsid w:val="00E10AFD"/>
    <w:rsid w:val="00E12B11"/>
    <w:rsid w:val="00E12FB0"/>
    <w:rsid w:val="00E14814"/>
    <w:rsid w:val="00E1591B"/>
    <w:rsid w:val="00E16A50"/>
    <w:rsid w:val="00E21FC3"/>
    <w:rsid w:val="00E22949"/>
    <w:rsid w:val="00E249D5"/>
    <w:rsid w:val="00E24C8E"/>
    <w:rsid w:val="00E25017"/>
    <w:rsid w:val="00E26F73"/>
    <w:rsid w:val="00E30A34"/>
    <w:rsid w:val="00E32BBC"/>
    <w:rsid w:val="00E33C68"/>
    <w:rsid w:val="00E34EEB"/>
    <w:rsid w:val="00E3687C"/>
    <w:rsid w:val="00E374D6"/>
    <w:rsid w:val="00E40DB5"/>
    <w:rsid w:val="00E41942"/>
    <w:rsid w:val="00E44EB9"/>
    <w:rsid w:val="00E45BDC"/>
    <w:rsid w:val="00E46358"/>
    <w:rsid w:val="00E471DC"/>
    <w:rsid w:val="00E47628"/>
    <w:rsid w:val="00E50EB4"/>
    <w:rsid w:val="00E532FC"/>
    <w:rsid w:val="00E559B4"/>
    <w:rsid w:val="00E55BB0"/>
    <w:rsid w:val="00E609E5"/>
    <w:rsid w:val="00E60F27"/>
    <w:rsid w:val="00E63899"/>
    <w:rsid w:val="00E64D93"/>
    <w:rsid w:val="00E65EDB"/>
    <w:rsid w:val="00E66927"/>
    <w:rsid w:val="00E677B8"/>
    <w:rsid w:val="00E67FA1"/>
    <w:rsid w:val="00E7286A"/>
    <w:rsid w:val="00E7387D"/>
    <w:rsid w:val="00E73D53"/>
    <w:rsid w:val="00E7453B"/>
    <w:rsid w:val="00E75111"/>
    <w:rsid w:val="00E753CB"/>
    <w:rsid w:val="00E77296"/>
    <w:rsid w:val="00E77617"/>
    <w:rsid w:val="00E80F1A"/>
    <w:rsid w:val="00E81B09"/>
    <w:rsid w:val="00E87527"/>
    <w:rsid w:val="00E87EF7"/>
    <w:rsid w:val="00E9338A"/>
    <w:rsid w:val="00E93763"/>
    <w:rsid w:val="00E96C4C"/>
    <w:rsid w:val="00EA2AAE"/>
    <w:rsid w:val="00EA2EC0"/>
    <w:rsid w:val="00EA31BF"/>
    <w:rsid w:val="00EA355D"/>
    <w:rsid w:val="00EA3FC4"/>
    <w:rsid w:val="00EA427A"/>
    <w:rsid w:val="00EA723B"/>
    <w:rsid w:val="00EA786D"/>
    <w:rsid w:val="00EB6350"/>
    <w:rsid w:val="00EB687A"/>
    <w:rsid w:val="00EB7335"/>
    <w:rsid w:val="00EB759D"/>
    <w:rsid w:val="00EC058B"/>
    <w:rsid w:val="00EC2F62"/>
    <w:rsid w:val="00EC62EB"/>
    <w:rsid w:val="00EC6E9F"/>
    <w:rsid w:val="00EC7FF5"/>
    <w:rsid w:val="00ED0EC5"/>
    <w:rsid w:val="00ED44F0"/>
    <w:rsid w:val="00ED4B33"/>
    <w:rsid w:val="00ED4E12"/>
    <w:rsid w:val="00ED5993"/>
    <w:rsid w:val="00ED7DD6"/>
    <w:rsid w:val="00EE060B"/>
    <w:rsid w:val="00EE15A1"/>
    <w:rsid w:val="00EE2A7C"/>
    <w:rsid w:val="00EE2C42"/>
    <w:rsid w:val="00EE341B"/>
    <w:rsid w:val="00EE4453"/>
    <w:rsid w:val="00EE5D3A"/>
    <w:rsid w:val="00EE5FCE"/>
    <w:rsid w:val="00EE6BBD"/>
    <w:rsid w:val="00EE6E1E"/>
    <w:rsid w:val="00EE705F"/>
    <w:rsid w:val="00EE787A"/>
    <w:rsid w:val="00EF1462"/>
    <w:rsid w:val="00EF1634"/>
    <w:rsid w:val="00EF4533"/>
    <w:rsid w:val="00EF47B2"/>
    <w:rsid w:val="00EF4894"/>
    <w:rsid w:val="00EF54FD"/>
    <w:rsid w:val="00F02853"/>
    <w:rsid w:val="00F07F0D"/>
    <w:rsid w:val="00F13112"/>
    <w:rsid w:val="00F1568D"/>
    <w:rsid w:val="00F1577C"/>
    <w:rsid w:val="00F16FE6"/>
    <w:rsid w:val="00F226FF"/>
    <w:rsid w:val="00F238BD"/>
    <w:rsid w:val="00F24992"/>
    <w:rsid w:val="00F264A3"/>
    <w:rsid w:val="00F32F2F"/>
    <w:rsid w:val="00F33F3F"/>
    <w:rsid w:val="00F35BDD"/>
    <w:rsid w:val="00F35EF0"/>
    <w:rsid w:val="00F37757"/>
    <w:rsid w:val="00F3781F"/>
    <w:rsid w:val="00F403FD"/>
    <w:rsid w:val="00F41E72"/>
    <w:rsid w:val="00F45BDF"/>
    <w:rsid w:val="00F46DC0"/>
    <w:rsid w:val="00F47BF5"/>
    <w:rsid w:val="00F50300"/>
    <w:rsid w:val="00F5414B"/>
    <w:rsid w:val="00F56E39"/>
    <w:rsid w:val="00F623E9"/>
    <w:rsid w:val="00F62B15"/>
    <w:rsid w:val="00F63951"/>
    <w:rsid w:val="00F63C86"/>
    <w:rsid w:val="00F63D3C"/>
    <w:rsid w:val="00F643B4"/>
    <w:rsid w:val="00F753A7"/>
    <w:rsid w:val="00F766BE"/>
    <w:rsid w:val="00F77EB9"/>
    <w:rsid w:val="00F80635"/>
    <w:rsid w:val="00F8115F"/>
    <w:rsid w:val="00F815D1"/>
    <w:rsid w:val="00F81E7E"/>
    <w:rsid w:val="00F81F0F"/>
    <w:rsid w:val="00F825F4"/>
    <w:rsid w:val="00F8295B"/>
    <w:rsid w:val="00F91FE3"/>
    <w:rsid w:val="00F92AA1"/>
    <w:rsid w:val="00F932DE"/>
    <w:rsid w:val="00F963DD"/>
    <w:rsid w:val="00F9641A"/>
    <w:rsid w:val="00F97004"/>
    <w:rsid w:val="00FA2045"/>
    <w:rsid w:val="00FA3285"/>
    <w:rsid w:val="00FA5A83"/>
    <w:rsid w:val="00FA6563"/>
    <w:rsid w:val="00FA7A66"/>
    <w:rsid w:val="00FB0B04"/>
    <w:rsid w:val="00FB1AA9"/>
    <w:rsid w:val="00FB2BE4"/>
    <w:rsid w:val="00FB46A0"/>
    <w:rsid w:val="00FB4B5A"/>
    <w:rsid w:val="00FB5963"/>
    <w:rsid w:val="00FB5DAA"/>
    <w:rsid w:val="00FB7EEC"/>
    <w:rsid w:val="00FC04B9"/>
    <w:rsid w:val="00FC126A"/>
    <w:rsid w:val="00FC161A"/>
    <w:rsid w:val="00FC23D5"/>
    <w:rsid w:val="00FC4337"/>
    <w:rsid w:val="00FC4C1A"/>
    <w:rsid w:val="00FC628F"/>
    <w:rsid w:val="00FC6468"/>
    <w:rsid w:val="00FC6D49"/>
    <w:rsid w:val="00FC7086"/>
    <w:rsid w:val="00FD233A"/>
    <w:rsid w:val="00FD4922"/>
    <w:rsid w:val="00FD5279"/>
    <w:rsid w:val="00FD6461"/>
    <w:rsid w:val="00FD7C27"/>
    <w:rsid w:val="00FE0281"/>
    <w:rsid w:val="00FE22A9"/>
    <w:rsid w:val="00FE3844"/>
    <w:rsid w:val="00FE4253"/>
    <w:rsid w:val="00FE7083"/>
    <w:rsid w:val="00FF019F"/>
    <w:rsid w:val="00FF1B2A"/>
    <w:rsid w:val="00FF2160"/>
    <w:rsid w:val="00FF30DE"/>
    <w:rsid w:val="00FF3976"/>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1">
    <w:name w:val="heading 1"/>
    <w:basedOn w:val="a"/>
    <w:next w:val="a"/>
    <w:link w:val="10"/>
    <w:qFormat/>
    <w:rsid w:val="008D3715"/>
    <w:pPr>
      <w:keepNext/>
      <w:spacing w:before="240" w:after="60"/>
      <w:outlineLvl w:val="0"/>
    </w:pPr>
    <w:rPr>
      <w:rFonts w:cs="Times New Roman"/>
      <w:b/>
      <w:bCs/>
      <w:kern w:val="32"/>
      <w:sz w:val="28"/>
      <w:szCs w:val="32"/>
    </w:rPr>
  </w:style>
  <w:style w:type="paragraph" w:styleId="2">
    <w:name w:val="heading 2"/>
    <w:basedOn w:val="a"/>
    <w:next w:val="a"/>
    <w:link w:val="20"/>
    <w:qFormat/>
    <w:rsid w:val="007A4D4C"/>
    <w:pPr>
      <w:keepNext/>
      <w:outlineLvl w:val="1"/>
    </w:pPr>
    <w:rPr>
      <w:rFonts w:cs="Times New Roman"/>
      <w:b/>
      <w:bCs/>
      <w:iCs/>
      <w:szCs w:val="28"/>
    </w:rPr>
  </w:style>
  <w:style w:type="paragraph" w:styleId="3">
    <w:name w:val="heading 3"/>
    <w:basedOn w:val="a"/>
    <w:next w:val="a"/>
    <w:link w:val="30"/>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NormalWeb">
    <w:name w:val="Normal (Web)"/>
    <w:basedOn w:val="a"/>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a3">
    <w:name w:val="header"/>
    <w:basedOn w:val="a"/>
    <w:link w:val="a4"/>
    <w:rsid w:val="00157BE6"/>
    <w:pPr>
      <w:tabs>
        <w:tab w:val="center" w:pos="4680"/>
        <w:tab w:val="right" w:pos="9360"/>
      </w:tabs>
    </w:pPr>
  </w:style>
  <w:style w:type="character" w:customStyle="1" w:styleId="a4">
    <w:name w:val="כותרת עליונה תו"/>
    <w:link w:val="a3"/>
    <w:rsid w:val="00157BE6"/>
    <w:rPr>
      <w:sz w:val="24"/>
      <w:szCs w:val="24"/>
    </w:rPr>
  </w:style>
  <w:style w:type="paragraph" w:styleId="a5">
    <w:name w:val="footer"/>
    <w:basedOn w:val="a"/>
    <w:link w:val="a6"/>
    <w:uiPriority w:val="99"/>
    <w:rsid w:val="00157BE6"/>
    <w:pPr>
      <w:tabs>
        <w:tab w:val="center" w:pos="4680"/>
        <w:tab w:val="right" w:pos="9360"/>
      </w:tabs>
    </w:pPr>
  </w:style>
  <w:style w:type="character" w:customStyle="1" w:styleId="a6">
    <w:name w:val="כותרת תחתונה תו"/>
    <w:link w:val="a5"/>
    <w:uiPriority w:val="99"/>
    <w:rsid w:val="00157BE6"/>
    <w:rPr>
      <w:sz w:val="24"/>
      <w:szCs w:val="24"/>
    </w:rPr>
  </w:style>
  <w:style w:type="character" w:styleId="a7">
    <w:name w:val="annotation reference"/>
    <w:rsid w:val="0084610C"/>
    <w:rPr>
      <w:sz w:val="18"/>
      <w:szCs w:val="18"/>
    </w:rPr>
  </w:style>
  <w:style w:type="paragraph" w:styleId="a8">
    <w:name w:val="annotation text"/>
    <w:basedOn w:val="a"/>
    <w:link w:val="a9"/>
    <w:rsid w:val="0084610C"/>
  </w:style>
  <w:style w:type="character" w:customStyle="1" w:styleId="a9">
    <w:name w:val="טקסט הערה תו"/>
    <w:link w:val="a8"/>
    <w:rsid w:val="0084610C"/>
    <w:rPr>
      <w:sz w:val="24"/>
      <w:szCs w:val="24"/>
      <w:lang w:val="en-US"/>
    </w:rPr>
  </w:style>
  <w:style w:type="paragraph" w:styleId="aa">
    <w:name w:val="annotation subject"/>
    <w:basedOn w:val="a8"/>
    <w:next w:val="a8"/>
    <w:link w:val="ab"/>
    <w:rsid w:val="0084610C"/>
    <w:rPr>
      <w:b/>
      <w:bCs/>
      <w:sz w:val="20"/>
      <w:szCs w:val="20"/>
    </w:rPr>
  </w:style>
  <w:style w:type="character" w:customStyle="1" w:styleId="ab">
    <w:name w:val="נושא הערה תו"/>
    <w:link w:val="aa"/>
    <w:rsid w:val="0084610C"/>
    <w:rPr>
      <w:b/>
      <w:bCs/>
      <w:sz w:val="24"/>
      <w:szCs w:val="24"/>
      <w:lang w:val="en-US"/>
    </w:rPr>
  </w:style>
  <w:style w:type="paragraph" w:styleId="ac">
    <w:name w:val="Balloon Text"/>
    <w:basedOn w:val="a"/>
    <w:link w:val="ad"/>
    <w:rsid w:val="0084610C"/>
    <w:rPr>
      <w:rFonts w:ascii="Lucida Grande" w:hAnsi="Lucida Grande"/>
      <w:sz w:val="18"/>
      <w:szCs w:val="18"/>
    </w:rPr>
  </w:style>
  <w:style w:type="character" w:customStyle="1" w:styleId="ad">
    <w:name w:val="טקסט בלונים תו"/>
    <w:link w:val="ac"/>
    <w:rsid w:val="0084610C"/>
    <w:rPr>
      <w:rFonts w:ascii="Lucida Grande" w:hAnsi="Lucida Grande"/>
      <w:sz w:val="18"/>
      <w:szCs w:val="18"/>
      <w:lang w:val="en-US"/>
    </w:rPr>
  </w:style>
  <w:style w:type="character" w:styleId="ae">
    <w:name w:val="page number"/>
    <w:basedOn w:val="a0"/>
    <w:rsid w:val="00C83836"/>
  </w:style>
  <w:style w:type="character" w:styleId="FollowedHyperlink">
    <w:name w:val="FollowedHyperlink"/>
    <w:rsid w:val="00D9403F"/>
    <w:rPr>
      <w:color w:val="800080"/>
      <w:u w:val="single"/>
    </w:rPr>
  </w:style>
  <w:style w:type="character" w:customStyle="1" w:styleId="apple-converted-space">
    <w:name w:val="apple-converted-space"/>
    <w:basedOn w:val="a0"/>
    <w:rsid w:val="008D3715"/>
  </w:style>
  <w:style w:type="character" w:customStyle="1" w:styleId="10">
    <w:name w:val="כותרת 1 תו"/>
    <w:link w:val="1"/>
    <w:rsid w:val="008D3715"/>
    <w:rPr>
      <w:rFonts w:ascii="Calibri" w:eastAsia="Times New Roman" w:hAnsi="Calibri" w:cs="Times New Roman"/>
      <w:b/>
      <w:bCs/>
      <w:kern w:val="32"/>
      <w:sz w:val="28"/>
      <w:szCs w:val="32"/>
    </w:rPr>
  </w:style>
  <w:style w:type="character" w:styleId="af">
    <w:name w:val="Intense Emphasis"/>
    <w:qFormat/>
    <w:rsid w:val="00703ED2"/>
    <w:rPr>
      <w:b/>
      <w:bCs/>
      <w:i/>
      <w:iCs/>
      <w:color w:val="4F81BD"/>
    </w:rPr>
  </w:style>
  <w:style w:type="character" w:customStyle="1" w:styleId="20">
    <w:name w:val="כותרת 2 תו"/>
    <w:link w:val="2"/>
    <w:rsid w:val="007A4D4C"/>
    <w:rPr>
      <w:rFonts w:ascii="Calibri" w:eastAsia="Times New Roman" w:hAnsi="Calibri" w:cs="Times New Roman"/>
      <w:b/>
      <w:bCs/>
      <w:iCs/>
      <w:sz w:val="24"/>
      <w:szCs w:val="28"/>
    </w:rPr>
  </w:style>
  <w:style w:type="paragraph" w:customStyle="1" w:styleId="Exampletext">
    <w:name w:val="Example text"/>
    <w:basedOn w:val="a"/>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af0">
    <w:name w:val="List Paragraph"/>
    <w:basedOn w:val="a"/>
    <w:uiPriority w:val="34"/>
    <w:qFormat/>
    <w:rsid w:val="00A34A67"/>
    <w:pPr>
      <w:ind w:left="720"/>
      <w:contextualSpacing/>
    </w:pPr>
  </w:style>
  <w:style w:type="character" w:customStyle="1" w:styleId="30">
    <w:name w:val="כותרת 3 תו"/>
    <w:basedOn w:val="a0"/>
    <w:link w:val="3"/>
    <w:uiPriority w:val="9"/>
    <w:rsid w:val="00366B76"/>
    <w:rPr>
      <w:rFonts w:asciiTheme="majorHAnsi" w:eastAsiaTheme="majorEastAsia" w:hAnsiTheme="majorHAnsi" w:cstheme="majorBidi"/>
      <w:b/>
      <w:bCs/>
      <w:color w:val="4F81BD" w:themeColor="accent1"/>
      <w:sz w:val="24"/>
      <w:szCs w:val="24"/>
    </w:rPr>
  </w:style>
  <w:style w:type="paragraph" w:styleId="af1">
    <w:name w:val="Revision"/>
    <w:hidden/>
    <w:uiPriority w:val="99"/>
    <w:semiHidden/>
    <w:rsid w:val="0091276C"/>
    <w:rPr>
      <w:rFonts w:ascii="Calibri" w:hAnsi="Calibri" w:cs="Calibri"/>
      <w:color w:val="000000"/>
      <w:sz w:val="24"/>
      <w:szCs w:val="24"/>
    </w:rPr>
  </w:style>
  <w:style w:type="paragraph" w:styleId="af2">
    <w:name w:val="Body Text"/>
    <w:basedOn w:val="a"/>
    <w:link w:val="af3"/>
    <w:uiPriority w:val="1"/>
    <w:qFormat/>
    <w:rsid w:val="00AF280B"/>
    <w:pPr>
      <w:autoSpaceDE/>
      <w:autoSpaceDN/>
      <w:adjustRightInd/>
      <w:jc w:val="left"/>
    </w:pPr>
    <w:rPr>
      <w:rFonts w:eastAsia="Calibri"/>
      <w:color w:val="auto"/>
    </w:rPr>
  </w:style>
  <w:style w:type="character" w:customStyle="1" w:styleId="af3">
    <w:name w:val="גוף טקסט תו"/>
    <w:basedOn w:val="a0"/>
    <w:link w:val="af2"/>
    <w:uiPriority w:val="1"/>
    <w:rsid w:val="00AF280B"/>
    <w:rPr>
      <w:rFonts w:ascii="Calibri" w:eastAsia="Calibri" w:hAnsi="Calibri" w:cs="Calibri"/>
      <w:sz w:val="24"/>
      <w:szCs w:val="24"/>
    </w:rPr>
  </w:style>
  <w:style w:type="character" w:styleId="af4">
    <w:name w:val="Strong"/>
    <w:basedOn w:val="a0"/>
    <w:uiPriority w:val="22"/>
    <w:qFormat/>
    <w:rsid w:val="007E058A"/>
    <w:rPr>
      <w:b/>
      <w:bCs/>
    </w:rPr>
  </w:style>
  <w:style w:type="character" w:styleId="af5">
    <w:name w:val="Emphasis"/>
    <w:basedOn w:val="a0"/>
    <w:uiPriority w:val="20"/>
    <w:qFormat/>
    <w:rsid w:val="00225720"/>
    <w:rPr>
      <w:i/>
      <w:iCs/>
    </w:rPr>
  </w:style>
  <w:style w:type="character" w:styleId="af6">
    <w:name w:val="line number"/>
    <w:basedOn w:val="a0"/>
    <w:uiPriority w:val="99"/>
    <w:semiHidden/>
    <w:unhideWhenUsed/>
    <w:rsid w:val="00205B3F"/>
  </w:style>
  <w:style w:type="character" w:customStyle="1" w:styleId="UnresolvedMention">
    <w:name w:val="Unresolved Mention"/>
    <w:basedOn w:val="a0"/>
    <w:uiPriority w:val="99"/>
    <w:semiHidden/>
    <w:unhideWhenUsed/>
    <w:rsid w:val="008D5E61"/>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1">
    <w:name w:val="heading 1"/>
    <w:basedOn w:val="a"/>
    <w:next w:val="a"/>
    <w:link w:val="10"/>
    <w:qFormat/>
    <w:rsid w:val="008D3715"/>
    <w:pPr>
      <w:keepNext/>
      <w:spacing w:before="240" w:after="60"/>
      <w:outlineLvl w:val="0"/>
    </w:pPr>
    <w:rPr>
      <w:rFonts w:cs="Times New Roman"/>
      <w:b/>
      <w:bCs/>
      <w:kern w:val="32"/>
      <w:sz w:val="28"/>
      <w:szCs w:val="32"/>
    </w:rPr>
  </w:style>
  <w:style w:type="paragraph" w:styleId="2">
    <w:name w:val="heading 2"/>
    <w:basedOn w:val="a"/>
    <w:next w:val="a"/>
    <w:link w:val="20"/>
    <w:qFormat/>
    <w:rsid w:val="007A4D4C"/>
    <w:pPr>
      <w:keepNext/>
      <w:outlineLvl w:val="1"/>
    </w:pPr>
    <w:rPr>
      <w:rFonts w:cs="Times New Roman"/>
      <w:b/>
      <w:bCs/>
      <w:iCs/>
      <w:szCs w:val="28"/>
    </w:rPr>
  </w:style>
  <w:style w:type="paragraph" w:styleId="3">
    <w:name w:val="heading 3"/>
    <w:basedOn w:val="a"/>
    <w:next w:val="a"/>
    <w:link w:val="30"/>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NormalWeb">
    <w:name w:val="Normal (Web)"/>
    <w:basedOn w:val="a"/>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a3">
    <w:name w:val="header"/>
    <w:basedOn w:val="a"/>
    <w:link w:val="a4"/>
    <w:rsid w:val="00157BE6"/>
    <w:pPr>
      <w:tabs>
        <w:tab w:val="center" w:pos="4680"/>
        <w:tab w:val="right" w:pos="9360"/>
      </w:tabs>
    </w:pPr>
  </w:style>
  <w:style w:type="character" w:customStyle="1" w:styleId="a4">
    <w:name w:val="כותרת עליונה תו"/>
    <w:link w:val="a3"/>
    <w:rsid w:val="00157BE6"/>
    <w:rPr>
      <w:sz w:val="24"/>
      <w:szCs w:val="24"/>
    </w:rPr>
  </w:style>
  <w:style w:type="paragraph" w:styleId="a5">
    <w:name w:val="footer"/>
    <w:basedOn w:val="a"/>
    <w:link w:val="a6"/>
    <w:uiPriority w:val="99"/>
    <w:rsid w:val="00157BE6"/>
    <w:pPr>
      <w:tabs>
        <w:tab w:val="center" w:pos="4680"/>
        <w:tab w:val="right" w:pos="9360"/>
      </w:tabs>
    </w:pPr>
  </w:style>
  <w:style w:type="character" w:customStyle="1" w:styleId="a6">
    <w:name w:val="כותרת תחתונה תו"/>
    <w:link w:val="a5"/>
    <w:uiPriority w:val="99"/>
    <w:rsid w:val="00157BE6"/>
    <w:rPr>
      <w:sz w:val="24"/>
      <w:szCs w:val="24"/>
    </w:rPr>
  </w:style>
  <w:style w:type="character" w:styleId="a7">
    <w:name w:val="annotation reference"/>
    <w:rsid w:val="0084610C"/>
    <w:rPr>
      <w:sz w:val="18"/>
      <w:szCs w:val="18"/>
    </w:rPr>
  </w:style>
  <w:style w:type="paragraph" w:styleId="a8">
    <w:name w:val="annotation text"/>
    <w:basedOn w:val="a"/>
    <w:link w:val="a9"/>
    <w:rsid w:val="0084610C"/>
  </w:style>
  <w:style w:type="character" w:customStyle="1" w:styleId="a9">
    <w:name w:val="טקסט הערה תו"/>
    <w:link w:val="a8"/>
    <w:rsid w:val="0084610C"/>
    <w:rPr>
      <w:sz w:val="24"/>
      <w:szCs w:val="24"/>
      <w:lang w:val="en-US"/>
    </w:rPr>
  </w:style>
  <w:style w:type="paragraph" w:styleId="aa">
    <w:name w:val="annotation subject"/>
    <w:basedOn w:val="a8"/>
    <w:next w:val="a8"/>
    <w:link w:val="ab"/>
    <w:rsid w:val="0084610C"/>
    <w:rPr>
      <w:b/>
      <w:bCs/>
      <w:sz w:val="20"/>
      <w:szCs w:val="20"/>
    </w:rPr>
  </w:style>
  <w:style w:type="character" w:customStyle="1" w:styleId="ab">
    <w:name w:val="נושא הערה תו"/>
    <w:link w:val="aa"/>
    <w:rsid w:val="0084610C"/>
    <w:rPr>
      <w:b/>
      <w:bCs/>
      <w:sz w:val="24"/>
      <w:szCs w:val="24"/>
      <w:lang w:val="en-US"/>
    </w:rPr>
  </w:style>
  <w:style w:type="paragraph" w:styleId="ac">
    <w:name w:val="Balloon Text"/>
    <w:basedOn w:val="a"/>
    <w:link w:val="ad"/>
    <w:rsid w:val="0084610C"/>
    <w:rPr>
      <w:rFonts w:ascii="Lucida Grande" w:hAnsi="Lucida Grande"/>
      <w:sz w:val="18"/>
      <w:szCs w:val="18"/>
    </w:rPr>
  </w:style>
  <w:style w:type="character" w:customStyle="1" w:styleId="ad">
    <w:name w:val="טקסט בלונים תו"/>
    <w:link w:val="ac"/>
    <w:rsid w:val="0084610C"/>
    <w:rPr>
      <w:rFonts w:ascii="Lucida Grande" w:hAnsi="Lucida Grande"/>
      <w:sz w:val="18"/>
      <w:szCs w:val="18"/>
      <w:lang w:val="en-US"/>
    </w:rPr>
  </w:style>
  <w:style w:type="character" w:styleId="ae">
    <w:name w:val="page number"/>
    <w:basedOn w:val="a0"/>
    <w:rsid w:val="00C83836"/>
  </w:style>
  <w:style w:type="character" w:styleId="FollowedHyperlink">
    <w:name w:val="FollowedHyperlink"/>
    <w:rsid w:val="00D9403F"/>
    <w:rPr>
      <w:color w:val="800080"/>
      <w:u w:val="single"/>
    </w:rPr>
  </w:style>
  <w:style w:type="character" w:customStyle="1" w:styleId="apple-converted-space">
    <w:name w:val="apple-converted-space"/>
    <w:basedOn w:val="a0"/>
    <w:rsid w:val="008D3715"/>
  </w:style>
  <w:style w:type="character" w:customStyle="1" w:styleId="10">
    <w:name w:val="כותרת 1 תו"/>
    <w:link w:val="1"/>
    <w:rsid w:val="008D3715"/>
    <w:rPr>
      <w:rFonts w:ascii="Calibri" w:eastAsia="Times New Roman" w:hAnsi="Calibri" w:cs="Times New Roman"/>
      <w:b/>
      <w:bCs/>
      <w:kern w:val="32"/>
      <w:sz w:val="28"/>
      <w:szCs w:val="32"/>
    </w:rPr>
  </w:style>
  <w:style w:type="character" w:styleId="af">
    <w:name w:val="Intense Emphasis"/>
    <w:qFormat/>
    <w:rsid w:val="00703ED2"/>
    <w:rPr>
      <w:b/>
      <w:bCs/>
      <w:i/>
      <w:iCs/>
      <w:color w:val="4F81BD"/>
    </w:rPr>
  </w:style>
  <w:style w:type="character" w:customStyle="1" w:styleId="20">
    <w:name w:val="כותרת 2 תו"/>
    <w:link w:val="2"/>
    <w:rsid w:val="007A4D4C"/>
    <w:rPr>
      <w:rFonts w:ascii="Calibri" w:eastAsia="Times New Roman" w:hAnsi="Calibri" w:cs="Times New Roman"/>
      <w:b/>
      <w:bCs/>
      <w:iCs/>
      <w:sz w:val="24"/>
      <w:szCs w:val="28"/>
    </w:rPr>
  </w:style>
  <w:style w:type="paragraph" w:customStyle="1" w:styleId="Exampletext">
    <w:name w:val="Example text"/>
    <w:basedOn w:val="a"/>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af0">
    <w:name w:val="List Paragraph"/>
    <w:basedOn w:val="a"/>
    <w:uiPriority w:val="34"/>
    <w:qFormat/>
    <w:rsid w:val="00A34A67"/>
    <w:pPr>
      <w:ind w:left="720"/>
      <w:contextualSpacing/>
    </w:pPr>
  </w:style>
  <w:style w:type="character" w:customStyle="1" w:styleId="30">
    <w:name w:val="כותרת 3 תו"/>
    <w:basedOn w:val="a0"/>
    <w:link w:val="3"/>
    <w:uiPriority w:val="9"/>
    <w:rsid w:val="00366B76"/>
    <w:rPr>
      <w:rFonts w:asciiTheme="majorHAnsi" w:eastAsiaTheme="majorEastAsia" w:hAnsiTheme="majorHAnsi" w:cstheme="majorBidi"/>
      <w:b/>
      <w:bCs/>
      <w:color w:val="4F81BD" w:themeColor="accent1"/>
      <w:sz w:val="24"/>
      <w:szCs w:val="24"/>
    </w:rPr>
  </w:style>
  <w:style w:type="paragraph" w:styleId="af1">
    <w:name w:val="Revision"/>
    <w:hidden/>
    <w:uiPriority w:val="99"/>
    <w:semiHidden/>
    <w:rsid w:val="0091276C"/>
    <w:rPr>
      <w:rFonts w:ascii="Calibri" w:hAnsi="Calibri" w:cs="Calibri"/>
      <w:color w:val="000000"/>
      <w:sz w:val="24"/>
      <w:szCs w:val="24"/>
    </w:rPr>
  </w:style>
  <w:style w:type="paragraph" w:styleId="af2">
    <w:name w:val="Body Text"/>
    <w:basedOn w:val="a"/>
    <w:link w:val="af3"/>
    <w:uiPriority w:val="1"/>
    <w:qFormat/>
    <w:rsid w:val="00AF280B"/>
    <w:pPr>
      <w:autoSpaceDE/>
      <w:autoSpaceDN/>
      <w:adjustRightInd/>
      <w:jc w:val="left"/>
    </w:pPr>
    <w:rPr>
      <w:rFonts w:eastAsia="Calibri"/>
      <w:color w:val="auto"/>
    </w:rPr>
  </w:style>
  <w:style w:type="character" w:customStyle="1" w:styleId="af3">
    <w:name w:val="גוף טקסט תו"/>
    <w:basedOn w:val="a0"/>
    <w:link w:val="af2"/>
    <w:uiPriority w:val="1"/>
    <w:rsid w:val="00AF280B"/>
    <w:rPr>
      <w:rFonts w:ascii="Calibri" w:eastAsia="Calibri" w:hAnsi="Calibri" w:cs="Calibri"/>
      <w:sz w:val="24"/>
      <w:szCs w:val="24"/>
    </w:rPr>
  </w:style>
  <w:style w:type="character" w:styleId="af4">
    <w:name w:val="Strong"/>
    <w:basedOn w:val="a0"/>
    <w:uiPriority w:val="22"/>
    <w:qFormat/>
    <w:rsid w:val="007E058A"/>
    <w:rPr>
      <w:b/>
      <w:bCs/>
    </w:rPr>
  </w:style>
  <w:style w:type="character" w:styleId="af5">
    <w:name w:val="Emphasis"/>
    <w:basedOn w:val="a0"/>
    <w:uiPriority w:val="20"/>
    <w:qFormat/>
    <w:rsid w:val="00225720"/>
    <w:rPr>
      <w:i/>
      <w:iCs/>
    </w:rPr>
  </w:style>
  <w:style w:type="character" w:styleId="af6">
    <w:name w:val="line number"/>
    <w:basedOn w:val="a0"/>
    <w:uiPriority w:val="99"/>
    <w:semiHidden/>
    <w:unhideWhenUsed/>
    <w:rsid w:val="00205B3F"/>
  </w:style>
  <w:style w:type="character" w:customStyle="1" w:styleId="UnresolvedMention">
    <w:name w:val="Unresolved Mention"/>
    <w:basedOn w:val="a0"/>
    <w:uiPriority w:val="99"/>
    <w:semiHidden/>
    <w:unhideWhenUsed/>
    <w:rsid w:val="008D5E61"/>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1109205">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046756931">
      <w:bodyDiv w:val="1"/>
      <w:marLeft w:val="0"/>
      <w:marRight w:val="0"/>
      <w:marTop w:val="0"/>
      <w:marBottom w:val="0"/>
      <w:divBdr>
        <w:top w:val="none" w:sz="0" w:space="0" w:color="auto"/>
        <w:left w:val="none" w:sz="0" w:space="0" w:color="auto"/>
        <w:bottom w:val="none" w:sz="0" w:space="0" w:color="auto"/>
        <w:right w:val="none" w:sz="0" w:space="0" w:color="auto"/>
      </w:divBdr>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408F15-FA50-4390-8F96-C4757AFAA6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3280</TotalTime>
  <Pages>20</Pages>
  <Words>146916</Words>
  <Characters>734583</Characters>
  <Application>Microsoft Office Word</Application>
  <DocSecurity>0</DocSecurity>
  <Lines>6121</Lines>
  <Paragraphs>1759</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Company/>
  <LinksUpToDate>false</LinksUpToDate>
  <CharactersWithSpaces>879740</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JoVE Editorial</dc:creator>
  <cp:keywords>Aug 2012 rev</cp:keywords>
  <cp:lastModifiedBy>owner</cp:lastModifiedBy>
  <cp:revision>298</cp:revision>
  <cp:lastPrinted>2013-05-29T14:32:00Z</cp:lastPrinted>
  <dcterms:created xsi:type="dcterms:W3CDTF">2018-03-20T07:29:00Z</dcterms:created>
  <dcterms:modified xsi:type="dcterms:W3CDTF">2018-05-30T18:51:00Z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Mendeley Recent Style Id 0_1">
    <vt:lpwstr>http://www.zotero.org/styles/american-political-science-association</vt:lpwstr>
  </property>
  <property fmtid="{D5CDD505-2E9C-101B-9397-08002B2CF9AE}" pid="9" name="Mendeley Recent Style Name 0_1">
    <vt:lpwstr>American Political Science Association</vt:lpwstr>
  </property>
  <property fmtid="{D5CDD505-2E9C-101B-9397-08002B2CF9AE}" pid="10" name="Mendeley Recent Style Id 1_1">
    <vt:lpwstr>http://www.zotero.org/styles/chicago-author-date</vt:lpwstr>
  </property>
  <property fmtid="{D5CDD505-2E9C-101B-9397-08002B2CF9AE}" pid="11" name="Mendeley Recent Style Name 1_1">
    <vt:lpwstr>Chicago Manual of Style 16th edition (author-date)</vt:lpwstr>
  </property>
  <property fmtid="{D5CDD505-2E9C-101B-9397-08002B2CF9AE}" pid="12" name="Mendeley Recent Style Id 2_1">
    <vt:lpwstr>http://www.zotero.org/styles/european-neuropsychopharmacology</vt:lpwstr>
  </property>
  <property fmtid="{D5CDD505-2E9C-101B-9397-08002B2CF9AE}" pid="13" name="Mendeley Recent Style Name 2_1">
    <vt:lpwstr>European Neuropsychopharmacology</vt:lpwstr>
  </property>
  <property fmtid="{D5CDD505-2E9C-101B-9397-08002B2CF9AE}" pid="14" name="Mendeley Recent Style Id 3_1">
    <vt:lpwstr>http://www.zotero.org/styles/harvard1</vt:lpwstr>
  </property>
  <property fmtid="{D5CDD505-2E9C-101B-9397-08002B2CF9AE}" pid="15" name="Mendeley Recent Style Name 3_1">
    <vt:lpwstr>Harvard Reference format 1 (author-date)</vt:lpwstr>
  </property>
  <property fmtid="{D5CDD505-2E9C-101B-9397-08002B2CF9AE}" pid="16" name="Mendeley Recent Style Id 4_1">
    <vt:lpwstr>http://www.zotero.org/styles/journal-of-psychiatric-research</vt:lpwstr>
  </property>
  <property fmtid="{D5CDD505-2E9C-101B-9397-08002B2CF9AE}" pid="17" name="Mendeley Recent Style Name 4_1">
    <vt:lpwstr>Journal of Psychiatric Research</vt:lpwstr>
  </property>
  <property fmtid="{D5CDD505-2E9C-101B-9397-08002B2CF9AE}" pid="18" name="Mendeley Recent Style Id 5_1">
    <vt:lpwstr>http://www.zotero.org/styles/journal-of-visualized-experiments</vt:lpwstr>
  </property>
  <property fmtid="{D5CDD505-2E9C-101B-9397-08002B2CF9AE}" pid="19" name="Mendeley Recent Style Name 5_1">
    <vt:lpwstr>Journal of Visualized Experiments</vt:lpwstr>
  </property>
  <property fmtid="{D5CDD505-2E9C-101B-9397-08002B2CF9AE}" pid="20" name="Mendeley Recent Style Id 6_1">
    <vt:lpwstr>http://www.zotero.org/styles/modern-humanities-research-association</vt:lpwstr>
  </property>
  <property fmtid="{D5CDD505-2E9C-101B-9397-08002B2CF9AE}" pid="21" name="Mendeley Recent Style Name 6_1">
    <vt:lpwstr>Modern Humanities Research Association 3rd edition (note with bibliography)</vt:lpwstr>
  </property>
  <property fmtid="{D5CDD505-2E9C-101B-9397-08002B2CF9AE}" pid="22" name="Mendeley Recent Style Id 7_1">
    <vt:lpwstr>http://www.zotero.org/styles/modern-language-association</vt:lpwstr>
  </property>
  <property fmtid="{D5CDD505-2E9C-101B-9397-08002B2CF9AE}" pid="23" name="Mendeley Recent Style Name 7_1">
    <vt:lpwstr>Modern Language Association 7th edition</vt:lpwstr>
  </property>
  <property fmtid="{D5CDD505-2E9C-101B-9397-08002B2CF9AE}" pid="24" name="Mendeley Recent Style Id 8_1">
    <vt:lpwstr>http://www.zotero.org/styles/progress-in-neuropsychopharmacology-and-biological-psychiatry</vt:lpwstr>
  </property>
  <property fmtid="{D5CDD505-2E9C-101B-9397-08002B2CF9AE}" pid="25" name="Mendeley Recent Style Name 8_1">
    <vt:lpwstr>Progress in Neuropsychopharmacology &amp; Biological Psychiatry</vt:lpwstr>
  </property>
  <property fmtid="{D5CDD505-2E9C-101B-9397-08002B2CF9AE}" pid="26" name="Mendeley Recent Style Id 9_1">
    <vt:lpwstr>http://www.zotero.org/styles/vancouver</vt:lpwstr>
  </property>
  <property fmtid="{D5CDD505-2E9C-101B-9397-08002B2CF9AE}" pid="27" name="Mendeley Recent Style Name 9_1">
    <vt:lpwstr>Vancouver</vt:lpwstr>
  </property>
  <property fmtid="{D5CDD505-2E9C-101B-9397-08002B2CF9AE}" pid="28" name="Mendeley Document_1">
    <vt:lpwstr>True</vt:lpwstr>
  </property>
  <property fmtid="{D5CDD505-2E9C-101B-9397-08002B2CF9AE}" pid="29" name="Mendeley Unique User Id_1">
    <vt:lpwstr>e8847390-81a8-38c9-b1fc-e14e50d29188</vt:lpwstr>
  </property>
  <property fmtid="{D5CDD505-2E9C-101B-9397-08002B2CF9AE}" pid="30" name="Mendeley Citation Style_1">
    <vt:lpwstr>http://www.zotero.org/styles/journal-of-visualized-experiments</vt:lpwstr>
  </property>
</Properties>
</file>